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9B4A4" w14:textId="77777777" w:rsidR="006D6926" w:rsidRPr="00562E3A" w:rsidRDefault="006D6926" w:rsidP="00562E3A">
      <w:pPr>
        <w:widowControl w:val="0"/>
        <w:ind w:firstLine="567"/>
        <w:contextualSpacing/>
        <w:jc w:val="right"/>
        <w:rPr>
          <w:rFonts w:ascii="Sylfaen" w:hAnsi="Sylfaen" w:cs="Sylfaen"/>
          <w:i/>
          <w:sz w:val="22"/>
          <w:szCs w:val="22"/>
        </w:rPr>
      </w:pPr>
      <w:r w:rsidRPr="00562E3A">
        <w:rPr>
          <w:rFonts w:ascii="Sylfaen" w:hAnsi="Sylfaen"/>
          <w:i/>
          <w:sz w:val="22"/>
          <w:szCs w:val="22"/>
        </w:rPr>
        <w:t>Приложение №</w:t>
      </w:r>
      <w:r w:rsidR="001E07D4" w:rsidRPr="00562E3A">
        <w:rPr>
          <w:rFonts w:ascii="Sylfaen" w:hAnsi="Sylfaen"/>
          <w:i/>
          <w:sz w:val="22"/>
          <w:szCs w:val="22"/>
        </w:rPr>
        <w:t>9</w:t>
      </w:r>
      <w:r w:rsidR="00665EB9" w:rsidRPr="00562E3A">
        <w:rPr>
          <w:rFonts w:ascii="Sylfaen" w:hAnsi="Sylfaen"/>
          <w:i/>
          <w:sz w:val="22"/>
          <w:szCs w:val="22"/>
        </w:rPr>
        <w:t xml:space="preserve"> </w:t>
      </w:r>
    </w:p>
    <w:p w14:paraId="64E3DADB" w14:textId="77777777" w:rsidR="006F21D9" w:rsidRPr="00562E3A" w:rsidRDefault="006D6926" w:rsidP="00562E3A">
      <w:pPr>
        <w:widowControl w:val="0"/>
        <w:ind w:firstLine="567"/>
        <w:contextualSpacing/>
        <w:jc w:val="right"/>
        <w:rPr>
          <w:rFonts w:ascii="Sylfaen" w:hAnsi="Sylfaen" w:cs="Sylfaen"/>
          <w:i/>
          <w:sz w:val="22"/>
          <w:szCs w:val="22"/>
        </w:rPr>
      </w:pPr>
      <w:r w:rsidRPr="00562E3A">
        <w:rPr>
          <w:rFonts w:ascii="Sylfaen" w:hAnsi="Sylfaen"/>
          <w:i/>
          <w:sz w:val="22"/>
          <w:szCs w:val="22"/>
        </w:rPr>
        <w:t xml:space="preserve">к приказу Министра финансов РА </w:t>
      </w:r>
      <w:r w:rsidRPr="00562E3A">
        <w:rPr>
          <w:rFonts w:ascii="Sylfaen" w:hAnsi="Sylfaen" w:cs="Sylfaen"/>
          <w:i/>
          <w:sz w:val="22"/>
          <w:szCs w:val="22"/>
        </w:rPr>
        <w:br/>
      </w:r>
      <w:r w:rsidR="006F21D9" w:rsidRPr="00562E3A">
        <w:rPr>
          <w:rFonts w:ascii="Sylfaen" w:hAnsi="Sylfaen"/>
          <w:i/>
          <w:sz w:val="22"/>
          <w:szCs w:val="22"/>
        </w:rPr>
        <w:t>от 01 июля 2025 года № 239</w:t>
      </w:r>
      <w:r w:rsidR="006F21D9" w:rsidRPr="00562E3A">
        <w:rPr>
          <w:rFonts w:ascii="Sylfaen" w:hAnsi="Sylfaen"/>
          <w:i/>
          <w:sz w:val="22"/>
          <w:szCs w:val="22"/>
          <w:lang w:val="hy-AM"/>
        </w:rPr>
        <w:t>-</w:t>
      </w:r>
      <w:r w:rsidR="006F21D9" w:rsidRPr="00562E3A">
        <w:rPr>
          <w:rFonts w:ascii="Sylfaen" w:hAnsi="Sylfaen"/>
          <w:i/>
          <w:sz w:val="22"/>
          <w:szCs w:val="22"/>
        </w:rPr>
        <w:t>A</w:t>
      </w:r>
    </w:p>
    <w:p w14:paraId="144FF740" w14:textId="77777777" w:rsidR="006D6926" w:rsidRPr="00562E3A" w:rsidRDefault="006D6926" w:rsidP="00562E3A">
      <w:pPr>
        <w:widowControl w:val="0"/>
        <w:ind w:firstLine="567"/>
        <w:contextualSpacing/>
        <w:jc w:val="right"/>
        <w:rPr>
          <w:rFonts w:ascii="Sylfaen" w:hAnsi="Sylfaen" w:cs="Sylfaen"/>
          <w:i/>
          <w:sz w:val="22"/>
          <w:szCs w:val="22"/>
        </w:rPr>
      </w:pPr>
    </w:p>
    <w:p w14:paraId="5ACD171C" w14:textId="77777777" w:rsidR="00E8561F" w:rsidRPr="00562E3A" w:rsidRDefault="00E8561F" w:rsidP="00562E3A">
      <w:pPr>
        <w:widowControl w:val="0"/>
        <w:ind w:right="-7" w:firstLine="567"/>
        <w:jc w:val="right"/>
        <w:rPr>
          <w:rFonts w:ascii="Sylfaen" w:hAnsi="Sylfaen"/>
          <w:i/>
          <w:sz w:val="22"/>
          <w:szCs w:val="22"/>
          <w:u w:val="single"/>
        </w:rPr>
      </w:pPr>
    </w:p>
    <w:p w14:paraId="559E548C" w14:textId="77777777" w:rsidR="00642EFE" w:rsidRPr="00562E3A" w:rsidRDefault="00642EFE" w:rsidP="00562E3A">
      <w:pPr>
        <w:pStyle w:val="a3"/>
        <w:widowControl w:val="0"/>
        <w:spacing w:line="240" w:lineRule="auto"/>
        <w:ind w:firstLine="0"/>
        <w:jc w:val="center"/>
        <w:rPr>
          <w:rFonts w:ascii="Sylfaen" w:hAnsi="Sylfaen"/>
          <w:i w:val="0"/>
          <w:sz w:val="22"/>
          <w:szCs w:val="22"/>
        </w:rPr>
      </w:pPr>
      <w:r w:rsidRPr="00562E3A">
        <w:rPr>
          <w:rFonts w:ascii="Sylfaen" w:hAnsi="Sylfaen"/>
          <w:i w:val="0"/>
          <w:sz w:val="22"/>
          <w:szCs w:val="22"/>
        </w:rPr>
        <w:t>ОБЪЯВЛЕНИЕ</w:t>
      </w:r>
    </w:p>
    <w:p w14:paraId="361E5747" w14:textId="77777777" w:rsidR="00642EFE" w:rsidRPr="00562E3A" w:rsidRDefault="00642EFE" w:rsidP="00562E3A">
      <w:pPr>
        <w:pStyle w:val="a3"/>
        <w:widowControl w:val="0"/>
        <w:spacing w:line="240" w:lineRule="auto"/>
        <w:ind w:firstLine="0"/>
        <w:jc w:val="center"/>
        <w:rPr>
          <w:rFonts w:ascii="Sylfaen" w:hAnsi="Sylfaen"/>
          <w:i w:val="0"/>
          <w:sz w:val="22"/>
          <w:szCs w:val="22"/>
        </w:rPr>
      </w:pPr>
      <w:r w:rsidRPr="00562E3A">
        <w:rPr>
          <w:rFonts w:ascii="Sylfaen" w:hAnsi="Sylfaen"/>
          <w:i w:val="0"/>
          <w:sz w:val="22"/>
          <w:szCs w:val="22"/>
        </w:rPr>
        <w:t>ОБ ОТКРЫТОМ КОНКУРСЕ</w:t>
      </w:r>
      <w:r w:rsidR="00BA7128" w:rsidRPr="00562E3A">
        <w:rPr>
          <w:rStyle w:val="af6"/>
          <w:rFonts w:ascii="Sylfaen" w:hAnsi="Sylfaen"/>
          <w:i w:val="0"/>
          <w:sz w:val="22"/>
          <w:szCs w:val="22"/>
        </w:rPr>
        <w:footnoteReference w:customMarkFollows="1" w:id="1"/>
        <w:t>*</w:t>
      </w:r>
    </w:p>
    <w:p w14:paraId="4506FF28" w14:textId="77777777" w:rsidR="00642EFE" w:rsidRPr="00562E3A" w:rsidRDefault="00642EFE" w:rsidP="00562E3A">
      <w:pPr>
        <w:pStyle w:val="a3"/>
        <w:widowControl w:val="0"/>
        <w:spacing w:line="240" w:lineRule="auto"/>
        <w:ind w:firstLine="0"/>
        <w:jc w:val="center"/>
        <w:rPr>
          <w:rFonts w:ascii="Sylfaen" w:hAnsi="Sylfaen"/>
          <w:i w:val="0"/>
          <w:sz w:val="22"/>
          <w:szCs w:val="22"/>
        </w:rPr>
      </w:pPr>
    </w:p>
    <w:p w14:paraId="4227EE52" w14:textId="77777777" w:rsidR="0004541E" w:rsidRPr="00562E3A" w:rsidRDefault="00642EFE" w:rsidP="00562E3A">
      <w:pPr>
        <w:pStyle w:val="a3"/>
        <w:widowControl w:val="0"/>
        <w:spacing w:line="240" w:lineRule="auto"/>
        <w:ind w:firstLine="0"/>
        <w:jc w:val="center"/>
        <w:rPr>
          <w:rFonts w:ascii="Sylfaen" w:hAnsi="Sylfaen"/>
          <w:i w:val="0"/>
          <w:sz w:val="22"/>
          <w:szCs w:val="22"/>
        </w:rPr>
      </w:pPr>
      <w:r w:rsidRPr="00562E3A">
        <w:rPr>
          <w:rFonts w:ascii="Sylfaen" w:hAnsi="Sylfaen"/>
          <w:i w:val="0"/>
          <w:sz w:val="22"/>
          <w:szCs w:val="22"/>
        </w:rPr>
        <w:t xml:space="preserve">Настоящий текст объявления утвержден Решением </w:t>
      </w:r>
      <w:r w:rsidR="00417E48" w:rsidRPr="00562E3A">
        <w:rPr>
          <w:rFonts w:ascii="Sylfaen" w:hAnsi="Sylfaen"/>
          <w:i w:val="0"/>
          <w:sz w:val="22"/>
          <w:szCs w:val="22"/>
        </w:rPr>
        <w:t xml:space="preserve">Оценочной </w:t>
      </w:r>
      <w:r w:rsidRPr="00562E3A">
        <w:rPr>
          <w:rFonts w:ascii="Sylfaen" w:hAnsi="Sylfaen"/>
          <w:i w:val="0"/>
          <w:sz w:val="22"/>
          <w:szCs w:val="22"/>
        </w:rPr>
        <w:t xml:space="preserve">Комиссии от </w:t>
      </w:r>
    </w:p>
    <w:p w14:paraId="38777C7F" w14:textId="713C265B" w:rsidR="0091042F" w:rsidRPr="00562E3A" w:rsidRDefault="00642EFE" w:rsidP="00562E3A">
      <w:pPr>
        <w:pStyle w:val="a3"/>
        <w:widowControl w:val="0"/>
        <w:spacing w:line="240" w:lineRule="auto"/>
        <w:ind w:firstLine="0"/>
        <w:jc w:val="center"/>
        <w:rPr>
          <w:rFonts w:ascii="Sylfaen" w:hAnsi="Sylfaen"/>
          <w:i w:val="0"/>
          <w:sz w:val="22"/>
          <w:szCs w:val="22"/>
        </w:rPr>
      </w:pPr>
      <w:r w:rsidRPr="00562E3A">
        <w:rPr>
          <w:rFonts w:ascii="Sylfaen" w:hAnsi="Sylfaen"/>
          <w:i w:val="0"/>
          <w:sz w:val="22"/>
          <w:szCs w:val="22"/>
        </w:rPr>
        <w:t>"</w:t>
      </w:r>
      <w:r w:rsidR="009D341A" w:rsidRPr="00562E3A">
        <w:rPr>
          <w:rFonts w:ascii="Sylfaen" w:hAnsi="Sylfaen"/>
          <w:i w:val="0"/>
          <w:sz w:val="22"/>
          <w:szCs w:val="22"/>
          <w:lang w:val="hy-AM"/>
        </w:rPr>
        <w:t>3</w:t>
      </w:r>
      <w:r w:rsidR="00435EA2">
        <w:rPr>
          <w:rFonts w:ascii="Sylfaen" w:hAnsi="Sylfaen"/>
          <w:i w:val="0"/>
          <w:sz w:val="22"/>
          <w:szCs w:val="22"/>
          <w:lang w:val="hy-AM"/>
        </w:rPr>
        <w:t>1</w:t>
      </w:r>
      <w:r w:rsidRPr="00562E3A">
        <w:rPr>
          <w:rFonts w:ascii="Sylfaen" w:hAnsi="Sylfaen"/>
          <w:i w:val="0"/>
          <w:sz w:val="22"/>
          <w:szCs w:val="22"/>
        </w:rPr>
        <w:t>" "</w:t>
      </w:r>
      <w:r w:rsidR="009D341A" w:rsidRPr="00562E3A">
        <w:rPr>
          <w:rFonts w:ascii="Sylfaen" w:hAnsi="Sylfaen"/>
          <w:i w:val="0"/>
          <w:sz w:val="22"/>
          <w:szCs w:val="22"/>
          <w:lang w:val="hy-AM"/>
        </w:rPr>
        <w:t>июлья</w:t>
      </w:r>
      <w:r w:rsidRPr="00562E3A">
        <w:rPr>
          <w:rFonts w:ascii="Sylfaen" w:hAnsi="Sylfaen"/>
          <w:i w:val="0"/>
          <w:sz w:val="22"/>
          <w:szCs w:val="22"/>
        </w:rPr>
        <w:t>" 20</w:t>
      </w:r>
      <w:r w:rsidR="009D341A" w:rsidRPr="00562E3A">
        <w:rPr>
          <w:rFonts w:ascii="Sylfaen" w:hAnsi="Sylfaen"/>
          <w:i w:val="0"/>
          <w:sz w:val="22"/>
          <w:szCs w:val="22"/>
          <w:lang w:val="hy-AM"/>
        </w:rPr>
        <w:t>25</w:t>
      </w:r>
      <w:r w:rsidR="00AA7117" w:rsidRPr="00562E3A">
        <w:rPr>
          <w:rFonts w:ascii="Sylfaen" w:hAnsi="Sylfaen"/>
          <w:i w:val="0"/>
          <w:sz w:val="22"/>
          <w:szCs w:val="22"/>
        </w:rPr>
        <w:t xml:space="preserve"> </w:t>
      </w:r>
      <w:r w:rsidRPr="00562E3A">
        <w:rPr>
          <w:rFonts w:ascii="Sylfaen" w:hAnsi="Sylfaen"/>
          <w:i w:val="0"/>
          <w:sz w:val="22"/>
          <w:szCs w:val="22"/>
        </w:rPr>
        <w:t>года "</w:t>
      </w:r>
      <w:r w:rsidR="009D341A" w:rsidRPr="00562E3A">
        <w:rPr>
          <w:rFonts w:ascii="Sylfaen" w:hAnsi="Sylfaen"/>
          <w:i w:val="0"/>
          <w:sz w:val="22"/>
          <w:szCs w:val="22"/>
          <w:lang w:val="hy-AM"/>
        </w:rPr>
        <w:t>01</w:t>
      </w:r>
      <w:r w:rsidRPr="00562E3A">
        <w:rPr>
          <w:rFonts w:ascii="Sylfaen" w:hAnsi="Sylfaen"/>
          <w:i w:val="0"/>
          <w:sz w:val="22"/>
          <w:szCs w:val="22"/>
        </w:rPr>
        <w:t xml:space="preserve">" </w:t>
      </w:r>
    </w:p>
    <w:p w14:paraId="5AEFDB3E" w14:textId="66872942" w:rsidR="0091042F" w:rsidRPr="00562E3A" w:rsidRDefault="0006703E" w:rsidP="00562E3A">
      <w:pPr>
        <w:pStyle w:val="a3"/>
        <w:widowControl w:val="0"/>
        <w:spacing w:line="240" w:lineRule="auto"/>
        <w:ind w:firstLine="0"/>
        <w:jc w:val="center"/>
        <w:rPr>
          <w:rFonts w:ascii="Sylfaen" w:hAnsi="Sylfaen"/>
          <w:i w:val="0"/>
          <w:sz w:val="22"/>
          <w:szCs w:val="22"/>
        </w:rPr>
      </w:pPr>
      <w:r w:rsidRPr="00562E3A">
        <w:rPr>
          <w:rFonts w:ascii="Sylfaen" w:hAnsi="Sylfaen"/>
          <w:i w:val="0"/>
          <w:sz w:val="22"/>
          <w:szCs w:val="22"/>
        </w:rPr>
        <w:t xml:space="preserve">Код </w:t>
      </w:r>
      <w:r w:rsidR="00417E48" w:rsidRPr="00562E3A">
        <w:rPr>
          <w:rFonts w:ascii="Sylfaen" w:hAnsi="Sylfaen"/>
          <w:i w:val="0"/>
          <w:sz w:val="22"/>
          <w:szCs w:val="22"/>
        </w:rPr>
        <w:t>процедуры</w:t>
      </w:r>
      <w:r w:rsidRPr="00562E3A">
        <w:rPr>
          <w:rFonts w:ascii="Sylfaen" w:hAnsi="Sylfaen"/>
          <w:i w:val="0"/>
          <w:sz w:val="22"/>
          <w:szCs w:val="22"/>
        </w:rPr>
        <w:t xml:space="preserve"> </w:t>
      </w:r>
      <w:r w:rsidR="007C61DD">
        <w:rPr>
          <w:rFonts w:ascii="Sylfaen" w:hAnsi="Sylfaen"/>
          <w:i w:val="0"/>
          <w:sz w:val="22"/>
          <w:szCs w:val="22"/>
        </w:rPr>
        <w:t>ԱՄԱՀ-ԳՈ-ԲՄԱՇՁԲ-25/47</w:t>
      </w:r>
    </w:p>
    <w:p w14:paraId="3EBAC1D3" w14:textId="77777777" w:rsidR="0091042F" w:rsidRPr="00562E3A" w:rsidRDefault="0091042F" w:rsidP="00562E3A">
      <w:pPr>
        <w:pStyle w:val="a3"/>
        <w:widowControl w:val="0"/>
        <w:spacing w:line="240" w:lineRule="auto"/>
        <w:rPr>
          <w:rFonts w:ascii="Sylfaen" w:hAnsi="Sylfaen"/>
          <w:i w:val="0"/>
          <w:sz w:val="22"/>
          <w:szCs w:val="22"/>
        </w:rPr>
      </w:pPr>
    </w:p>
    <w:p w14:paraId="1A22DB8E" w14:textId="17DF4F56" w:rsidR="00642EFE" w:rsidRPr="00562E3A" w:rsidRDefault="0004541E" w:rsidP="00562E3A">
      <w:pPr>
        <w:pStyle w:val="a3"/>
        <w:widowControl w:val="0"/>
        <w:spacing w:line="240" w:lineRule="auto"/>
        <w:ind w:firstLine="0"/>
        <w:rPr>
          <w:rFonts w:ascii="Sylfaen" w:hAnsi="Sylfaen"/>
          <w:i w:val="0"/>
          <w:sz w:val="22"/>
          <w:szCs w:val="22"/>
        </w:rPr>
      </w:pPr>
      <w:r w:rsidRPr="00562E3A">
        <w:rPr>
          <w:rFonts w:ascii="Sylfaen" w:hAnsi="Sylfaen"/>
          <w:i w:val="0"/>
          <w:sz w:val="22"/>
          <w:szCs w:val="22"/>
        </w:rPr>
        <w:t>Заказчик</w:t>
      </w:r>
      <w:r w:rsidRPr="00562E3A">
        <w:rPr>
          <w:rFonts w:ascii="Sylfaen" w:hAnsi="Sylfaen"/>
          <w:i w:val="0"/>
          <w:sz w:val="22"/>
          <w:szCs w:val="22"/>
          <w:lang w:val="hy-AM"/>
        </w:rPr>
        <w:t xml:space="preserve"> </w:t>
      </w:r>
      <w:r w:rsidRPr="00562E3A">
        <w:rPr>
          <w:rFonts w:ascii="Sylfaen" w:hAnsi="Sylfaen"/>
          <w:i w:val="0"/>
          <w:sz w:val="22"/>
          <w:szCs w:val="22"/>
        </w:rPr>
        <w:t xml:space="preserve">Муниципалитет Аракс  Армавирской  области, находящийся по адресу Армавирская   область, община Аракс, село Гай </w:t>
      </w:r>
      <w:proofErr w:type="spellStart"/>
      <w:r w:rsidRPr="00562E3A">
        <w:rPr>
          <w:rFonts w:ascii="Sylfaen" w:hAnsi="Sylfaen"/>
          <w:i w:val="0"/>
          <w:sz w:val="22"/>
          <w:szCs w:val="22"/>
        </w:rPr>
        <w:t>ул.А.Хачатряна</w:t>
      </w:r>
      <w:proofErr w:type="spellEnd"/>
      <w:r w:rsidRPr="00562E3A">
        <w:rPr>
          <w:rFonts w:ascii="Sylfaen" w:hAnsi="Sylfaen"/>
          <w:i w:val="0"/>
          <w:sz w:val="22"/>
          <w:szCs w:val="22"/>
        </w:rPr>
        <w:t xml:space="preserve"> 1 </w:t>
      </w:r>
      <w:r w:rsidR="00642EFE" w:rsidRPr="00562E3A">
        <w:rPr>
          <w:rFonts w:ascii="Sylfaen" w:hAnsi="Sylfaen"/>
          <w:i w:val="0"/>
          <w:sz w:val="22"/>
          <w:szCs w:val="22"/>
        </w:rPr>
        <w:t>объявляет открытый конкурс, который проводится одним этапом</w:t>
      </w:r>
      <w:r w:rsidR="00E13BA4" w:rsidRPr="00562E3A">
        <w:rPr>
          <w:rFonts w:ascii="Sylfaen" w:hAnsi="Sylfaen"/>
          <w:i w:val="0"/>
          <w:sz w:val="22"/>
          <w:szCs w:val="22"/>
        </w:rPr>
        <w:t>.</w:t>
      </w:r>
    </w:p>
    <w:p w14:paraId="273ABF0C" w14:textId="761BEBF6" w:rsidR="00341A74" w:rsidRPr="00562E3A" w:rsidRDefault="00562E3A"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 xml:space="preserve">В результате данной процедуры отобранному участнику будет предложено подписать договор на строительство оросительной системы в </w:t>
      </w:r>
      <w:r w:rsidR="00BA3487">
        <w:rPr>
          <w:rFonts w:ascii="Sylfaen" w:hAnsi="Sylfaen"/>
          <w:i w:val="0"/>
          <w:sz w:val="22"/>
          <w:szCs w:val="22"/>
        </w:rPr>
        <w:t>селе</w:t>
      </w:r>
      <w:r w:rsidRPr="00562E3A">
        <w:rPr>
          <w:rFonts w:ascii="Sylfaen" w:hAnsi="Sylfaen"/>
          <w:i w:val="0"/>
          <w:sz w:val="22"/>
          <w:szCs w:val="22"/>
        </w:rPr>
        <w:t xml:space="preserve"> </w:t>
      </w:r>
      <w:r w:rsidR="005A2E7E">
        <w:rPr>
          <w:rFonts w:ascii="Sylfaen" w:hAnsi="Sylfaen"/>
          <w:i w:val="0"/>
          <w:sz w:val="22"/>
          <w:szCs w:val="22"/>
        </w:rPr>
        <w:t>Грибоедов</w:t>
      </w:r>
      <w:r w:rsidRPr="00562E3A">
        <w:rPr>
          <w:rFonts w:ascii="Sylfaen" w:hAnsi="Sylfaen"/>
          <w:i w:val="0"/>
          <w:sz w:val="22"/>
          <w:szCs w:val="22"/>
        </w:rPr>
        <w:t xml:space="preserve"> общины Аракс Армавирской области РА </w:t>
      </w:r>
      <w:r w:rsidR="00782D60" w:rsidRPr="00562E3A">
        <w:rPr>
          <w:rFonts w:ascii="Sylfaen" w:hAnsi="Sylfaen"/>
          <w:i w:val="0"/>
          <w:sz w:val="22"/>
          <w:szCs w:val="22"/>
        </w:rPr>
        <w:t>(далее — договор).</w:t>
      </w:r>
    </w:p>
    <w:p w14:paraId="46EBF532" w14:textId="77777777" w:rsidR="00357D48" w:rsidRPr="00562E3A" w:rsidRDefault="00A20B69"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62E3A">
        <w:rPr>
          <w:rFonts w:ascii="Sylfaen" w:hAnsi="Sylfaen" w:cs="Courier New"/>
          <w:i w:val="0"/>
          <w:sz w:val="22"/>
          <w:szCs w:val="22"/>
          <w:lang w:val="en-US"/>
        </w:rPr>
        <w:t> </w:t>
      </w:r>
      <w:r w:rsidR="00F95E94" w:rsidRPr="00562E3A">
        <w:rPr>
          <w:rFonts w:ascii="Sylfaen" w:hAnsi="Sylfaen"/>
          <w:i w:val="0"/>
          <w:sz w:val="22"/>
          <w:szCs w:val="22"/>
        </w:rPr>
        <w:t>настоящей процедуре</w:t>
      </w:r>
      <w:r w:rsidRPr="00562E3A">
        <w:rPr>
          <w:rFonts w:ascii="Sylfaen" w:hAnsi="Sylfaen"/>
          <w:i w:val="0"/>
          <w:sz w:val="22"/>
          <w:szCs w:val="22"/>
        </w:rPr>
        <w:t>.</w:t>
      </w:r>
    </w:p>
    <w:p w14:paraId="652A48E4" w14:textId="77777777" w:rsidR="00357D48" w:rsidRPr="00562E3A" w:rsidRDefault="00052084"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 xml:space="preserve">Условия </w:t>
      </w:r>
      <w:r w:rsidR="00677658" w:rsidRPr="00562E3A">
        <w:rPr>
          <w:rFonts w:ascii="Sylfaen" w:hAnsi="Sylfaen"/>
          <w:i w:val="0"/>
          <w:sz w:val="22"/>
          <w:szCs w:val="22"/>
        </w:rPr>
        <w:t xml:space="preserve">предъявляемые </w:t>
      </w:r>
      <w:r w:rsidR="00FD0B1A" w:rsidRPr="00562E3A">
        <w:rPr>
          <w:rFonts w:ascii="Sylfaen" w:hAnsi="Sylfaen"/>
          <w:i w:val="0"/>
          <w:sz w:val="22"/>
          <w:szCs w:val="22"/>
        </w:rPr>
        <w:t xml:space="preserve">к </w:t>
      </w:r>
      <w:r w:rsidR="00677658" w:rsidRPr="00562E3A">
        <w:rPr>
          <w:rFonts w:ascii="Sylfaen" w:hAnsi="Sylfaen"/>
          <w:i w:val="0"/>
          <w:sz w:val="22"/>
          <w:szCs w:val="22"/>
        </w:rPr>
        <w:t xml:space="preserve">лицам, не имеющим права на участие в </w:t>
      </w:r>
      <w:r w:rsidRPr="00562E3A">
        <w:rPr>
          <w:rFonts w:ascii="Sylfaen" w:hAnsi="Sylfaen"/>
          <w:i w:val="0"/>
          <w:sz w:val="22"/>
          <w:szCs w:val="22"/>
        </w:rPr>
        <w:t xml:space="preserve"> данной </w:t>
      </w:r>
      <w:r w:rsidR="006F297B" w:rsidRPr="00562E3A">
        <w:rPr>
          <w:rFonts w:ascii="Sylfaen" w:hAnsi="Sylfaen"/>
          <w:i w:val="0"/>
          <w:sz w:val="22"/>
          <w:szCs w:val="22"/>
        </w:rPr>
        <w:t>процедуре</w:t>
      </w:r>
      <w:r w:rsidR="00677658" w:rsidRPr="00562E3A">
        <w:rPr>
          <w:rFonts w:ascii="Sylfaen" w:hAnsi="Sylfaen"/>
          <w:i w:val="0"/>
          <w:sz w:val="22"/>
          <w:szCs w:val="22"/>
        </w:rPr>
        <w:t>, а также участникам, установлены приглашением на настоящую процедуру.</w:t>
      </w:r>
      <w:r w:rsidRPr="00562E3A" w:rsidDel="00052084">
        <w:rPr>
          <w:rFonts w:ascii="Sylfaen" w:hAnsi="Sylfaen"/>
          <w:i w:val="0"/>
          <w:sz w:val="22"/>
          <w:szCs w:val="22"/>
        </w:rPr>
        <w:t xml:space="preserve"> </w:t>
      </w:r>
      <w:r w:rsidR="00EE73A8" w:rsidRPr="00562E3A">
        <w:rPr>
          <w:rFonts w:ascii="Sylfaen" w:hAnsi="Sylfaen"/>
          <w:i w:val="0"/>
          <w:sz w:val="22"/>
          <w:szCs w:val="22"/>
        </w:rPr>
        <w:t xml:space="preserve">Отобранный участник определяется из числа участников, подавших заявки, оцененные </w:t>
      </w:r>
      <w:r w:rsidR="007442CF" w:rsidRPr="00562E3A">
        <w:rPr>
          <w:rFonts w:ascii="Sylfaen" w:hAnsi="Sylfaen"/>
          <w:i w:val="0"/>
          <w:sz w:val="22"/>
          <w:szCs w:val="22"/>
        </w:rPr>
        <w:t>удовлетворительно</w:t>
      </w:r>
      <w:r w:rsidR="007442CF" w:rsidRPr="00562E3A">
        <w:rPr>
          <w:rFonts w:ascii="Sylfaen" w:hAnsi="Sylfaen"/>
          <w:i w:val="0"/>
          <w:sz w:val="22"/>
          <w:szCs w:val="22"/>
          <w:lang w:val="hy-AM"/>
        </w:rPr>
        <w:t xml:space="preserve"> </w:t>
      </w:r>
      <w:r w:rsidR="007442CF" w:rsidRPr="00562E3A">
        <w:rPr>
          <w:rFonts w:ascii="Sylfaen" w:hAnsi="Sylfaen"/>
          <w:i w:val="0"/>
          <w:sz w:val="22"/>
          <w:szCs w:val="22"/>
        </w:rPr>
        <w:t xml:space="preserve">по </w:t>
      </w:r>
      <w:r w:rsidR="00830445" w:rsidRPr="00562E3A">
        <w:rPr>
          <w:rFonts w:ascii="Sylfaen" w:hAnsi="Sylfaen"/>
          <w:i w:val="0"/>
          <w:sz w:val="22"/>
          <w:szCs w:val="22"/>
        </w:rPr>
        <w:t xml:space="preserve">неценовым </w:t>
      </w:r>
      <w:r w:rsidR="007442CF" w:rsidRPr="00562E3A">
        <w:rPr>
          <w:rFonts w:ascii="Sylfaen" w:hAnsi="Sylfaen"/>
          <w:i w:val="0"/>
          <w:sz w:val="22"/>
          <w:szCs w:val="22"/>
        </w:rPr>
        <w:t>условиям</w:t>
      </w:r>
      <w:r w:rsidR="00EE73A8" w:rsidRPr="00562E3A">
        <w:rPr>
          <w:rFonts w:ascii="Sylfaen" w:hAnsi="Sylfaen"/>
          <w:i w:val="0"/>
          <w:sz w:val="22"/>
          <w:szCs w:val="22"/>
        </w:rPr>
        <w:t>, по принципу предпочтения, отдаваемого участнику, представившему м</w:t>
      </w:r>
      <w:r w:rsidR="003F762C" w:rsidRPr="00562E3A">
        <w:rPr>
          <w:rFonts w:ascii="Sylfaen" w:hAnsi="Sylfaen"/>
          <w:i w:val="0"/>
          <w:sz w:val="22"/>
          <w:szCs w:val="22"/>
        </w:rPr>
        <w:t>инимальное ценовое предложение.</w:t>
      </w:r>
    </w:p>
    <w:p w14:paraId="223B48D8" w14:textId="77777777" w:rsidR="000E2427" w:rsidRPr="00562E3A" w:rsidRDefault="000E2427"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 xml:space="preserve">В отношении </w:t>
      </w:r>
      <w:r w:rsidR="00830445" w:rsidRPr="00562E3A">
        <w:rPr>
          <w:rFonts w:ascii="Sylfaen" w:hAnsi="Sylfaen"/>
          <w:i w:val="0"/>
          <w:sz w:val="22"/>
          <w:szCs w:val="22"/>
        </w:rPr>
        <w:t xml:space="preserve">настоящей процедуры </w:t>
      </w:r>
      <w:r w:rsidRPr="00562E3A">
        <w:rPr>
          <w:rFonts w:ascii="Sylfaen" w:hAnsi="Sylfaen"/>
          <w:i w:val="0"/>
          <w:sz w:val="22"/>
          <w:szCs w:val="22"/>
        </w:rPr>
        <w:t>применяются положения Соглашения Всемирной торговой организации по правительственным закупкам.</w:t>
      </w:r>
      <w:r w:rsidRPr="00562E3A">
        <w:rPr>
          <w:rStyle w:val="af6"/>
          <w:rFonts w:ascii="Sylfaen" w:hAnsi="Sylfaen"/>
          <w:i w:val="0"/>
          <w:sz w:val="22"/>
          <w:szCs w:val="22"/>
        </w:rPr>
        <w:footnoteReference w:id="2"/>
      </w:r>
    </w:p>
    <w:p w14:paraId="57663D2A" w14:textId="77777777" w:rsidR="0067579A" w:rsidRPr="00562E3A" w:rsidRDefault="00357D48" w:rsidP="00562E3A">
      <w:pPr>
        <w:pStyle w:val="a3"/>
        <w:widowControl w:val="0"/>
        <w:spacing w:line="240" w:lineRule="auto"/>
        <w:ind w:firstLine="567"/>
        <w:rPr>
          <w:rFonts w:ascii="Sylfaen" w:hAnsi="Sylfaen"/>
          <w:i w:val="0"/>
          <w:spacing w:val="-6"/>
          <w:sz w:val="22"/>
          <w:szCs w:val="22"/>
        </w:rPr>
      </w:pPr>
      <w:r w:rsidRPr="00562E3A">
        <w:rPr>
          <w:rFonts w:ascii="Sylfaen" w:hAnsi="Sylfaen"/>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62E3A">
        <w:rPr>
          <w:rFonts w:ascii="Sylfaen" w:hAnsi="Sylfaen" w:cs="Courier New"/>
          <w:i w:val="0"/>
          <w:spacing w:val="-6"/>
          <w:sz w:val="22"/>
          <w:szCs w:val="22"/>
          <w:lang w:val="en-US"/>
        </w:rPr>
        <w:t> </w:t>
      </w:r>
      <w:r w:rsidRPr="00562E3A">
        <w:rPr>
          <w:rFonts w:ascii="Sylfaen" w:hAnsi="Sylfaen"/>
          <w:i w:val="0"/>
          <w:spacing w:val="-6"/>
          <w:sz w:val="22"/>
          <w:szCs w:val="22"/>
        </w:rPr>
        <w:t xml:space="preserve">электронной форме в течение рабочего дня, следующего за днем получения заявления. </w:t>
      </w:r>
    </w:p>
    <w:p w14:paraId="205E2823" w14:textId="0DB069FA" w:rsidR="00EF52E4" w:rsidRPr="00562E3A" w:rsidRDefault="00EF52E4"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 xml:space="preserve">Заявки на </w:t>
      </w:r>
      <w:r w:rsidR="00D50690" w:rsidRPr="00562E3A">
        <w:rPr>
          <w:rFonts w:ascii="Sylfaen" w:hAnsi="Sylfaen"/>
          <w:i w:val="0"/>
          <w:sz w:val="22"/>
          <w:szCs w:val="22"/>
        </w:rPr>
        <w:t>настоящую процедуру</w:t>
      </w:r>
      <w:r w:rsidRPr="00562E3A">
        <w:rPr>
          <w:rFonts w:ascii="Sylfaen" w:hAnsi="Sylfaen"/>
          <w:i w:val="0"/>
          <w:sz w:val="22"/>
          <w:szCs w:val="22"/>
        </w:rPr>
        <w:t xml:space="preserve"> необходимо подавать по адресу</w:t>
      </w:r>
      <w:r w:rsidRPr="00562E3A">
        <w:rPr>
          <w:rFonts w:ascii="Sylfaen" w:hAnsi="Sylfaen"/>
          <w:i w:val="0"/>
          <w:spacing w:val="6"/>
          <w:sz w:val="22"/>
          <w:szCs w:val="22"/>
        </w:rPr>
        <w:t xml:space="preserve"> </w:t>
      </w:r>
      <w:r w:rsidR="00562E3A" w:rsidRPr="00562E3A">
        <w:rPr>
          <w:rFonts w:ascii="Sylfaen" w:hAnsi="Sylfaen"/>
          <w:i w:val="0"/>
          <w:sz w:val="22"/>
          <w:szCs w:val="22"/>
        </w:rPr>
        <w:t xml:space="preserve">РА Армавирская область, община  Аракс, село Гай, ул. </w:t>
      </w:r>
      <w:proofErr w:type="spellStart"/>
      <w:r w:rsidR="00562E3A" w:rsidRPr="00562E3A">
        <w:rPr>
          <w:rFonts w:ascii="Sylfaen" w:hAnsi="Sylfaen"/>
          <w:i w:val="0"/>
          <w:sz w:val="22"/>
          <w:szCs w:val="22"/>
        </w:rPr>
        <w:t>А.Хачатряна</w:t>
      </w:r>
      <w:proofErr w:type="spellEnd"/>
      <w:r w:rsidR="00562E3A" w:rsidRPr="00562E3A">
        <w:rPr>
          <w:rFonts w:ascii="Sylfaen" w:hAnsi="Sylfaen"/>
          <w:i w:val="0"/>
          <w:sz w:val="22"/>
          <w:szCs w:val="22"/>
        </w:rPr>
        <w:t xml:space="preserve"> 1,</w:t>
      </w:r>
      <w:r w:rsidR="00562E3A" w:rsidRPr="00562E3A">
        <w:rPr>
          <w:rFonts w:ascii="Sylfaen" w:hAnsi="Sylfaen"/>
          <w:i w:val="0"/>
          <w:sz w:val="22"/>
          <w:szCs w:val="22"/>
          <w:lang w:val="hy-AM"/>
        </w:rPr>
        <w:t xml:space="preserve"> </w:t>
      </w:r>
      <w:r w:rsidR="00562E3A" w:rsidRPr="00562E3A">
        <w:rPr>
          <w:rFonts w:ascii="Sylfaen" w:hAnsi="Sylfaen"/>
          <w:i w:val="0"/>
          <w:sz w:val="22"/>
          <w:szCs w:val="22"/>
        </w:rPr>
        <w:t>в документарной форме, до</w:t>
      </w:r>
      <w:r w:rsidR="00562E3A" w:rsidRPr="00562E3A">
        <w:rPr>
          <w:rFonts w:ascii="Sylfaen" w:hAnsi="Sylfaen"/>
          <w:i w:val="0"/>
          <w:sz w:val="22"/>
          <w:szCs w:val="22"/>
          <w:lang w:val="hy-AM"/>
        </w:rPr>
        <w:t xml:space="preserve"> 1</w:t>
      </w:r>
      <w:r w:rsidR="00435EA2">
        <w:rPr>
          <w:rFonts w:ascii="Sylfaen" w:hAnsi="Sylfaen"/>
          <w:i w:val="0"/>
          <w:sz w:val="22"/>
          <w:szCs w:val="22"/>
          <w:lang w:val="hy-AM"/>
        </w:rPr>
        <w:t>1</w:t>
      </w:r>
      <w:r w:rsidR="00562E3A" w:rsidRPr="00562E3A">
        <w:rPr>
          <w:rFonts w:ascii="Sylfaen" w:hAnsi="Sylfaen"/>
          <w:i w:val="0"/>
          <w:sz w:val="22"/>
          <w:szCs w:val="22"/>
          <w:lang w:val="hy-AM"/>
        </w:rPr>
        <w:t xml:space="preserve">:00 </w:t>
      </w:r>
      <w:r w:rsidR="00562E3A" w:rsidRPr="00562E3A">
        <w:rPr>
          <w:rFonts w:ascii="Sylfaen" w:hAnsi="Sylfaen"/>
          <w:i w:val="0"/>
          <w:sz w:val="22"/>
          <w:szCs w:val="22"/>
        </w:rPr>
        <w:t xml:space="preserve">часов </w:t>
      </w:r>
      <w:r w:rsidR="00562E3A" w:rsidRPr="00562E3A">
        <w:rPr>
          <w:rFonts w:ascii="Sylfaen" w:hAnsi="Sylfaen"/>
          <w:i w:val="0"/>
          <w:sz w:val="22"/>
          <w:szCs w:val="22"/>
          <w:lang w:val="hy-AM"/>
        </w:rPr>
        <w:t>40</w:t>
      </w:r>
      <w:r w:rsidR="00562E3A" w:rsidRPr="00562E3A">
        <w:rPr>
          <w:rFonts w:ascii="Sylfaen" w:hAnsi="Sylfaen"/>
          <w:i w:val="0"/>
          <w:sz w:val="22"/>
          <w:szCs w:val="22"/>
        </w:rPr>
        <w:t xml:space="preserve">-го </w:t>
      </w:r>
      <w:r w:rsidRPr="00562E3A">
        <w:rPr>
          <w:rFonts w:ascii="Sylfaen" w:hAnsi="Sylfaen"/>
          <w:i w:val="0"/>
          <w:sz w:val="22"/>
          <w:szCs w:val="22"/>
        </w:rPr>
        <w:t>дня со дня опубликования настоящего объявления. Кроме армянского языка заявки могут быть поданы также на английском или русском языке.</w:t>
      </w:r>
    </w:p>
    <w:p w14:paraId="57368F05" w14:textId="77777777" w:rsidR="002028BF" w:rsidRPr="00562E3A" w:rsidRDefault="002028BF"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63199785" w14:textId="2EB8F31F" w:rsidR="00EF52E4" w:rsidRPr="00562E3A" w:rsidRDefault="00EF52E4"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 xml:space="preserve">Вскрытие заявок будет проводиться по адресу </w:t>
      </w:r>
      <w:r w:rsidR="00562E3A" w:rsidRPr="00562E3A">
        <w:rPr>
          <w:rFonts w:ascii="Sylfaen" w:hAnsi="Sylfaen"/>
          <w:i w:val="0"/>
          <w:sz w:val="22"/>
          <w:szCs w:val="22"/>
          <w:lang w:val="hy-AM"/>
        </w:rPr>
        <w:t>РА,</w:t>
      </w:r>
      <w:r w:rsidR="00562E3A" w:rsidRPr="00562E3A">
        <w:rPr>
          <w:rFonts w:ascii="Sylfaen" w:hAnsi="Sylfaen"/>
          <w:i w:val="0"/>
          <w:sz w:val="22"/>
          <w:szCs w:val="22"/>
        </w:rPr>
        <w:t xml:space="preserve"> община  Аракс, село Гай, ул. </w:t>
      </w:r>
      <w:proofErr w:type="spellStart"/>
      <w:r w:rsidR="00562E3A" w:rsidRPr="00562E3A">
        <w:rPr>
          <w:rFonts w:ascii="Sylfaen" w:hAnsi="Sylfaen"/>
          <w:i w:val="0"/>
          <w:sz w:val="22"/>
          <w:szCs w:val="22"/>
        </w:rPr>
        <w:t>А.Хачатряна</w:t>
      </w:r>
      <w:proofErr w:type="spellEnd"/>
      <w:r w:rsidR="00562E3A" w:rsidRPr="00562E3A">
        <w:rPr>
          <w:rFonts w:ascii="Sylfaen" w:hAnsi="Sylfaen"/>
          <w:i w:val="0"/>
          <w:sz w:val="22"/>
          <w:szCs w:val="22"/>
        </w:rPr>
        <w:t xml:space="preserve"> 1 , в </w:t>
      </w:r>
      <w:r w:rsidR="00562E3A" w:rsidRPr="00562E3A">
        <w:rPr>
          <w:rFonts w:ascii="Sylfaen" w:hAnsi="Sylfaen"/>
          <w:i w:val="0"/>
          <w:sz w:val="22"/>
          <w:szCs w:val="22"/>
          <w:lang w:val="hy-AM"/>
        </w:rPr>
        <w:t>1</w:t>
      </w:r>
      <w:r w:rsidR="00435EA2">
        <w:rPr>
          <w:rFonts w:ascii="Sylfaen" w:hAnsi="Sylfaen"/>
          <w:i w:val="0"/>
          <w:sz w:val="22"/>
          <w:szCs w:val="22"/>
          <w:lang w:val="hy-AM"/>
        </w:rPr>
        <w:t>1</w:t>
      </w:r>
      <w:r w:rsidR="00562E3A" w:rsidRPr="00562E3A">
        <w:rPr>
          <w:rFonts w:ascii="Sylfaen" w:hAnsi="Sylfaen"/>
          <w:i w:val="0"/>
          <w:sz w:val="22"/>
          <w:szCs w:val="22"/>
          <w:lang w:val="hy-AM"/>
        </w:rPr>
        <w:t>:00</w:t>
      </w:r>
      <w:r w:rsidR="00562E3A" w:rsidRPr="00562E3A">
        <w:rPr>
          <w:rFonts w:ascii="Sylfaen" w:hAnsi="Sylfaen"/>
          <w:i w:val="0"/>
          <w:sz w:val="22"/>
          <w:szCs w:val="22"/>
        </w:rPr>
        <w:t xml:space="preserve"> часов "</w:t>
      </w:r>
      <w:r w:rsidR="00562E3A" w:rsidRPr="00562E3A">
        <w:rPr>
          <w:rFonts w:ascii="Sylfaen" w:hAnsi="Sylfaen"/>
          <w:i w:val="0"/>
          <w:sz w:val="22"/>
          <w:szCs w:val="22"/>
          <w:lang w:val="hy-AM"/>
        </w:rPr>
        <w:t xml:space="preserve"> </w:t>
      </w:r>
      <w:r w:rsidR="00435EA2">
        <w:rPr>
          <w:rFonts w:ascii="Sylfaen" w:hAnsi="Sylfaen"/>
          <w:i w:val="0"/>
          <w:sz w:val="22"/>
          <w:szCs w:val="22"/>
          <w:lang w:val="en-US"/>
        </w:rPr>
        <w:t>10</w:t>
      </w:r>
      <w:r w:rsidR="00562E3A" w:rsidRPr="00562E3A">
        <w:rPr>
          <w:rFonts w:ascii="Sylfaen" w:hAnsi="Sylfaen"/>
          <w:i w:val="0"/>
          <w:sz w:val="22"/>
          <w:szCs w:val="22"/>
        </w:rPr>
        <w:t xml:space="preserve"> " </w:t>
      </w:r>
      <w:r w:rsidRPr="00562E3A">
        <w:rPr>
          <w:rFonts w:ascii="Sylfaen" w:hAnsi="Sylfaen"/>
          <w:i w:val="0"/>
          <w:sz w:val="22"/>
          <w:szCs w:val="22"/>
        </w:rPr>
        <w:t>"</w:t>
      </w:r>
      <w:r w:rsidR="00562E3A" w:rsidRPr="00562E3A">
        <w:rPr>
          <w:rFonts w:ascii="Sylfaen" w:hAnsi="Sylfaen"/>
          <w:i w:val="0"/>
          <w:sz w:val="22"/>
          <w:szCs w:val="22"/>
        </w:rPr>
        <w:t>сентября</w:t>
      </w:r>
      <w:r w:rsidRPr="00562E3A">
        <w:rPr>
          <w:rFonts w:ascii="Sylfaen" w:hAnsi="Sylfaen"/>
          <w:i w:val="0"/>
          <w:sz w:val="22"/>
          <w:szCs w:val="22"/>
        </w:rPr>
        <w:t>" "</w:t>
      </w:r>
      <w:r w:rsidR="00562E3A" w:rsidRPr="00562E3A">
        <w:rPr>
          <w:rFonts w:ascii="Sylfaen" w:hAnsi="Sylfaen"/>
          <w:i w:val="0"/>
          <w:sz w:val="22"/>
          <w:szCs w:val="22"/>
        </w:rPr>
        <w:t>2025</w:t>
      </w:r>
      <w:r w:rsidRPr="00562E3A">
        <w:rPr>
          <w:rFonts w:ascii="Sylfaen" w:hAnsi="Sylfaen"/>
          <w:i w:val="0"/>
          <w:sz w:val="22"/>
          <w:szCs w:val="22"/>
        </w:rPr>
        <w:t>".</w:t>
      </w:r>
    </w:p>
    <w:p w14:paraId="67D6A7F3" w14:textId="77777777" w:rsidR="00EF52E4" w:rsidRPr="00562E3A" w:rsidRDefault="00EF52E4" w:rsidP="00562E3A">
      <w:pPr>
        <w:rPr>
          <w:rFonts w:ascii="Sylfaen" w:hAnsi="Sylfaen"/>
          <w:sz w:val="22"/>
          <w:szCs w:val="22"/>
        </w:rPr>
      </w:pPr>
      <w:r w:rsidRPr="00562E3A">
        <w:rPr>
          <w:rFonts w:ascii="Sylfaen" w:hAnsi="Sylfaen"/>
          <w:i/>
          <w:sz w:val="22"/>
          <w:szCs w:val="22"/>
        </w:rPr>
        <w:br w:type="page"/>
      </w:r>
    </w:p>
    <w:p w14:paraId="30F5FEED" w14:textId="77777777" w:rsidR="00BE1C5E" w:rsidRPr="00562E3A" w:rsidRDefault="00BE1C5E" w:rsidP="00562E3A">
      <w:pPr>
        <w:pStyle w:val="a3"/>
        <w:widowControl w:val="0"/>
        <w:spacing w:line="240" w:lineRule="auto"/>
        <w:ind w:firstLine="567"/>
        <w:rPr>
          <w:rFonts w:ascii="Sylfaen" w:hAnsi="Sylfaen"/>
          <w:i w:val="0"/>
          <w:sz w:val="22"/>
          <w:szCs w:val="22"/>
        </w:rPr>
      </w:pPr>
    </w:p>
    <w:p w14:paraId="6841A848" w14:textId="77777777" w:rsidR="00BE1C5E" w:rsidRPr="00562E3A" w:rsidRDefault="00754697"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Для получения дополнительной информации, связанной с настоящим</w:t>
      </w:r>
      <w:r w:rsidR="00D5443D" w:rsidRPr="00562E3A">
        <w:rPr>
          <w:rFonts w:ascii="Sylfaen" w:hAnsi="Sylfaen" w:cs="Courier New"/>
          <w:i w:val="0"/>
          <w:sz w:val="22"/>
          <w:szCs w:val="22"/>
          <w:lang w:val="en-US"/>
        </w:rPr>
        <w:t> </w:t>
      </w:r>
      <w:r w:rsidRPr="00562E3A">
        <w:rPr>
          <w:rFonts w:ascii="Sylfaen" w:hAnsi="Sylfaen"/>
          <w:i w:val="0"/>
          <w:sz w:val="22"/>
          <w:szCs w:val="22"/>
        </w:rPr>
        <w:t>объявлением, можете обратиться к секретарю Оценочной комиссии</w:t>
      </w:r>
      <w:r w:rsidR="00BE1C5E" w:rsidRPr="00562E3A">
        <w:rPr>
          <w:rFonts w:ascii="Sylfaen" w:hAnsi="Sylfaen"/>
          <w:i w:val="0"/>
          <w:sz w:val="22"/>
          <w:szCs w:val="22"/>
        </w:rPr>
        <w:t xml:space="preserve"> </w:t>
      </w:r>
    </w:p>
    <w:p w14:paraId="55A0B07C" w14:textId="77777777" w:rsidR="00562E3A" w:rsidRDefault="00562E3A" w:rsidP="00562E3A">
      <w:pPr>
        <w:pStyle w:val="a3"/>
        <w:widowControl w:val="0"/>
        <w:spacing w:line="240" w:lineRule="auto"/>
        <w:ind w:left="1701" w:firstLine="0"/>
        <w:rPr>
          <w:rFonts w:ascii="Sylfaen" w:hAnsi="Sylfaen"/>
          <w:i w:val="0"/>
          <w:sz w:val="22"/>
          <w:szCs w:val="22"/>
        </w:rPr>
      </w:pPr>
      <w:r>
        <w:rPr>
          <w:rFonts w:ascii="Sylfaen" w:hAnsi="Sylfaen"/>
          <w:i w:val="0"/>
          <w:lang w:val="hy-AM"/>
        </w:rPr>
        <w:t>Грануш Маргарян</w:t>
      </w:r>
      <w:r w:rsidRPr="00562E3A">
        <w:rPr>
          <w:rFonts w:ascii="Sylfaen" w:hAnsi="Sylfaen"/>
          <w:i w:val="0"/>
          <w:sz w:val="22"/>
          <w:szCs w:val="22"/>
        </w:rPr>
        <w:t xml:space="preserve"> </w:t>
      </w:r>
    </w:p>
    <w:p w14:paraId="35FD2113" w14:textId="7D0E7403" w:rsidR="00562E3A" w:rsidRPr="009D24F3" w:rsidRDefault="00754697" w:rsidP="00562E3A">
      <w:pPr>
        <w:pStyle w:val="a3"/>
        <w:widowControl w:val="0"/>
        <w:spacing w:line="240" w:lineRule="auto"/>
        <w:ind w:left="1701" w:firstLine="0"/>
        <w:rPr>
          <w:rFonts w:ascii="Sylfaen" w:hAnsi="Sylfaen"/>
          <w:i w:val="0"/>
          <w:u w:val="single"/>
          <w:lang w:val="hy-AM"/>
        </w:rPr>
      </w:pPr>
      <w:r w:rsidRPr="00562E3A">
        <w:rPr>
          <w:rFonts w:ascii="Sylfaen" w:hAnsi="Sylfaen"/>
          <w:i w:val="0"/>
          <w:sz w:val="22"/>
          <w:szCs w:val="22"/>
        </w:rPr>
        <w:t xml:space="preserve">Телефон </w:t>
      </w:r>
      <w:r w:rsidR="00090749">
        <w:rPr>
          <w:rFonts w:ascii="GHEA Grapalat" w:hAnsi="GHEA Grapalat"/>
          <w:i w:val="0"/>
          <w:u w:val="single"/>
          <w:lang w:val="af-ZA"/>
        </w:rPr>
        <w:t>+37493 32 9575</w:t>
      </w:r>
    </w:p>
    <w:p w14:paraId="690FD2E6" w14:textId="77777777" w:rsidR="00562E3A" w:rsidRPr="00074D82" w:rsidRDefault="00754697" w:rsidP="00562E3A">
      <w:pPr>
        <w:pStyle w:val="a3"/>
        <w:widowControl w:val="0"/>
        <w:spacing w:line="240" w:lineRule="auto"/>
        <w:ind w:left="1701" w:firstLine="0"/>
        <w:rPr>
          <w:rFonts w:ascii="Sylfaen" w:hAnsi="Sylfaen"/>
          <w:i w:val="0"/>
          <w:u w:val="single"/>
        </w:rPr>
      </w:pPr>
      <w:r w:rsidRPr="00562E3A">
        <w:rPr>
          <w:rFonts w:ascii="Sylfaen" w:hAnsi="Sylfaen"/>
          <w:i w:val="0"/>
          <w:sz w:val="22"/>
          <w:szCs w:val="22"/>
        </w:rPr>
        <w:t xml:space="preserve">Электронная почта </w:t>
      </w:r>
      <w:r w:rsidR="00562E3A" w:rsidRPr="009D24F3">
        <w:rPr>
          <w:rFonts w:ascii="Sylfaen" w:hAnsi="Sylfaen"/>
          <w:i w:val="0"/>
        </w:rPr>
        <w:t>araks.finans@mta.gov.am</w:t>
      </w:r>
    </w:p>
    <w:p w14:paraId="3F961BA2" w14:textId="77777777" w:rsidR="00562E3A" w:rsidRPr="00074D82" w:rsidRDefault="00754697" w:rsidP="00562E3A">
      <w:pPr>
        <w:pStyle w:val="a3"/>
        <w:widowControl w:val="0"/>
        <w:spacing w:line="240" w:lineRule="auto"/>
        <w:ind w:left="1701" w:firstLine="0"/>
        <w:jc w:val="left"/>
        <w:rPr>
          <w:rFonts w:ascii="Sylfaen" w:hAnsi="Sylfaen"/>
          <w:i w:val="0"/>
          <w:u w:val="single"/>
        </w:rPr>
      </w:pPr>
      <w:r w:rsidRPr="00562E3A">
        <w:rPr>
          <w:rFonts w:ascii="Sylfaen" w:hAnsi="Sylfaen"/>
          <w:i w:val="0"/>
          <w:sz w:val="22"/>
          <w:szCs w:val="22"/>
        </w:rPr>
        <w:t xml:space="preserve">Заказчик </w:t>
      </w:r>
      <w:r w:rsidR="00562E3A" w:rsidRPr="00D6700E">
        <w:rPr>
          <w:rFonts w:ascii="Sylfaen" w:hAnsi="Sylfaen"/>
          <w:i w:val="0"/>
          <w:iCs/>
          <w:sz w:val="22"/>
          <w:szCs w:val="22"/>
        </w:rPr>
        <w:t>М</w:t>
      </w:r>
      <w:r w:rsidR="00562E3A" w:rsidRPr="00D6700E">
        <w:rPr>
          <w:rFonts w:ascii="Sylfaen" w:hAnsi="Sylfaen" w:cs="Courier New"/>
          <w:i w:val="0"/>
          <w:color w:val="202124"/>
          <w:sz w:val="22"/>
          <w:szCs w:val="22"/>
          <w:lang w:bidi="ar-SA"/>
        </w:rPr>
        <w:t xml:space="preserve">униципалитет  </w:t>
      </w:r>
      <w:r w:rsidR="00562E3A" w:rsidRPr="00D6700E">
        <w:rPr>
          <w:rFonts w:ascii="Sylfaen" w:hAnsi="Sylfaen"/>
          <w:i w:val="0"/>
          <w:iCs/>
          <w:sz w:val="22"/>
          <w:szCs w:val="22"/>
        </w:rPr>
        <w:t xml:space="preserve">Аракс  </w:t>
      </w:r>
      <w:r w:rsidR="00562E3A" w:rsidRPr="00D6700E">
        <w:rPr>
          <w:rFonts w:ascii="Sylfaen" w:hAnsi="Sylfaen"/>
          <w:i w:val="0"/>
          <w:sz w:val="22"/>
          <w:szCs w:val="22"/>
        </w:rPr>
        <w:t>Армавирской  области  РА.</w:t>
      </w:r>
    </w:p>
    <w:p w14:paraId="7DD293A3" w14:textId="7CAEFE99" w:rsidR="00915A97" w:rsidRPr="00562E3A" w:rsidRDefault="00915A97" w:rsidP="00562E3A">
      <w:pPr>
        <w:pStyle w:val="a3"/>
        <w:widowControl w:val="0"/>
        <w:spacing w:line="240" w:lineRule="auto"/>
        <w:ind w:left="1701" w:firstLine="0"/>
        <w:rPr>
          <w:rFonts w:ascii="Sylfaen" w:hAnsi="Sylfaen"/>
          <w:i w:val="0"/>
          <w:sz w:val="22"/>
          <w:szCs w:val="22"/>
        </w:rPr>
      </w:pPr>
      <w:r w:rsidRPr="00562E3A">
        <w:rPr>
          <w:rFonts w:ascii="Sylfaen" w:hAnsi="Sylfaen" w:cs="Sylfaen"/>
          <w:b/>
          <w:sz w:val="22"/>
          <w:szCs w:val="22"/>
        </w:rPr>
        <w:br w:type="page"/>
      </w:r>
    </w:p>
    <w:p w14:paraId="1276DDA3" w14:textId="77777777" w:rsidR="00096865" w:rsidRPr="00562E3A" w:rsidRDefault="00096865" w:rsidP="00562E3A">
      <w:pPr>
        <w:pStyle w:val="aa"/>
        <w:widowControl w:val="0"/>
        <w:spacing w:after="0"/>
        <w:ind w:firstLine="567"/>
        <w:jc w:val="right"/>
        <w:rPr>
          <w:rFonts w:ascii="Sylfaen" w:hAnsi="Sylfaen" w:cs="Sylfaen"/>
          <w:i/>
          <w:sz w:val="22"/>
          <w:szCs w:val="22"/>
        </w:rPr>
      </w:pPr>
      <w:r w:rsidRPr="00562E3A">
        <w:rPr>
          <w:rFonts w:ascii="Sylfaen" w:hAnsi="Sylfaen"/>
          <w:i/>
          <w:sz w:val="22"/>
          <w:szCs w:val="22"/>
        </w:rPr>
        <w:lastRenderedPageBreak/>
        <w:t>Утверждено</w:t>
      </w:r>
    </w:p>
    <w:p w14:paraId="75216EC8" w14:textId="460D2052" w:rsidR="00096865" w:rsidRPr="00562E3A" w:rsidRDefault="005D7731" w:rsidP="00562E3A">
      <w:pPr>
        <w:pStyle w:val="aa"/>
        <w:widowControl w:val="0"/>
        <w:spacing w:after="0"/>
        <w:ind w:firstLine="567"/>
        <w:jc w:val="right"/>
        <w:rPr>
          <w:rFonts w:ascii="Sylfaen" w:hAnsi="Sylfaen"/>
          <w:i/>
          <w:sz w:val="22"/>
          <w:szCs w:val="22"/>
        </w:rPr>
      </w:pPr>
      <w:r w:rsidRPr="00562E3A">
        <w:rPr>
          <w:rFonts w:ascii="Sylfaen" w:hAnsi="Sylfaen"/>
          <w:sz w:val="22"/>
          <w:szCs w:val="22"/>
        </w:rPr>
        <w:t>Решением Оценочной комиссии открытого конкурса</w:t>
      </w:r>
      <w:r w:rsidR="001B32D9" w:rsidRPr="00562E3A">
        <w:rPr>
          <w:rFonts w:ascii="Sylfaen" w:hAnsi="Sylfaen" w:cs="Sylfaen"/>
          <w:i/>
          <w:sz w:val="22"/>
          <w:szCs w:val="22"/>
        </w:rPr>
        <w:br/>
      </w:r>
      <w:r w:rsidR="00096865" w:rsidRPr="00562E3A">
        <w:rPr>
          <w:rFonts w:ascii="Sylfaen" w:hAnsi="Sylfaen"/>
          <w:i/>
          <w:sz w:val="22"/>
          <w:szCs w:val="22"/>
        </w:rPr>
        <w:t xml:space="preserve">под кодом </w:t>
      </w:r>
      <w:r w:rsidR="007C61DD">
        <w:rPr>
          <w:rFonts w:ascii="Sylfaen" w:hAnsi="Sylfaen"/>
          <w:i/>
          <w:sz w:val="22"/>
          <w:szCs w:val="22"/>
        </w:rPr>
        <w:t>ԱՄԱՀ-ԳՈ-ԲՄԱՇՁԲ-25/47</w:t>
      </w:r>
      <w:r w:rsidR="001B32D9" w:rsidRPr="00562E3A">
        <w:rPr>
          <w:rFonts w:ascii="Sylfaen" w:hAnsi="Sylfaen" w:cs="Times Armenian"/>
          <w:i/>
          <w:sz w:val="22"/>
          <w:szCs w:val="22"/>
        </w:rPr>
        <w:br/>
      </w:r>
      <w:r w:rsidR="00A46F92" w:rsidRPr="00562E3A">
        <w:rPr>
          <w:rFonts w:ascii="Sylfaen" w:hAnsi="Sylfaen"/>
          <w:i/>
          <w:sz w:val="22"/>
          <w:szCs w:val="22"/>
        </w:rPr>
        <w:t xml:space="preserve">№ </w:t>
      </w:r>
      <w:r w:rsidR="00D173AD" w:rsidRPr="00971A0E">
        <w:rPr>
          <w:rFonts w:ascii="Sylfaen" w:hAnsi="Sylfaen"/>
          <w:i/>
          <w:sz w:val="22"/>
          <w:szCs w:val="22"/>
        </w:rPr>
        <w:t>3</w:t>
      </w:r>
      <w:r w:rsidR="00435EA2" w:rsidRPr="00435EA2">
        <w:rPr>
          <w:rFonts w:ascii="Sylfaen" w:hAnsi="Sylfaen"/>
          <w:i/>
          <w:sz w:val="22"/>
          <w:szCs w:val="22"/>
        </w:rPr>
        <w:t>1</w:t>
      </w:r>
      <w:r w:rsidR="00096865" w:rsidRPr="00562E3A">
        <w:rPr>
          <w:rFonts w:ascii="Sylfaen" w:hAnsi="Sylfaen"/>
          <w:i/>
          <w:sz w:val="22"/>
          <w:szCs w:val="22"/>
        </w:rPr>
        <w:t xml:space="preserve"> от </w:t>
      </w:r>
      <w:r w:rsidR="009D341A" w:rsidRPr="00562E3A">
        <w:rPr>
          <w:rFonts w:ascii="Sylfaen" w:hAnsi="Sylfaen"/>
          <w:i/>
          <w:sz w:val="22"/>
          <w:szCs w:val="22"/>
        </w:rPr>
        <w:t xml:space="preserve"> </w:t>
      </w:r>
      <w:proofErr w:type="spellStart"/>
      <w:r w:rsidR="009D341A" w:rsidRPr="00562E3A">
        <w:rPr>
          <w:rFonts w:ascii="Sylfaen" w:hAnsi="Sylfaen"/>
          <w:i/>
          <w:sz w:val="22"/>
          <w:szCs w:val="22"/>
        </w:rPr>
        <w:t>июл</w:t>
      </w:r>
      <w:r w:rsidR="00D173AD">
        <w:rPr>
          <w:rFonts w:ascii="Sylfaen" w:hAnsi="Sylfaen"/>
          <w:i/>
          <w:sz w:val="22"/>
          <w:szCs w:val="22"/>
        </w:rPr>
        <w:t>ь</w:t>
      </w:r>
      <w:r w:rsidR="009D341A" w:rsidRPr="00562E3A">
        <w:rPr>
          <w:rFonts w:ascii="Sylfaen" w:hAnsi="Sylfaen"/>
          <w:i/>
          <w:sz w:val="22"/>
          <w:szCs w:val="22"/>
        </w:rPr>
        <w:t>я</w:t>
      </w:r>
      <w:proofErr w:type="spellEnd"/>
      <w:r w:rsidR="009D341A" w:rsidRPr="00562E3A">
        <w:rPr>
          <w:rFonts w:ascii="Sylfaen" w:hAnsi="Sylfaen"/>
          <w:i/>
          <w:sz w:val="22"/>
          <w:szCs w:val="22"/>
        </w:rPr>
        <w:t xml:space="preserve"> </w:t>
      </w:r>
      <w:r w:rsidR="00096865" w:rsidRPr="00562E3A">
        <w:rPr>
          <w:rFonts w:ascii="Sylfaen" w:hAnsi="Sylfaen"/>
          <w:i/>
          <w:sz w:val="22"/>
          <w:szCs w:val="22"/>
        </w:rPr>
        <w:t>20</w:t>
      </w:r>
      <w:r w:rsidR="009D341A" w:rsidRPr="00562E3A">
        <w:rPr>
          <w:rFonts w:ascii="Sylfaen" w:hAnsi="Sylfaen"/>
          <w:i/>
          <w:sz w:val="22"/>
          <w:szCs w:val="22"/>
        </w:rPr>
        <w:t>25</w:t>
      </w:r>
      <w:r w:rsidR="009F10E4" w:rsidRPr="00562E3A">
        <w:rPr>
          <w:rFonts w:ascii="Sylfaen" w:hAnsi="Sylfaen"/>
          <w:i/>
          <w:sz w:val="22"/>
          <w:szCs w:val="22"/>
        </w:rPr>
        <w:t xml:space="preserve"> </w:t>
      </w:r>
      <w:r w:rsidR="00096865" w:rsidRPr="00562E3A">
        <w:rPr>
          <w:rFonts w:ascii="Sylfaen" w:hAnsi="Sylfaen"/>
          <w:i/>
          <w:sz w:val="22"/>
          <w:szCs w:val="22"/>
        </w:rPr>
        <w:t>г.</w:t>
      </w:r>
    </w:p>
    <w:p w14:paraId="1EA3F42E" w14:textId="77777777" w:rsidR="00096865" w:rsidRPr="00562E3A" w:rsidRDefault="00096865" w:rsidP="00562E3A">
      <w:pPr>
        <w:pStyle w:val="aa"/>
        <w:widowControl w:val="0"/>
        <w:spacing w:after="0"/>
        <w:ind w:right="-7" w:firstLine="567"/>
        <w:jc w:val="center"/>
        <w:rPr>
          <w:rFonts w:ascii="Sylfaen" w:hAnsi="Sylfaen"/>
          <w:sz w:val="22"/>
          <w:szCs w:val="22"/>
        </w:rPr>
      </w:pPr>
    </w:p>
    <w:p w14:paraId="12DB5691" w14:textId="77777777" w:rsidR="00096865" w:rsidRPr="00562E3A" w:rsidRDefault="00096865" w:rsidP="00562E3A">
      <w:pPr>
        <w:pStyle w:val="aa"/>
        <w:widowControl w:val="0"/>
        <w:spacing w:after="0"/>
        <w:ind w:right="-7" w:firstLine="567"/>
        <w:jc w:val="center"/>
        <w:rPr>
          <w:rFonts w:ascii="Sylfaen" w:hAnsi="Sylfaen"/>
          <w:sz w:val="22"/>
          <w:szCs w:val="22"/>
        </w:rPr>
      </w:pPr>
    </w:p>
    <w:p w14:paraId="0394A197" w14:textId="77777777" w:rsidR="000763E5" w:rsidRPr="00562E3A" w:rsidRDefault="000763E5" w:rsidP="00562E3A">
      <w:pPr>
        <w:pStyle w:val="aa"/>
        <w:widowControl w:val="0"/>
        <w:spacing w:after="0"/>
        <w:ind w:right="-7" w:firstLine="567"/>
        <w:jc w:val="center"/>
        <w:rPr>
          <w:rFonts w:ascii="Sylfaen" w:hAnsi="Sylfaen"/>
          <w:sz w:val="22"/>
          <w:szCs w:val="22"/>
        </w:rPr>
      </w:pPr>
    </w:p>
    <w:p w14:paraId="3E38F6BD" w14:textId="77777777" w:rsidR="00435EA2" w:rsidRDefault="00435EA2" w:rsidP="00BA3487">
      <w:pPr>
        <w:pStyle w:val="aa"/>
        <w:widowControl w:val="0"/>
        <w:spacing w:after="0"/>
        <w:ind w:right="-7" w:firstLine="567"/>
        <w:jc w:val="center"/>
        <w:rPr>
          <w:rFonts w:ascii="Sylfaen" w:hAnsi="Sylfaen"/>
          <w:i/>
          <w:sz w:val="22"/>
          <w:szCs w:val="22"/>
          <w:lang w:val="en-US"/>
        </w:rPr>
      </w:pPr>
    </w:p>
    <w:p w14:paraId="48B9DCEB" w14:textId="009DBBC4" w:rsidR="00BA3487" w:rsidRPr="000F50BA" w:rsidRDefault="00A76C15" w:rsidP="00BA3487">
      <w:pPr>
        <w:pStyle w:val="aa"/>
        <w:widowControl w:val="0"/>
        <w:spacing w:after="0"/>
        <w:ind w:right="-7" w:firstLine="567"/>
        <w:jc w:val="center"/>
        <w:rPr>
          <w:rFonts w:ascii="Sylfaen" w:hAnsi="Sylfaen"/>
        </w:rPr>
      </w:pPr>
      <w:r w:rsidRPr="00562E3A">
        <w:rPr>
          <w:rFonts w:ascii="Sylfaen" w:hAnsi="Sylfaen"/>
          <w:i/>
          <w:sz w:val="22"/>
          <w:szCs w:val="22"/>
        </w:rPr>
        <w:t>"</w:t>
      </w:r>
      <w:r w:rsidR="00BA3487" w:rsidRPr="00BA3487">
        <w:rPr>
          <w:rFonts w:ascii="Sylfaen" w:hAnsi="Sylfaen"/>
          <w:b/>
        </w:rPr>
        <w:t xml:space="preserve"> </w:t>
      </w:r>
      <w:r w:rsidR="00BA3487" w:rsidRPr="003A679F">
        <w:rPr>
          <w:rFonts w:ascii="Sylfaen" w:hAnsi="Sylfaen"/>
          <w:b/>
        </w:rPr>
        <w:t>МУНИЦИПАЛИТЕТ АРАКС</w:t>
      </w:r>
    </w:p>
    <w:p w14:paraId="5FF92FE9" w14:textId="1D5CFF9C" w:rsidR="00096865" w:rsidRPr="00562E3A" w:rsidRDefault="00096865" w:rsidP="00562E3A">
      <w:pPr>
        <w:pStyle w:val="aa"/>
        <w:widowControl w:val="0"/>
        <w:spacing w:after="0"/>
        <w:ind w:right="-7" w:firstLine="567"/>
        <w:jc w:val="center"/>
        <w:rPr>
          <w:rFonts w:ascii="Sylfaen" w:hAnsi="Sylfaen"/>
          <w:sz w:val="22"/>
          <w:szCs w:val="22"/>
        </w:rPr>
      </w:pPr>
    </w:p>
    <w:p w14:paraId="75AFE3C5" w14:textId="77777777" w:rsidR="000763E5" w:rsidRPr="00562E3A" w:rsidRDefault="000763E5" w:rsidP="00562E3A">
      <w:pPr>
        <w:pStyle w:val="aa"/>
        <w:widowControl w:val="0"/>
        <w:spacing w:after="0"/>
        <w:ind w:right="-7" w:firstLine="567"/>
        <w:jc w:val="center"/>
        <w:rPr>
          <w:rFonts w:ascii="Sylfaen" w:hAnsi="Sylfaen"/>
          <w:sz w:val="22"/>
          <w:szCs w:val="22"/>
        </w:rPr>
      </w:pPr>
    </w:p>
    <w:p w14:paraId="77C1EC82" w14:textId="77777777" w:rsidR="000763E5" w:rsidRPr="00562E3A" w:rsidRDefault="000763E5" w:rsidP="00562E3A">
      <w:pPr>
        <w:pStyle w:val="aa"/>
        <w:widowControl w:val="0"/>
        <w:spacing w:after="0"/>
        <w:ind w:right="-7" w:firstLine="567"/>
        <w:jc w:val="center"/>
        <w:rPr>
          <w:rFonts w:ascii="Sylfaen" w:hAnsi="Sylfaen"/>
          <w:sz w:val="22"/>
          <w:szCs w:val="22"/>
        </w:rPr>
      </w:pPr>
    </w:p>
    <w:p w14:paraId="659B1F73" w14:textId="77777777" w:rsidR="00096865" w:rsidRPr="00562E3A" w:rsidRDefault="000763E5" w:rsidP="00562E3A">
      <w:pPr>
        <w:pStyle w:val="aa"/>
        <w:widowControl w:val="0"/>
        <w:spacing w:after="0"/>
        <w:ind w:right="-7" w:firstLine="567"/>
        <w:jc w:val="center"/>
        <w:rPr>
          <w:rFonts w:ascii="Sylfaen" w:hAnsi="Sylfaen" w:cs="Sylfaen"/>
          <w:sz w:val="22"/>
          <w:szCs w:val="22"/>
        </w:rPr>
      </w:pPr>
      <w:r w:rsidRPr="00562E3A">
        <w:rPr>
          <w:rFonts w:ascii="Sylfaen" w:hAnsi="Sylfaen"/>
          <w:sz w:val="22"/>
          <w:szCs w:val="22"/>
        </w:rPr>
        <w:t>ПРИГЛАШЕНИ</w:t>
      </w:r>
      <w:r w:rsidR="00096865" w:rsidRPr="00562E3A">
        <w:rPr>
          <w:rFonts w:ascii="Sylfaen" w:hAnsi="Sylfaen"/>
          <w:sz w:val="22"/>
          <w:szCs w:val="22"/>
        </w:rPr>
        <w:t>Е</w:t>
      </w:r>
    </w:p>
    <w:p w14:paraId="0B127218" w14:textId="77777777" w:rsidR="00096865" w:rsidRPr="00562E3A" w:rsidRDefault="00096865" w:rsidP="00562E3A">
      <w:pPr>
        <w:pStyle w:val="aa"/>
        <w:widowControl w:val="0"/>
        <w:spacing w:after="0"/>
        <w:ind w:right="-7" w:firstLine="567"/>
        <w:jc w:val="center"/>
        <w:rPr>
          <w:rFonts w:ascii="Sylfaen" w:hAnsi="Sylfaen" w:cs="Sylfaen"/>
          <w:sz w:val="22"/>
          <w:szCs w:val="22"/>
        </w:rPr>
      </w:pPr>
    </w:p>
    <w:p w14:paraId="5DAFCB19" w14:textId="77777777" w:rsidR="00096865" w:rsidRPr="00562E3A" w:rsidRDefault="00096865" w:rsidP="00562E3A">
      <w:pPr>
        <w:pStyle w:val="aa"/>
        <w:widowControl w:val="0"/>
        <w:spacing w:after="0"/>
        <w:ind w:right="-7" w:firstLine="567"/>
        <w:jc w:val="center"/>
        <w:rPr>
          <w:rFonts w:ascii="Sylfaen" w:hAnsi="Sylfaen" w:cs="Sylfaen"/>
          <w:sz w:val="22"/>
          <w:szCs w:val="22"/>
        </w:rPr>
      </w:pPr>
    </w:p>
    <w:p w14:paraId="3C0F69C1" w14:textId="1EE2986D" w:rsidR="00096865" w:rsidRPr="00BA3487" w:rsidRDefault="002B32D6" w:rsidP="00BA3487">
      <w:pPr>
        <w:pStyle w:val="aa"/>
        <w:widowControl w:val="0"/>
        <w:spacing w:after="0"/>
        <w:ind w:right="-7" w:firstLine="567"/>
        <w:jc w:val="center"/>
        <w:rPr>
          <w:rFonts w:ascii="Sylfaen" w:hAnsi="Sylfaen"/>
          <w:sz w:val="22"/>
          <w:szCs w:val="22"/>
        </w:rPr>
      </w:pPr>
      <w:r w:rsidRPr="00BA3487">
        <w:rPr>
          <w:rFonts w:ascii="Sylfaen" w:hAnsi="Sylfaen"/>
          <w:sz w:val="22"/>
          <w:szCs w:val="22"/>
        </w:rPr>
        <w:t xml:space="preserve">НА ОТКРЫТЫЙ КОНКУРС, ОБЪЯВЛЕННЫЙ С ЦЕЛЬЮ ПРИОБРЕТЕНИЯ </w:t>
      </w:r>
      <w:r w:rsidR="005A2E7E">
        <w:rPr>
          <w:rFonts w:ascii="Sylfaen" w:hAnsi="Sylfaen"/>
          <w:sz w:val="22"/>
          <w:szCs w:val="22"/>
          <w:lang w:val="hy-AM"/>
        </w:rPr>
        <w:t xml:space="preserve"> </w:t>
      </w:r>
      <w:r w:rsidR="00BA3487" w:rsidRPr="00BA3487">
        <w:rPr>
          <w:rFonts w:ascii="Sylfaen" w:hAnsi="Sylfaen"/>
          <w:sz w:val="20"/>
          <w:szCs w:val="20"/>
          <w:lang w:val="hy-AM"/>
        </w:rPr>
        <w:t xml:space="preserve">РОБОТ ПО </w:t>
      </w:r>
      <w:r w:rsidR="00BA3487" w:rsidRPr="00BA3487">
        <w:rPr>
          <w:rFonts w:ascii="Sylfaen" w:hAnsi="Sylfaen"/>
          <w:spacing w:val="6"/>
          <w:sz w:val="20"/>
          <w:szCs w:val="20"/>
          <w:lang w:val="hy-AM"/>
        </w:rPr>
        <w:t xml:space="preserve">СТРОИТЕЛЬСТВУ </w:t>
      </w:r>
      <w:r w:rsidR="00BA3487" w:rsidRPr="00BA3487">
        <w:rPr>
          <w:rFonts w:ascii="Sylfaen" w:hAnsi="Sylfaen"/>
          <w:sz w:val="22"/>
          <w:szCs w:val="22"/>
        </w:rPr>
        <w:t xml:space="preserve">ОРОСИТЕЛЬНОЙ СИСТЕМЫ В СЕЛЕ </w:t>
      </w:r>
      <w:r w:rsidR="005A2E7E">
        <w:rPr>
          <w:rFonts w:ascii="Sylfaen" w:hAnsi="Sylfaen"/>
          <w:sz w:val="22"/>
          <w:szCs w:val="22"/>
        </w:rPr>
        <w:t>ГРИБОЕДОВ</w:t>
      </w:r>
      <w:r w:rsidR="00BA3487" w:rsidRPr="00BA3487">
        <w:rPr>
          <w:rFonts w:ascii="Sylfaen" w:hAnsi="Sylfaen"/>
          <w:sz w:val="22"/>
          <w:szCs w:val="22"/>
        </w:rPr>
        <w:t xml:space="preserve"> ОБЩИНЫ АРАКС АРМАВИРСКОЙ ОБЛАСТИ РА</w:t>
      </w:r>
      <w:r w:rsidRPr="00BA3487">
        <w:rPr>
          <w:rFonts w:ascii="Sylfaen" w:hAnsi="Sylfaen"/>
          <w:sz w:val="22"/>
          <w:szCs w:val="22"/>
        </w:rPr>
        <w:t xml:space="preserve"> </w:t>
      </w:r>
    </w:p>
    <w:p w14:paraId="3658EBA1" w14:textId="77777777" w:rsidR="00CE0D95" w:rsidRPr="00562E3A" w:rsidRDefault="00CE0D95" w:rsidP="00562E3A">
      <w:pPr>
        <w:pStyle w:val="aa"/>
        <w:widowControl w:val="0"/>
        <w:spacing w:after="0"/>
        <w:ind w:right="-7" w:firstLine="567"/>
        <w:jc w:val="center"/>
        <w:rPr>
          <w:rFonts w:ascii="Sylfaen" w:hAnsi="Sylfaen"/>
          <w:sz w:val="22"/>
          <w:szCs w:val="22"/>
        </w:rPr>
      </w:pPr>
    </w:p>
    <w:p w14:paraId="0C544327" w14:textId="77777777" w:rsidR="00CE0D95" w:rsidRPr="00562E3A" w:rsidRDefault="00CE0D95" w:rsidP="00562E3A">
      <w:pPr>
        <w:pStyle w:val="aa"/>
        <w:widowControl w:val="0"/>
        <w:spacing w:after="0"/>
        <w:ind w:right="-7" w:firstLine="567"/>
        <w:jc w:val="center"/>
        <w:rPr>
          <w:rFonts w:ascii="Sylfaen" w:hAnsi="Sylfaen"/>
          <w:sz w:val="22"/>
          <w:szCs w:val="22"/>
        </w:rPr>
      </w:pPr>
    </w:p>
    <w:p w14:paraId="17A0E379" w14:textId="77777777" w:rsidR="000763E5" w:rsidRPr="00562E3A" w:rsidRDefault="000763E5" w:rsidP="00562E3A">
      <w:pPr>
        <w:rPr>
          <w:rFonts w:ascii="Sylfaen" w:hAnsi="Sylfaen"/>
          <w:sz w:val="22"/>
          <w:szCs w:val="22"/>
        </w:rPr>
      </w:pPr>
      <w:r w:rsidRPr="00562E3A">
        <w:rPr>
          <w:rFonts w:ascii="Sylfaen" w:hAnsi="Sylfaen"/>
          <w:sz w:val="22"/>
          <w:szCs w:val="22"/>
        </w:rPr>
        <w:br w:type="page"/>
      </w:r>
    </w:p>
    <w:p w14:paraId="12434432" w14:textId="77777777" w:rsidR="001A43A4" w:rsidRPr="00562E3A" w:rsidRDefault="00096865" w:rsidP="00562E3A">
      <w:pPr>
        <w:widowControl w:val="0"/>
        <w:ind w:firstLine="567"/>
        <w:jc w:val="both"/>
        <w:rPr>
          <w:rFonts w:ascii="Sylfaen" w:hAnsi="Sylfaen" w:cs="Sylfaen"/>
          <w:i/>
          <w:sz w:val="22"/>
          <w:szCs w:val="22"/>
        </w:rPr>
      </w:pPr>
      <w:r w:rsidRPr="00562E3A">
        <w:rPr>
          <w:rFonts w:ascii="Sylfaen" w:hAnsi="Sylfaen"/>
          <w:i/>
          <w:sz w:val="22"/>
          <w:szCs w:val="22"/>
        </w:rPr>
        <w:lastRenderedPageBreak/>
        <w:t>Уважаемый участник, прежде чем составить и подать заявку просим Вас</w:t>
      </w:r>
      <w:r w:rsidR="001D209D" w:rsidRPr="00562E3A">
        <w:rPr>
          <w:rFonts w:ascii="Sylfaen" w:hAnsi="Sylfaen" w:cs="Courier New"/>
          <w:i/>
          <w:sz w:val="22"/>
          <w:szCs w:val="22"/>
          <w:lang w:val="en-US"/>
        </w:rPr>
        <w:t> </w:t>
      </w:r>
      <w:r w:rsidRPr="00562E3A">
        <w:rPr>
          <w:rFonts w:ascii="Sylfaen" w:hAnsi="Sylfaen"/>
          <w:i/>
          <w:sz w:val="22"/>
          <w:szCs w:val="22"/>
        </w:rPr>
        <w:t xml:space="preserve">подробно изучить настоящее Приглашение, поскольку не соответствующие Приглашению заявки подлежат отклонению. </w:t>
      </w:r>
    </w:p>
    <w:p w14:paraId="399BDE39" w14:textId="77777777" w:rsidR="00D50690" w:rsidRPr="00562E3A" w:rsidRDefault="00D50690" w:rsidP="00562E3A">
      <w:pPr>
        <w:rPr>
          <w:rFonts w:ascii="Sylfaen" w:hAnsi="Sylfaen"/>
          <w:b/>
          <w:sz w:val="22"/>
          <w:szCs w:val="22"/>
        </w:rPr>
      </w:pPr>
      <w:r w:rsidRPr="00562E3A">
        <w:rPr>
          <w:rFonts w:ascii="Sylfaen" w:hAnsi="Sylfaen"/>
          <w:b/>
          <w:sz w:val="22"/>
          <w:szCs w:val="22"/>
        </w:rPr>
        <w:br w:type="page"/>
      </w:r>
    </w:p>
    <w:p w14:paraId="2BA9030E" w14:textId="77777777" w:rsidR="00160AE4" w:rsidRPr="00562E3A" w:rsidRDefault="00160AE4" w:rsidP="00562E3A">
      <w:pPr>
        <w:widowControl w:val="0"/>
        <w:jc w:val="center"/>
        <w:rPr>
          <w:rFonts w:ascii="Sylfaen" w:hAnsi="Sylfaen"/>
          <w:b/>
          <w:sz w:val="22"/>
          <w:szCs w:val="22"/>
        </w:rPr>
      </w:pPr>
      <w:r w:rsidRPr="00562E3A">
        <w:rPr>
          <w:rFonts w:ascii="Sylfaen" w:hAnsi="Sylfaen"/>
          <w:b/>
          <w:sz w:val="22"/>
          <w:szCs w:val="22"/>
        </w:rPr>
        <w:lastRenderedPageBreak/>
        <w:t>СОДЕРЖАНИЕ</w:t>
      </w:r>
    </w:p>
    <w:p w14:paraId="0DE6FB78" w14:textId="77777777" w:rsidR="00160AE4" w:rsidRPr="00562E3A" w:rsidRDefault="00160AE4" w:rsidP="00562E3A">
      <w:pPr>
        <w:widowControl w:val="0"/>
        <w:ind w:firstLine="567"/>
        <w:jc w:val="center"/>
        <w:rPr>
          <w:rFonts w:ascii="Sylfaen" w:hAnsi="Sylfaen"/>
          <w:i/>
          <w:sz w:val="22"/>
          <w:szCs w:val="22"/>
        </w:rPr>
      </w:pPr>
    </w:p>
    <w:p w14:paraId="7BDB35A9" w14:textId="273099F4" w:rsidR="00BA3487" w:rsidRPr="00BA3487" w:rsidRDefault="00BA3487" w:rsidP="00BA3487">
      <w:pPr>
        <w:pStyle w:val="aa"/>
        <w:widowControl w:val="0"/>
        <w:spacing w:after="0"/>
        <w:ind w:right="-7" w:firstLine="567"/>
        <w:jc w:val="center"/>
        <w:rPr>
          <w:rFonts w:ascii="Sylfaen" w:hAnsi="Sylfaen"/>
          <w:sz w:val="22"/>
          <w:szCs w:val="22"/>
        </w:rPr>
      </w:pPr>
      <w:r w:rsidRPr="00BA3487">
        <w:rPr>
          <w:rFonts w:ascii="Sylfaen" w:hAnsi="Sylfaen"/>
          <w:sz w:val="22"/>
          <w:szCs w:val="22"/>
        </w:rPr>
        <w:t>НА ОТКРЫТЫЙ КОНКУРС, ОБЪЯВЛЕННЫЙ С ЦЕЛЬЮ ПРИОБРЕТЕНИЯ "</w:t>
      </w:r>
      <w:r w:rsidRPr="00BA3487">
        <w:rPr>
          <w:rFonts w:ascii="Sylfaen" w:hAnsi="Sylfaen"/>
          <w:b/>
        </w:rPr>
        <w:t xml:space="preserve"> </w:t>
      </w:r>
      <w:r w:rsidRPr="00BA3487">
        <w:rPr>
          <w:rFonts w:ascii="Sylfaen" w:hAnsi="Sylfaen"/>
          <w:sz w:val="20"/>
          <w:szCs w:val="20"/>
          <w:lang w:val="hy-AM"/>
        </w:rPr>
        <w:t xml:space="preserve">РОБОТ ПО </w:t>
      </w:r>
      <w:r w:rsidRPr="00BA3487">
        <w:rPr>
          <w:rFonts w:ascii="Sylfaen" w:hAnsi="Sylfaen"/>
          <w:spacing w:val="6"/>
          <w:sz w:val="20"/>
          <w:szCs w:val="20"/>
          <w:lang w:val="hy-AM"/>
        </w:rPr>
        <w:t xml:space="preserve">СТРОИТЕЛЬСТВУ </w:t>
      </w:r>
      <w:r w:rsidRPr="00BA3487">
        <w:rPr>
          <w:rFonts w:ascii="Sylfaen" w:hAnsi="Sylfaen"/>
          <w:sz w:val="22"/>
          <w:szCs w:val="22"/>
        </w:rPr>
        <w:t xml:space="preserve">ОРОСИТЕЛЬНОЙ СИСТЕМЫ В СЕЛЕ </w:t>
      </w:r>
      <w:r w:rsidR="005A2E7E">
        <w:rPr>
          <w:rFonts w:ascii="Sylfaen" w:hAnsi="Sylfaen"/>
          <w:sz w:val="22"/>
          <w:szCs w:val="22"/>
        </w:rPr>
        <w:t>ГРИБОЕДОВ</w:t>
      </w:r>
      <w:r w:rsidRPr="00BA3487">
        <w:rPr>
          <w:rFonts w:ascii="Sylfaen" w:hAnsi="Sylfaen"/>
          <w:sz w:val="22"/>
          <w:szCs w:val="22"/>
        </w:rPr>
        <w:t xml:space="preserve"> ОБЩИНЫ АРАКС АРМАВИРСКОЙ ОБЛАСТИ РА </w:t>
      </w:r>
    </w:p>
    <w:p w14:paraId="3E87C079" w14:textId="77777777" w:rsidR="00C67E80" w:rsidRPr="00562E3A" w:rsidRDefault="00C67E80" w:rsidP="00562E3A">
      <w:pPr>
        <w:widowControl w:val="0"/>
        <w:jc w:val="center"/>
        <w:rPr>
          <w:rFonts w:ascii="Sylfaen" w:hAnsi="Sylfaen" w:cs="Sylfaen"/>
          <w:b/>
          <w:sz w:val="22"/>
          <w:szCs w:val="22"/>
        </w:rPr>
      </w:pPr>
    </w:p>
    <w:p w14:paraId="78EFB294" w14:textId="77777777" w:rsidR="00096865" w:rsidRPr="00562E3A" w:rsidRDefault="00096865" w:rsidP="00562E3A">
      <w:pPr>
        <w:widowControl w:val="0"/>
        <w:jc w:val="center"/>
        <w:rPr>
          <w:rFonts w:ascii="Sylfaen" w:hAnsi="Sylfaen"/>
          <w:b/>
          <w:sz w:val="22"/>
          <w:szCs w:val="22"/>
        </w:rPr>
      </w:pPr>
      <w:r w:rsidRPr="00562E3A">
        <w:rPr>
          <w:rFonts w:ascii="Sylfaen" w:hAnsi="Sylfaen"/>
          <w:b/>
          <w:sz w:val="22"/>
          <w:szCs w:val="22"/>
        </w:rPr>
        <w:t>ЧАСТЬ I.</w:t>
      </w:r>
    </w:p>
    <w:p w14:paraId="1EA2C2B1" w14:textId="77777777" w:rsidR="002E069D" w:rsidRPr="00562E3A" w:rsidRDefault="002E069D" w:rsidP="00562E3A">
      <w:pPr>
        <w:widowControl w:val="0"/>
        <w:jc w:val="center"/>
        <w:rPr>
          <w:rFonts w:ascii="Sylfaen" w:hAnsi="Sylfaen"/>
          <w:sz w:val="22"/>
          <w:szCs w:val="22"/>
        </w:rPr>
      </w:pPr>
    </w:p>
    <w:p w14:paraId="6513BB91"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1.</w:t>
      </w:r>
      <w:r w:rsidR="005C1BF7" w:rsidRPr="00562E3A">
        <w:rPr>
          <w:rFonts w:ascii="Sylfaen" w:hAnsi="Sylfaen"/>
          <w:sz w:val="22"/>
          <w:szCs w:val="22"/>
        </w:rPr>
        <w:tab/>
      </w:r>
      <w:r w:rsidR="00543BAE" w:rsidRPr="00562E3A">
        <w:rPr>
          <w:rFonts w:ascii="Sylfaen" w:hAnsi="Sylfaen"/>
          <w:sz w:val="22"/>
          <w:szCs w:val="22"/>
        </w:rPr>
        <w:t>Характеристика предмета закупки</w:t>
      </w:r>
      <w:r w:rsidRPr="00562E3A">
        <w:rPr>
          <w:rFonts w:ascii="Sylfaen" w:hAnsi="Sylfaen"/>
          <w:sz w:val="22"/>
          <w:szCs w:val="22"/>
        </w:rPr>
        <w:t xml:space="preserve"> </w:t>
      </w:r>
    </w:p>
    <w:p w14:paraId="410F9D84"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2.</w:t>
      </w:r>
      <w:r w:rsidR="005D191A" w:rsidRPr="00562E3A">
        <w:rPr>
          <w:rFonts w:ascii="Sylfaen" w:hAnsi="Sylfaen"/>
          <w:sz w:val="22"/>
          <w:szCs w:val="22"/>
        </w:rPr>
        <w:tab/>
      </w:r>
      <w:r w:rsidRPr="00562E3A">
        <w:rPr>
          <w:rFonts w:ascii="Sylfaen" w:hAnsi="Sylfaen"/>
          <w:sz w:val="22"/>
          <w:szCs w:val="22"/>
        </w:rPr>
        <w:t>Требования к праву участника на участие</w:t>
      </w:r>
      <w:r w:rsidR="00543BAE" w:rsidRPr="00562E3A">
        <w:rPr>
          <w:rFonts w:ascii="Sylfaen" w:hAnsi="Sylfaen"/>
          <w:sz w:val="22"/>
          <w:szCs w:val="22"/>
        </w:rPr>
        <w:t xml:space="preserve"> и порядок их оценки</w:t>
      </w:r>
      <w:r w:rsidR="003D0E3C" w:rsidRPr="00562E3A">
        <w:rPr>
          <w:rFonts w:ascii="Sylfaen" w:hAnsi="Sylfaen"/>
          <w:sz w:val="22"/>
          <w:szCs w:val="22"/>
        </w:rPr>
        <w:t>, в случае признания отобранным участником-условия представления обеспечения квалификации.</w:t>
      </w:r>
    </w:p>
    <w:p w14:paraId="0F1AA3C1"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3.</w:t>
      </w:r>
      <w:r w:rsidR="005D191A" w:rsidRPr="00562E3A">
        <w:rPr>
          <w:rFonts w:ascii="Sylfaen" w:hAnsi="Sylfaen"/>
          <w:sz w:val="22"/>
          <w:szCs w:val="22"/>
        </w:rPr>
        <w:tab/>
      </w:r>
      <w:r w:rsidRPr="00562E3A">
        <w:rPr>
          <w:rFonts w:ascii="Sylfaen" w:hAnsi="Sylfaen"/>
          <w:sz w:val="22"/>
          <w:szCs w:val="22"/>
        </w:rPr>
        <w:t>Разъяснение приглашения и порядок вне</w:t>
      </w:r>
      <w:r w:rsidR="00543BAE" w:rsidRPr="00562E3A">
        <w:rPr>
          <w:rFonts w:ascii="Sylfaen" w:hAnsi="Sylfaen"/>
          <w:sz w:val="22"/>
          <w:szCs w:val="22"/>
        </w:rPr>
        <w:t>сения изменения в приглашение</w:t>
      </w:r>
    </w:p>
    <w:p w14:paraId="0C08CB94" w14:textId="77777777" w:rsidR="00087A30" w:rsidRPr="00562E3A" w:rsidRDefault="00096865" w:rsidP="00562E3A">
      <w:pPr>
        <w:widowControl w:val="0"/>
        <w:tabs>
          <w:tab w:val="left" w:pos="1134"/>
        </w:tabs>
        <w:ind w:left="1134" w:hanging="567"/>
        <w:jc w:val="both"/>
        <w:rPr>
          <w:rFonts w:ascii="Sylfaen" w:hAnsi="Sylfaen" w:cs="Sylfaen"/>
          <w:sz w:val="22"/>
          <w:szCs w:val="22"/>
        </w:rPr>
      </w:pPr>
      <w:r w:rsidRPr="00562E3A">
        <w:rPr>
          <w:rFonts w:ascii="Sylfaen" w:hAnsi="Sylfaen"/>
          <w:sz w:val="22"/>
          <w:szCs w:val="22"/>
        </w:rPr>
        <w:t>4.</w:t>
      </w:r>
      <w:r w:rsidR="005D191A" w:rsidRPr="00562E3A">
        <w:rPr>
          <w:rFonts w:ascii="Sylfaen" w:hAnsi="Sylfaen"/>
          <w:sz w:val="22"/>
          <w:szCs w:val="22"/>
        </w:rPr>
        <w:tab/>
      </w:r>
      <w:r w:rsidRPr="00562E3A">
        <w:rPr>
          <w:rFonts w:ascii="Sylfaen" w:hAnsi="Sylfaen"/>
          <w:sz w:val="22"/>
          <w:szCs w:val="22"/>
        </w:rPr>
        <w:t>Порядок подачи заявки</w:t>
      </w:r>
    </w:p>
    <w:p w14:paraId="4876A38A" w14:textId="77777777" w:rsidR="00096865" w:rsidRPr="00562E3A" w:rsidRDefault="00543BAE"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5.</w:t>
      </w:r>
      <w:r w:rsidRPr="00562E3A">
        <w:rPr>
          <w:rFonts w:ascii="Sylfaen" w:hAnsi="Sylfaen"/>
          <w:sz w:val="22"/>
          <w:szCs w:val="22"/>
        </w:rPr>
        <w:tab/>
        <w:t>Ценовое предложение заявки</w:t>
      </w:r>
      <w:r w:rsidR="00087A30" w:rsidRPr="00562E3A">
        <w:rPr>
          <w:rFonts w:ascii="Sylfaen" w:hAnsi="Sylfaen"/>
          <w:sz w:val="22"/>
          <w:szCs w:val="22"/>
        </w:rPr>
        <w:t xml:space="preserve"> </w:t>
      </w:r>
    </w:p>
    <w:p w14:paraId="0A6CB682" w14:textId="77777777" w:rsidR="00096865" w:rsidRPr="00562E3A" w:rsidRDefault="00087A30"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6.</w:t>
      </w:r>
      <w:r w:rsidR="005D191A" w:rsidRPr="00562E3A">
        <w:rPr>
          <w:rFonts w:ascii="Sylfaen" w:hAnsi="Sylfaen"/>
          <w:sz w:val="22"/>
          <w:szCs w:val="22"/>
        </w:rPr>
        <w:tab/>
      </w:r>
      <w:r w:rsidRPr="00562E3A">
        <w:rPr>
          <w:rFonts w:ascii="Sylfaen" w:hAnsi="Sylfaen"/>
          <w:sz w:val="22"/>
          <w:szCs w:val="22"/>
        </w:rPr>
        <w:t>Срок действия заявки, порядок внесения</w:t>
      </w:r>
      <w:r w:rsidR="005D191A" w:rsidRPr="00562E3A">
        <w:rPr>
          <w:rFonts w:ascii="Sylfaen" w:hAnsi="Sylfaen"/>
          <w:sz w:val="22"/>
          <w:szCs w:val="22"/>
        </w:rPr>
        <w:t xml:space="preserve"> изменений в заявки и их отзыва</w:t>
      </w:r>
      <w:r w:rsidRPr="00562E3A">
        <w:rPr>
          <w:rFonts w:ascii="Sylfaen" w:hAnsi="Sylfaen"/>
          <w:sz w:val="22"/>
          <w:szCs w:val="22"/>
        </w:rPr>
        <w:t xml:space="preserve"> </w:t>
      </w:r>
    </w:p>
    <w:p w14:paraId="07A256BF" w14:textId="77777777" w:rsidR="00096865" w:rsidRPr="00562E3A" w:rsidRDefault="00087A30"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7.</w:t>
      </w:r>
      <w:r w:rsidR="005D191A" w:rsidRPr="00562E3A">
        <w:rPr>
          <w:rFonts w:ascii="Sylfaen" w:hAnsi="Sylfaen"/>
          <w:sz w:val="22"/>
          <w:szCs w:val="22"/>
        </w:rPr>
        <w:tab/>
      </w:r>
      <w:r w:rsidRPr="00562E3A">
        <w:rPr>
          <w:rFonts w:ascii="Sylfaen" w:hAnsi="Sylfaen"/>
          <w:sz w:val="22"/>
          <w:szCs w:val="22"/>
        </w:rPr>
        <w:t>Обеспечение заявки</w:t>
      </w:r>
      <w:r w:rsidRPr="00562E3A">
        <w:rPr>
          <w:rStyle w:val="af6"/>
          <w:rFonts w:ascii="Sylfaen" w:hAnsi="Sylfaen"/>
          <w:sz w:val="22"/>
          <w:szCs w:val="22"/>
        </w:rPr>
        <w:footnoteReference w:id="3"/>
      </w:r>
      <w:r w:rsidRPr="00562E3A">
        <w:rPr>
          <w:rFonts w:ascii="Sylfaen" w:hAnsi="Sylfaen"/>
          <w:sz w:val="22"/>
          <w:szCs w:val="22"/>
        </w:rPr>
        <w:t xml:space="preserve"> </w:t>
      </w:r>
    </w:p>
    <w:p w14:paraId="79E695BB" w14:textId="77777777" w:rsidR="00096865" w:rsidRPr="00562E3A" w:rsidRDefault="00087A30" w:rsidP="00562E3A">
      <w:pPr>
        <w:widowControl w:val="0"/>
        <w:tabs>
          <w:tab w:val="left" w:pos="1134"/>
        </w:tabs>
        <w:ind w:left="1134" w:hanging="567"/>
        <w:jc w:val="both"/>
        <w:rPr>
          <w:rFonts w:ascii="Sylfaen" w:hAnsi="Sylfaen" w:cs="Sylfaen"/>
          <w:sz w:val="22"/>
          <w:szCs w:val="22"/>
        </w:rPr>
      </w:pPr>
      <w:r w:rsidRPr="00562E3A">
        <w:rPr>
          <w:rFonts w:ascii="Sylfaen" w:hAnsi="Sylfaen"/>
          <w:sz w:val="22"/>
          <w:szCs w:val="22"/>
        </w:rPr>
        <w:t>8.</w:t>
      </w:r>
      <w:r w:rsidR="005D191A" w:rsidRPr="00562E3A">
        <w:rPr>
          <w:rFonts w:ascii="Sylfaen" w:hAnsi="Sylfaen"/>
          <w:sz w:val="22"/>
          <w:szCs w:val="22"/>
        </w:rPr>
        <w:tab/>
      </w:r>
      <w:r w:rsidRPr="00562E3A">
        <w:rPr>
          <w:rFonts w:ascii="Sylfaen" w:hAnsi="Sylfaen"/>
          <w:sz w:val="22"/>
          <w:szCs w:val="22"/>
        </w:rPr>
        <w:t>Вскрытие, оц</w:t>
      </w:r>
      <w:r w:rsidR="000B2CFA" w:rsidRPr="00562E3A">
        <w:rPr>
          <w:rFonts w:ascii="Sylfaen" w:hAnsi="Sylfaen"/>
          <w:sz w:val="22"/>
          <w:szCs w:val="22"/>
        </w:rPr>
        <w:t>енка заявок и подведение итогов</w:t>
      </w:r>
    </w:p>
    <w:p w14:paraId="1E0B178E" w14:textId="77777777" w:rsidR="00096865" w:rsidRPr="00562E3A" w:rsidRDefault="00087A30"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9.</w:t>
      </w:r>
      <w:r w:rsidR="005D191A" w:rsidRPr="00562E3A">
        <w:rPr>
          <w:rFonts w:ascii="Sylfaen" w:hAnsi="Sylfaen"/>
          <w:sz w:val="22"/>
          <w:szCs w:val="22"/>
        </w:rPr>
        <w:tab/>
      </w:r>
      <w:r w:rsidRPr="00562E3A">
        <w:rPr>
          <w:rFonts w:ascii="Sylfaen" w:hAnsi="Sylfaen"/>
          <w:sz w:val="22"/>
          <w:szCs w:val="22"/>
        </w:rPr>
        <w:t>Заключение догово</w:t>
      </w:r>
      <w:r w:rsidR="00543BAE" w:rsidRPr="00562E3A">
        <w:rPr>
          <w:rFonts w:ascii="Sylfaen" w:hAnsi="Sylfaen"/>
          <w:sz w:val="22"/>
          <w:szCs w:val="22"/>
        </w:rPr>
        <w:t>ра</w:t>
      </w:r>
    </w:p>
    <w:p w14:paraId="2A93565D" w14:textId="77777777" w:rsidR="00096865" w:rsidRPr="00562E3A" w:rsidRDefault="00087A30"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10.</w:t>
      </w:r>
      <w:r w:rsidR="005D191A" w:rsidRPr="00562E3A">
        <w:rPr>
          <w:rFonts w:ascii="Sylfaen" w:hAnsi="Sylfaen"/>
          <w:sz w:val="22"/>
          <w:szCs w:val="22"/>
        </w:rPr>
        <w:tab/>
      </w:r>
      <w:r w:rsidR="003E1D9D" w:rsidRPr="00562E3A">
        <w:rPr>
          <w:rFonts w:ascii="Sylfaen" w:hAnsi="Sylfaen"/>
          <w:sz w:val="22"/>
          <w:szCs w:val="22"/>
        </w:rPr>
        <w:t xml:space="preserve">Обеспечения </w:t>
      </w:r>
      <w:r w:rsidR="00174DAB" w:rsidRPr="00562E3A">
        <w:rPr>
          <w:rFonts w:ascii="Sylfaen" w:hAnsi="Sylfaen"/>
          <w:sz w:val="22"/>
          <w:szCs w:val="22"/>
        </w:rPr>
        <w:t xml:space="preserve">квалификации  и </w:t>
      </w:r>
      <w:r w:rsidR="00543BAE" w:rsidRPr="00562E3A">
        <w:rPr>
          <w:rFonts w:ascii="Sylfaen" w:hAnsi="Sylfaen"/>
          <w:sz w:val="22"/>
          <w:szCs w:val="22"/>
        </w:rPr>
        <w:t>договора</w:t>
      </w:r>
      <w:r w:rsidRPr="00562E3A">
        <w:rPr>
          <w:rFonts w:ascii="Sylfaen" w:hAnsi="Sylfaen"/>
          <w:sz w:val="22"/>
          <w:szCs w:val="22"/>
        </w:rPr>
        <w:t xml:space="preserve"> </w:t>
      </w:r>
    </w:p>
    <w:p w14:paraId="7164F4F7"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11.</w:t>
      </w:r>
      <w:r w:rsidR="005D191A" w:rsidRPr="00562E3A">
        <w:rPr>
          <w:rFonts w:ascii="Sylfaen" w:hAnsi="Sylfaen"/>
          <w:sz w:val="22"/>
          <w:szCs w:val="22"/>
        </w:rPr>
        <w:tab/>
      </w:r>
      <w:r w:rsidRPr="00562E3A">
        <w:rPr>
          <w:rFonts w:ascii="Sylfaen" w:hAnsi="Sylfaen"/>
          <w:sz w:val="22"/>
          <w:szCs w:val="22"/>
        </w:rPr>
        <w:t>Объяв</w:t>
      </w:r>
      <w:r w:rsidR="00543BAE" w:rsidRPr="00562E3A">
        <w:rPr>
          <w:rFonts w:ascii="Sylfaen" w:hAnsi="Sylfaen"/>
          <w:sz w:val="22"/>
          <w:szCs w:val="22"/>
        </w:rPr>
        <w:t>ление процедуры несостоявшейся</w:t>
      </w:r>
      <w:r w:rsidRPr="00562E3A">
        <w:rPr>
          <w:rFonts w:ascii="Sylfaen" w:hAnsi="Sylfaen"/>
          <w:sz w:val="22"/>
          <w:szCs w:val="22"/>
        </w:rPr>
        <w:t xml:space="preserve"> </w:t>
      </w:r>
    </w:p>
    <w:p w14:paraId="49169700"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12.</w:t>
      </w:r>
      <w:r w:rsidR="005D191A" w:rsidRPr="00562E3A">
        <w:rPr>
          <w:rFonts w:ascii="Sylfaen" w:hAnsi="Sylfaen"/>
          <w:sz w:val="22"/>
          <w:szCs w:val="22"/>
        </w:rPr>
        <w:tab/>
      </w:r>
      <w:r w:rsidRPr="00562E3A">
        <w:rPr>
          <w:rFonts w:ascii="Sylfaen" w:hAnsi="Sylfaen"/>
          <w:sz w:val="22"/>
          <w:szCs w:val="22"/>
        </w:rPr>
        <w:t>Право участника и порядок обжалования им действий и (или) принятых решений</w:t>
      </w:r>
      <w:r w:rsidR="00543BAE" w:rsidRPr="00562E3A">
        <w:rPr>
          <w:rFonts w:ascii="Sylfaen" w:hAnsi="Sylfaen"/>
          <w:sz w:val="22"/>
          <w:szCs w:val="22"/>
        </w:rPr>
        <w:t>, связанных с процессом закупки</w:t>
      </w:r>
    </w:p>
    <w:p w14:paraId="02ABAACD" w14:textId="77777777" w:rsidR="00520F57" w:rsidRPr="00562E3A" w:rsidRDefault="00520F57" w:rsidP="00562E3A">
      <w:pPr>
        <w:widowControl w:val="0"/>
        <w:jc w:val="center"/>
        <w:rPr>
          <w:rFonts w:ascii="Sylfaen" w:hAnsi="Sylfaen"/>
          <w:b/>
          <w:sz w:val="22"/>
          <w:szCs w:val="22"/>
        </w:rPr>
      </w:pPr>
    </w:p>
    <w:p w14:paraId="0EC43F1C" w14:textId="77777777" w:rsidR="00520F57" w:rsidRPr="00562E3A" w:rsidRDefault="00520F57" w:rsidP="00562E3A">
      <w:pPr>
        <w:widowControl w:val="0"/>
        <w:jc w:val="center"/>
        <w:rPr>
          <w:rFonts w:ascii="Sylfaen" w:hAnsi="Sylfaen"/>
          <w:b/>
          <w:sz w:val="22"/>
          <w:szCs w:val="22"/>
        </w:rPr>
      </w:pPr>
    </w:p>
    <w:p w14:paraId="19B5D757" w14:textId="77777777" w:rsidR="008842CE" w:rsidRPr="00562E3A" w:rsidRDefault="00CA590C" w:rsidP="00562E3A">
      <w:pPr>
        <w:widowControl w:val="0"/>
        <w:jc w:val="center"/>
        <w:rPr>
          <w:rFonts w:ascii="Sylfaen" w:hAnsi="Sylfaen"/>
          <w:b/>
          <w:sz w:val="22"/>
          <w:szCs w:val="22"/>
        </w:rPr>
      </w:pPr>
      <w:r w:rsidRPr="00562E3A">
        <w:rPr>
          <w:rFonts w:ascii="Sylfaen" w:hAnsi="Sylfaen"/>
          <w:b/>
          <w:sz w:val="22"/>
          <w:szCs w:val="22"/>
        </w:rPr>
        <w:t xml:space="preserve">ЧАСТЬ II. </w:t>
      </w:r>
    </w:p>
    <w:p w14:paraId="7012D7A1" w14:textId="77777777" w:rsidR="008842CE" w:rsidRPr="00562E3A" w:rsidRDefault="008842CE" w:rsidP="00562E3A">
      <w:pPr>
        <w:widowControl w:val="0"/>
        <w:jc w:val="center"/>
        <w:rPr>
          <w:rFonts w:ascii="Sylfaen" w:hAnsi="Sylfaen"/>
          <w:b/>
          <w:sz w:val="22"/>
          <w:szCs w:val="22"/>
        </w:rPr>
      </w:pPr>
    </w:p>
    <w:p w14:paraId="1DE73014" w14:textId="77777777" w:rsidR="00096865" w:rsidRPr="00562E3A" w:rsidRDefault="00096865" w:rsidP="00562E3A">
      <w:pPr>
        <w:widowControl w:val="0"/>
        <w:jc w:val="center"/>
        <w:rPr>
          <w:rFonts w:ascii="Sylfaen" w:hAnsi="Sylfaen"/>
          <w:b/>
          <w:sz w:val="22"/>
          <w:szCs w:val="22"/>
        </w:rPr>
      </w:pPr>
      <w:r w:rsidRPr="00562E3A">
        <w:rPr>
          <w:rFonts w:ascii="Sylfaen" w:hAnsi="Sylfaen"/>
          <w:b/>
          <w:sz w:val="22"/>
          <w:szCs w:val="22"/>
        </w:rPr>
        <w:t xml:space="preserve">ИНСТРУКЦИЯ ПО ПОДГОТОВКЕ ЗАЯВКИ </w:t>
      </w:r>
      <w:r w:rsidR="00CA590C" w:rsidRPr="00562E3A">
        <w:rPr>
          <w:rFonts w:ascii="Sylfaen" w:hAnsi="Sylfaen"/>
          <w:b/>
          <w:sz w:val="22"/>
          <w:szCs w:val="22"/>
        </w:rPr>
        <w:br/>
      </w:r>
      <w:r w:rsidRPr="00562E3A">
        <w:rPr>
          <w:rFonts w:ascii="Sylfaen" w:hAnsi="Sylfaen"/>
          <w:b/>
          <w:sz w:val="22"/>
          <w:szCs w:val="22"/>
        </w:rPr>
        <w:t>НА ОТКРЫТЫЙ КОНКУРС</w:t>
      </w:r>
    </w:p>
    <w:p w14:paraId="492C3B05" w14:textId="77777777" w:rsidR="00520F57" w:rsidRPr="00562E3A" w:rsidRDefault="00520F57" w:rsidP="00562E3A">
      <w:pPr>
        <w:widowControl w:val="0"/>
        <w:jc w:val="center"/>
        <w:rPr>
          <w:rFonts w:ascii="Sylfaen" w:hAnsi="Sylfaen"/>
          <w:b/>
          <w:sz w:val="22"/>
          <w:szCs w:val="22"/>
        </w:rPr>
      </w:pPr>
    </w:p>
    <w:p w14:paraId="40E0FACB"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1.</w:t>
      </w:r>
      <w:r w:rsidRPr="00562E3A">
        <w:rPr>
          <w:rFonts w:ascii="Sylfaen" w:hAnsi="Sylfaen"/>
          <w:sz w:val="22"/>
          <w:szCs w:val="22"/>
        </w:rPr>
        <w:tab/>
        <w:t>Общ</w:t>
      </w:r>
      <w:r w:rsidR="00543BAE" w:rsidRPr="00562E3A">
        <w:rPr>
          <w:rFonts w:ascii="Sylfaen" w:hAnsi="Sylfaen"/>
          <w:sz w:val="22"/>
          <w:szCs w:val="22"/>
        </w:rPr>
        <w:t>ие положения</w:t>
      </w:r>
    </w:p>
    <w:p w14:paraId="12021EA2" w14:textId="77777777" w:rsidR="00096865" w:rsidRPr="00562E3A" w:rsidRDefault="00543BAE"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2.</w:t>
      </w:r>
      <w:r w:rsidRPr="00562E3A">
        <w:rPr>
          <w:rFonts w:ascii="Sylfaen" w:hAnsi="Sylfaen"/>
          <w:sz w:val="22"/>
          <w:szCs w:val="22"/>
        </w:rPr>
        <w:tab/>
        <w:t>Заявка на процедуру</w:t>
      </w:r>
    </w:p>
    <w:p w14:paraId="765DDB01" w14:textId="77777777" w:rsidR="0061522D" w:rsidRPr="00562E3A" w:rsidRDefault="00450C30"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3</w:t>
      </w:r>
      <w:r w:rsidR="00543BAE" w:rsidRPr="00562E3A">
        <w:rPr>
          <w:rFonts w:ascii="Sylfaen" w:hAnsi="Sylfaen"/>
          <w:sz w:val="22"/>
          <w:szCs w:val="22"/>
        </w:rPr>
        <w:t>.</w:t>
      </w:r>
      <w:r w:rsidR="00543BAE" w:rsidRPr="00562E3A">
        <w:rPr>
          <w:rFonts w:ascii="Sylfaen" w:hAnsi="Sylfaen"/>
          <w:sz w:val="22"/>
          <w:szCs w:val="22"/>
        </w:rPr>
        <w:tab/>
        <w:t>Приложения № 1-</w:t>
      </w:r>
      <w:r w:rsidR="0049697A" w:rsidRPr="00562E3A">
        <w:rPr>
          <w:rFonts w:ascii="Sylfaen" w:hAnsi="Sylfaen"/>
          <w:sz w:val="22"/>
          <w:szCs w:val="22"/>
        </w:rPr>
        <w:t>7</w:t>
      </w:r>
    </w:p>
    <w:p w14:paraId="09A7B160" w14:textId="77777777" w:rsidR="00E17B7F" w:rsidRPr="00562E3A" w:rsidRDefault="00E17B7F" w:rsidP="00562E3A">
      <w:pPr>
        <w:rPr>
          <w:rFonts w:ascii="Sylfaen" w:hAnsi="Sylfaen"/>
          <w:spacing w:val="-6"/>
          <w:sz w:val="22"/>
          <w:szCs w:val="22"/>
        </w:rPr>
      </w:pPr>
      <w:r w:rsidRPr="00562E3A">
        <w:rPr>
          <w:rFonts w:ascii="Sylfaen" w:hAnsi="Sylfaen"/>
          <w:spacing w:val="-6"/>
          <w:sz w:val="22"/>
          <w:szCs w:val="22"/>
        </w:rPr>
        <w:br w:type="page"/>
      </w:r>
    </w:p>
    <w:p w14:paraId="014C54AB" w14:textId="247836EE" w:rsidR="00096865" w:rsidRPr="00562E3A" w:rsidRDefault="00E17B7F" w:rsidP="00562E3A">
      <w:pPr>
        <w:widowControl w:val="0"/>
        <w:ind w:hanging="567"/>
        <w:jc w:val="both"/>
        <w:rPr>
          <w:rFonts w:ascii="Sylfaen" w:hAnsi="Sylfaen"/>
          <w:spacing w:val="-6"/>
          <w:sz w:val="22"/>
          <w:szCs w:val="22"/>
        </w:rPr>
      </w:pPr>
      <w:r w:rsidRPr="00562E3A">
        <w:rPr>
          <w:rFonts w:ascii="Sylfaen" w:hAnsi="Sylfaen"/>
          <w:spacing w:val="-6"/>
          <w:sz w:val="22"/>
          <w:szCs w:val="22"/>
        </w:rPr>
        <w:lastRenderedPageBreak/>
        <w:t xml:space="preserve">               </w:t>
      </w:r>
      <w:r w:rsidR="00096865" w:rsidRPr="00562E3A">
        <w:rPr>
          <w:rFonts w:ascii="Sylfaen" w:hAnsi="Sylfaen"/>
          <w:spacing w:val="-6"/>
          <w:sz w:val="22"/>
          <w:szCs w:val="22"/>
        </w:rPr>
        <w:t xml:space="preserve">Настоящее Приглашение предоставляется в дополнение к объявлению об открытом конкурсе, проводимом под кодом </w:t>
      </w:r>
      <w:r w:rsidR="007C61DD">
        <w:rPr>
          <w:rFonts w:ascii="Sylfaen" w:hAnsi="Sylfaen"/>
          <w:spacing w:val="-6"/>
          <w:sz w:val="22"/>
          <w:szCs w:val="22"/>
        </w:rPr>
        <w:t>ԱՄԱՀ-ԳՈ-ԲՄԱՇՁԲ-25/47</w:t>
      </w:r>
      <w:r w:rsidR="00AA7117" w:rsidRPr="00562E3A">
        <w:rPr>
          <w:rFonts w:ascii="Sylfaen" w:hAnsi="Sylfaen"/>
          <w:spacing w:val="-6"/>
          <w:sz w:val="22"/>
          <w:szCs w:val="22"/>
        </w:rPr>
        <w:t xml:space="preserve"> </w:t>
      </w:r>
      <w:r w:rsidR="00096865" w:rsidRPr="00562E3A">
        <w:rPr>
          <w:rFonts w:ascii="Sylfaen" w:hAnsi="Sylfaen"/>
          <w:spacing w:val="-6"/>
          <w:sz w:val="22"/>
          <w:szCs w:val="22"/>
        </w:rPr>
        <w:t>(далее — процедура).</w:t>
      </w:r>
    </w:p>
    <w:p w14:paraId="6858DEB6" w14:textId="4C783FD5" w:rsidR="00096865" w:rsidRPr="00562E3A" w:rsidRDefault="00096865" w:rsidP="00562E3A">
      <w:pPr>
        <w:widowControl w:val="0"/>
        <w:ind w:firstLine="567"/>
        <w:jc w:val="both"/>
        <w:rPr>
          <w:rFonts w:ascii="Sylfaen" w:hAnsi="Sylfaen"/>
          <w:sz w:val="22"/>
          <w:szCs w:val="22"/>
        </w:rPr>
      </w:pPr>
      <w:r w:rsidRPr="00562E3A">
        <w:rPr>
          <w:rFonts w:ascii="Sylfaen" w:hAnsi="Sylfaen"/>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62E3A">
        <w:rPr>
          <w:rFonts w:ascii="Sylfaen" w:hAnsi="Sylfaen" w:cs="Courier New"/>
          <w:sz w:val="22"/>
          <w:szCs w:val="22"/>
          <w:lang w:val="en-US"/>
        </w:rPr>
        <w:t> </w:t>
      </w:r>
      <w:r w:rsidRPr="00562E3A">
        <w:rPr>
          <w:rFonts w:ascii="Sylfaen" w:hAnsi="Sylfaen"/>
          <w:sz w:val="22"/>
          <w:szCs w:val="22"/>
        </w:rPr>
        <w:t>4</w:t>
      </w:r>
      <w:r w:rsidR="006D2DF7" w:rsidRPr="00562E3A">
        <w:rPr>
          <w:rFonts w:ascii="Sylfaen" w:hAnsi="Sylfaen" w:cs="Courier New"/>
          <w:sz w:val="22"/>
          <w:szCs w:val="22"/>
          <w:lang w:val="en-US"/>
        </w:rPr>
        <w:t> </w:t>
      </w:r>
      <w:r w:rsidRPr="00562E3A">
        <w:rPr>
          <w:rFonts w:ascii="Sylfaen" w:hAnsi="Sylfaen"/>
          <w:sz w:val="22"/>
          <w:szCs w:val="22"/>
        </w:rPr>
        <w:t>м</w:t>
      </w:r>
      <w:r w:rsidR="00730989" w:rsidRPr="00562E3A">
        <w:rPr>
          <w:rFonts w:ascii="Sylfaen" w:hAnsi="Sylfaen"/>
          <w:sz w:val="22"/>
          <w:szCs w:val="22"/>
        </w:rPr>
        <w:t xml:space="preserve">ая 2017 года (далее — Порядок) </w:t>
      </w:r>
      <w:r w:rsidRPr="00562E3A">
        <w:rPr>
          <w:rFonts w:ascii="Sylfaen" w:hAnsi="Sylfaen"/>
          <w:sz w:val="22"/>
          <w:szCs w:val="22"/>
        </w:rPr>
        <w:t>и иных правовых актов, и имеет цель информировать лиц (далее — участник), намеренных участвовать в объявленной "</w:t>
      </w:r>
      <w:r w:rsidR="00BE0BE0" w:rsidRPr="00BE0BE0">
        <w:rPr>
          <w:rFonts w:ascii="Sylfaen" w:hAnsi="Sylfaen"/>
          <w:sz w:val="20"/>
          <w:szCs w:val="20"/>
          <w:lang w:val="hy-AM"/>
        </w:rPr>
        <w:t xml:space="preserve"> </w:t>
      </w:r>
      <w:r w:rsidR="00BE0BE0">
        <w:rPr>
          <w:rFonts w:ascii="Sylfaen" w:hAnsi="Sylfaen"/>
          <w:sz w:val="20"/>
          <w:szCs w:val="20"/>
          <w:lang w:val="hy-AM"/>
        </w:rPr>
        <w:t>Муницапалитет Аракс Армавирской области РА</w:t>
      </w:r>
      <w:r w:rsidR="00BE0BE0" w:rsidRPr="00770833">
        <w:rPr>
          <w:rFonts w:ascii="Sylfaen" w:hAnsi="Sylfaen"/>
          <w:sz w:val="20"/>
          <w:szCs w:val="20"/>
        </w:rPr>
        <w:t xml:space="preserve"> </w:t>
      </w:r>
      <w:r w:rsidRPr="00562E3A">
        <w:rPr>
          <w:rFonts w:ascii="Sylfaen" w:hAnsi="Sylfaen"/>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464EDF8" w14:textId="77777777" w:rsidR="00096865" w:rsidRPr="00562E3A" w:rsidRDefault="00096865" w:rsidP="00562E3A">
      <w:pPr>
        <w:widowControl w:val="0"/>
        <w:ind w:firstLine="567"/>
        <w:jc w:val="both"/>
        <w:rPr>
          <w:rFonts w:ascii="Sylfaen" w:hAnsi="Sylfaen"/>
          <w:sz w:val="22"/>
          <w:szCs w:val="22"/>
        </w:rPr>
      </w:pPr>
      <w:r w:rsidRPr="00562E3A">
        <w:rPr>
          <w:rFonts w:ascii="Sylfaen" w:hAnsi="Sylfaen"/>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1F0A2015" w14:textId="77777777" w:rsidR="00096865" w:rsidRPr="00562E3A" w:rsidRDefault="00096865" w:rsidP="00562E3A">
      <w:pPr>
        <w:widowControl w:val="0"/>
        <w:ind w:firstLine="567"/>
        <w:jc w:val="both"/>
        <w:rPr>
          <w:rFonts w:ascii="Sylfaen" w:hAnsi="Sylfaen" w:cs="Times Armenian"/>
          <w:sz w:val="22"/>
          <w:szCs w:val="22"/>
        </w:rPr>
      </w:pPr>
      <w:r w:rsidRPr="00562E3A">
        <w:rPr>
          <w:rFonts w:ascii="Sylfaen" w:hAnsi="Sylfaen"/>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F699280" w14:textId="77777777" w:rsidR="00BE0BE0" w:rsidRPr="00770833" w:rsidRDefault="00A81DD5" w:rsidP="00BE0BE0">
      <w:pPr>
        <w:pStyle w:val="23"/>
        <w:widowControl w:val="0"/>
        <w:spacing w:line="240" w:lineRule="auto"/>
        <w:ind w:firstLine="567"/>
        <w:rPr>
          <w:rFonts w:ascii="Sylfaen" w:hAnsi="Sylfaen"/>
        </w:rPr>
      </w:pPr>
      <w:r w:rsidRPr="00562E3A">
        <w:rPr>
          <w:rFonts w:ascii="Sylfaen" w:hAnsi="Sylfaen"/>
          <w:sz w:val="22"/>
          <w:szCs w:val="22"/>
        </w:rPr>
        <w:t>Адрес электронной почты секретаря оценочной комиссии "</w:t>
      </w:r>
      <w:hyperlink r:id="rId8" w:history="1">
        <w:r w:rsidR="00BE0BE0" w:rsidRPr="00224D87">
          <w:rPr>
            <w:rStyle w:val="a9"/>
            <w:rFonts w:ascii="Sylfaen" w:hAnsi="Sylfaen"/>
          </w:rPr>
          <w:t>araks.finans@mta.gov.am</w:t>
        </w:r>
      </w:hyperlink>
      <w:r w:rsidR="00BE0BE0" w:rsidRPr="00770833">
        <w:rPr>
          <w:rFonts w:ascii="Sylfaen" w:hAnsi="Sylfaen"/>
        </w:rPr>
        <w:t>.</w:t>
      </w:r>
    </w:p>
    <w:p w14:paraId="0A72C9F9" w14:textId="77777777" w:rsidR="00BE0BE0" w:rsidRDefault="00BE0BE0" w:rsidP="00BE0BE0">
      <w:pPr>
        <w:pStyle w:val="23"/>
        <w:widowControl w:val="0"/>
        <w:spacing w:line="240" w:lineRule="auto"/>
        <w:ind w:firstLine="567"/>
        <w:rPr>
          <w:rFonts w:ascii="Sylfaen" w:hAnsi="Sylfaen"/>
          <w:sz w:val="22"/>
          <w:szCs w:val="22"/>
        </w:rPr>
      </w:pPr>
      <w:r>
        <w:rPr>
          <w:rFonts w:ascii="Sylfaen" w:hAnsi="Sylfaen"/>
          <w:sz w:val="22"/>
          <w:szCs w:val="22"/>
        </w:rPr>
        <w:t xml:space="preserve">                                                             </w:t>
      </w:r>
    </w:p>
    <w:p w14:paraId="541E75CE" w14:textId="77777777" w:rsidR="00BE0BE0" w:rsidRDefault="00BE0BE0" w:rsidP="00BE0BE0">
      <w:pPr>
        <w:pStyle w:val="23"/>
        <w:widowControl w:val="0"/>
        <w:spacing w:line="240" w:lineRule="auto"/>
        <w:ind w:firstLine="567"/>
        <w:rPr>
          <w:rFonts w:ascii="Sylfaen" w:hAnsi="Sylfaen"/>
          <w:sz w:val="22"/>
          <w:szCs w:val="22"/>
        </w:rPr>
      </w:pPr>
    </w:p>
    <w:p w14:paraId="49840074" w14:textId="77777777" w:rsidR="00BE0BE0" w:rsidRDefault="00BE0BE0" w:rsidP="00BE0BE0">
      <w:pPr>
        <w:pStyle w:val="23"/>
        <w:widowControl w:val="0"/>
        <w:spacing w:line="240" w:lineRule="auto"/>
        <w:ind w:firstLine="567"/>
        <w:rPr>
          <w:rFonts w:ascii="Sylfaen" w:hAnsi="Sylfaen"/>
          <w:sz w:val="22"/>
          <w:szCs w:val="22"/>
        </w:rPr>
      </w:pPr>
    </w:p>
    <w:p w14:paraId="1D072FB4" w14:textId="77777777" w:rsidR="00BE0BE0" w:rsidRDefault="00BE0BE0" w:rsidP="00BE0BE0">
      <w:pPr>
        <w:pStyle w:val="23"/>
        <w:widowControl w:val="0"/>
        <w:spacing w:line="240" w:lineRule="auto"/>
        <w:ind w:firstLine="567"/>
        <w:rPr>
          <w:rFonts w:ascii="Sylfaen" w:hAnsi="Sylfaen"/>
          <w:sz w:val="22"/>
          <w:szCs w:val="22"/>
        </w:rPr>
      </w:pPr>
    </w:p>
    <w:p w14:paraId="0A224386" w14:textId="77777777" w:rsidR="00BE0BE0" w:rsidRDefault="00BE0BE0" w:rsidP="00BE0BE0">
      <w:pPr>
        <w:pStyle w:val="23"/>
        <w:widowControl w:val="0"/>
        <w:spacing w:line="240" w:lineRule="auto"/>
        <w:ind w:firstLine="567"/>
        <w:rPr>
          <w:rFonts w:ascii="Sylfaen" w:hAnsi="Sylfaen"/>
          <w:sz w:val="22"/>
          <w:szCs w:val="22"/>
        </w:rPr>
      </w:pPr>
    </w:p>
    <w:p w14:paraId="12C3BF4A" w14:textId="77777777" w:rsidR="00BE0BE0" w:rsidRDefault="00BE0BE0" w:rsidP="00BE0BE0">
      <w:pPr>
        <w:pStyle w:val="23"/>
        <w:widowControl w:val="0"/>
        <w:spacing w:line="240" w:lineRule="auto"/>
        <w:ind w:firstLine="567"/>
        <w:rPr>
          <w:rFonts w:ascii="Sylfaen" w:hAnsi="Sylfaen"/>
          <w:sz w:val="22"/>
          <w:szCs w:val="22"/>
        </w:rPr>
      </w:pPr>
    </w:p>
    <w:p w14:paraId="3DFE569C" w14:textId="77777777" w:rsidR="00BE0BE0" w:rsidRDefault="00BE0BE0" w:rsidP="00BE0BE0">
      <w:pPr>
        <w:pStyle w:val="23"/>
        <w:widowControl w:val="0"/>
        <w:spacing w:line="240" w:lineRule="auto"/>
        <w:ind w:firstLine="567"/>
        <w:rPr>
          <w:rFonts w:ascii="Sylfaen" w:hAnsi="Sylfaen"/>
          <w:sz w:val="22"/>
          <w:szCs w:val="22"/>
        </w:rPr>
      </w:pPr>
    </w:p>
    <w:p w14:paraId="71352C5E" w14:textId="77777777" w:rsidR="00BE0BE0" w:rsidRDefault="00BE0BE0" w:rsidP="00BE0BE0">
      <w:pPr>
        <w:pStyle w:val="23"/>
        <w:widowControl w:val="0"/>
        <w:spacing w:line="240" w:lineRule="auto"/>
        <w:ind w:firstLine="567"/>
        <w:rPr>
          <w:rFonts w:ascii="Sylfaen" w:hAnsi="Sylfaen"/>
          <w:sz w:val="22"/>
          <w:szCs w:val="22"/>
        </w:rPr>
      </w:pPr>
    </w:p>
    <w:p w14:paraId="6E7FBA53" w14:textId="77777777" w:rsidR="00BE0BE0" w:rsidRDefault="00BE0BE0" w:rsidP="00BE0BE0">
      <w:pPr>
        <w:pStyle w:val="23"/>
        <w:widowControl w:val="0"/>
        <w:spacing w:line="240" w:lineRule="auto"/>
        <w:ind w:firstLine="567"/>
        <w:rPr>
          <w:rFonts w:ascii="Sylfaen" w:hAnsi="Sylfaen"/>
          <w:sz w:val="22"/>
          <w:szCs w:val="22"/>
        </w:rPr>
      </w:pPr>
    </w:p>
    <w:p w14:paraId="0AA23C21" w14:textId="77777777" w:rsidR="00BE0BE0" w:rsidRDefault="00BE0BE0" w:rsidP="00BE0BE0">
      <w:pPr>
        <w:pStyle w:val="23"/>
        <w:widowControl w:val="0"/>
        <w:spacing w:line="240" w:lineRule="auto"/>
        <w:ind w:firstLine="567"/>
        <w:rPr>
          <w:rFonts w:ascii="Sylfaen" w:hAnsi="Sylfaen"/>
          <w:sz w:val="22"/>
          <w:szCs w:val="22"/>
        </w:rPr>
      </w:pPr>
    </w:p>
    <w:p w14:paraId="70EF6834" w14:textId="77777777" w:rsidR="00BE0BE0" w:rsidRDefault="00BE0BE0" w:rsidP="00BE0BE0">
      <w:pPr>
        <w:pStyle w:val="23"/>
        <w:widowControl w:val="0"/>
        <w:spacing w:line="240" w:lineRule="auto"/>
        <w:ind w:firstLine="567"/>
        <w:rPr>
          <w:rFonts w:ascii="Sylfaen" w:hAnsi="Sylfaen"/>
          <w:sz w:val="22"/>
          <w:szCs w:val="22"/>
        </w:rPr>
      </w:pPr>
    </w:p>
    <w:p w14:paraId="0AA93B18" w14:textId="77777777" w:rsidR="00BE0BE0" w:rsidRDefault="00BE0BE0" w:rsidP="00BE0BE0">
      <w:pPr>
        <w:pStyle w:val="23"/>
        <w:widowControl w:val="0"/>
        <w:spacing w:line="240" w:lineRule="auto"/>
        <w:ind w:firstLine="567"/>
        <w:rPr>
          <w:rFonts w:ascii="Sylfaen" w:hAnsi="Sylfaen"/>
          <w:sz w:val="22"/>
          <w:szCs w:val="22"/>
        </w:rPr>
      </w:pPr>
    </w:p>
    <w:p w14:paraId="2FF85BDD" w14:textId="77777777" w:rsidR="00BE0BE0" w:rsidRDefault="00BE0BE0" w:rsidP="00BE0BE0">
      <w:pPr>
        <w:pStyle w:val="23"/>
        <w:widowControl w:val="0"/>
        <w:spacing w:line="240" w:lineRule="auto"/>
        <w:ind w:firstLine="567"/>
        <w:rPr>
          <w:rFonts w:ascii="Sylfaen" w:hAnsi="Sylfaen"/>
          <w:sz w:val="22"/>
          <w:szCs w:val="22"/>
        </w:rPr>
      </w:pPr>
    </w:p>
    <w:p w14:paraId="34FD283E" w14:textId="77777777" w:rsidR="00BE0BE0" w:rsidRDefault="00BE0BE0" w:rsidP="00BE0BE0">
      <w:pPr>
        <w:pStyle w:val="23"/>
        <w:widowControl w:val="0"/>
        <w:spacing w:line="240" w:lineRule="auto"/>
        <w:ind w:firstLine="567"/>
        <w:rPr>
          <w:rFonts w:ascii="Sylfaen" w:hAnsi="Sylfaen"/>
          <w:sz w:val="22"/>
          <w:szCs w:val="22"/>
        </w:rPr>
      </w:pPr>
    </w:p>
    <w:p w14:paraId="1209FD25" w14:textId="77777777" w:rsidR="00BE0BE0" w:rsidRDefault="00BE0BE0" w:rsidP="00BE0BE0">
      <w:pPr>
        <w:pStyle w:val="23"/>
        <w:widowControl w:val="0"/>
        <w:spacing w:line="240" w:lineRule="auto"/>
        <w:ind w:firstLine="567"/>
        <w:rPr>
          <w:rFonts w:ascii="Sylfaen" w:hAnsi="Sylfaen"/>
          <w:sz w:val="22"/>
          <w:szCs w:val="22"/>
        </w:rPr>
      </w:pPr>
    </w:p>
    <w:p w14:paraId="746B5F9B" w14:textId="77777777" w:rsidR="00BE0BE0" w:rsidRDefault="00BE0BE0" w:rsidP="00BE0BE0">
      <w:pPr>
        <w:pStyle w:val="23"/>
        <w:widowControl w:val="0"/>
        <w:spacing w:line="240" w:lineRule="auto"/>
        <w:ind w:firstLine="567"/>
        <w:rPr>
          <w:rFonts w:ascii="Sylfaen" w:hAnsi="Sylfaen"/>
          <w:sz w:val="22"/>
          <w:szCs w:val="22"/>
        </w:rPr>
      </w:pPr>
    </w:p>
    <w:p w14:paraId="666D1B4D" w14:textId="77777777" w:rsidR="00BE0BE0" w:rsidRDefault="00BE0BE0" w:rsidP="00BE0BE0">
      <w:pPr>
        <w:pStyle w:val="23"/>
        <w:widowControl w:val="0"/>
        <w:spacing w:line="240" w:lineRule="auto"/>
        <w:ind w:firstLine="567"/>
        <w:rPr>
          <w:rFonts w:ascii="Sylfaen" w:hAnsi="Sylfaen"/>
          <w:sz w:val="22"/>
          <w:szCs w:val="22"/>
        </w:rPr>
      </w:pPr>
    </w:p>
    <w:p w14:paraId="311C32AC" w14:textId="77777777" w:rsidR="00BE0BE0" w:rsidRDefault="00BE0BE0" w:rsidP="00BE0BE0">
      <w:pPr>
        <w:pStyle w:val="23"/>
        <w:widowControl w:val="0"/>
        <w:spacing w:line="240" w:lineRule="auto"/>
        <w:ind w:firstLine="567"/>
        <w:rPr>
          <w:rFonts w:ascii="Sylfaen" w:hAnsi="Sylfaen"/>
          <w:sz w:val="22"/>
          <w:szCs w:val="22"/>
        </w:rPr>
      </w:pPr>
    </w:p>
    <w:p w14:paraId="6167A0E7" w14:textId="77777777" w:rsidR="00BE0BE0" w:rsidRDefault="00BE0BE0" w:rsidP="00BE0BE0">
      <w:pPr>
        <w:pStyle w:val="23"/>
        <w:widowControl w:val="0"/>
        <w:spacing w:line="240" w:lineRule="auto"/>
        <w:ind w:firstLine="567"/>
        <w:rPr>
          <w:rFonts w:ascii="Sylfaen" w:hAnsi="Sylfaen"/>
          <w:sz w:val="22"/>
          <w:szCs w:val="22"/>
        </w:rPr>
      </w:pPr>
    </w:p>
    <w:p w14:paraId="67294A1F" w14:textId="77777777" w:rsidR="00BE0BE0" w:rsidRDefault="00BE0BE0" w:rsidP="00BE0BE0">
      <w:pPr>
        <w:pStyle w:val="23"/>
        <w:widowControl w:val="0"/>
        <w:spacing w:line="240" w:lineRule="auto"/>
        <w:ind w:firstLine="567"/>
        <w:rPr>
          <w:rFonts w:ascii="Sylfaen" w:hAnsi="Sylfaen"/>
          <w:sz w:val="22"/>
          <w:szCs w:val="22"/>
        </w:rPr>
      </w:pPr>
    </w:p>
    <w:p w14:paraId="3FC23586" w14:textId="77777777" w:rsidR="00BE0BE0" w:rsidRDefault="00BE0BE0" w:rsidP="00BE0BE0">
      <w:pPr>
        <w:pStyle w:val="23"/>
        <w:widowControl w:val="0"/>
        <w:spacing w:line="240" w:lineRule="auto"/>
        <w:ind w:firstLine="567"/>
        <w:rPr>
          <w:rFonts w:ascii="Sylfaen" w:hAnsi="Sylfaen"/>
          <w:sz w:val="22"/>
          <w:szCs w:val="22"/>
        </w:rPr>
      </w:pPr>
    </w:p>
    <w:p w14:paraId="5502133F" w14:textId="77777777" w:rsidR="00BE0BE0" w:rsidRDefault="00BE0BE0" w:rsidP="00BE0BE0">
      <w:pPr>
        <w:pStyle w:val="23"/>
        <w:widowControl w:val="0"/>
        <w:spacing w:line="240" w:lineRule="auto"/>
        <w:ind w:firstLine="567"/>
        <w:rPr>
          <w:rFonts w:ascii="Sylfaen" w:hAnsi="Sylfaen"/>
          <w:sz w:val="22"/>
          <w:szCs w:val="22"/>
        </w:rPr>
      </w:pPr>
    </w:p>
    <w:p w14:paraId="361070CB" w14:textId="77777777" w:rsidR="00BE0BE0" w:rsidRDefault="00BE0BE0" w:rsidP="00BE0BE0">
      <w:pPr>
        <w:pStyle w:val="23"/>
        <w:widowControl w:val="0"/>
        <w:spacing w:line="240" w:lineRule="auto"/>
        <w:ind w:firstLine="567"/>
        <w:rPr>
          <w:rFonts w:ascii="Sylfaen" w:hAnsi="Sylfaen"/>
          <w:sz w:val="22"/>
          <w:szCs w:val="22"/>
        </w:rPr>
      </w:pPr>
    </w:p>
    <w:p w14:paraId="0AA31953" w14:textId="77777777" w:rsidR="00BE0BE0" w:rsidRDefault="00BE0BE0" w:rsidP="00BE0BE0">
      <w:pPr>
        <w:pStyle w:val="23"/>
        <w:widowControl w:val="0"/>
        <w:spacing w:line="240" w:lineRule="auto"/>
        <w:ind w:firstLine="567"/>
        <w:rPr>
          <w:rFonts w:ascii="Sylfaen" w:hAnsi="Sylfaen"/>
          <w:sz w:val="22"/>
          <w:szCs w:val="22"/>
        </w:rPr>
      </w:pPr>
    </w:p>
    <w:p w14:paraId="197AC479" w14:textId="77777777" w:rsidR="00BE0BE0" w:rsidRDefault="00BE0BE0" w:rsidP="00BE0BE0">
      <w:pPr>
        <w:pStyle w:val="23"/>
        <w:widowControl w:val="0"/>
        <w:spacing w:line="240" w:lineRule="auto"/>
        <w:ind w:firstLine="567"/>
        <w:rPr>
          <w:rFonts w:ascii="Sylfaen" w:hAnsi="Sylfaen"/>
          <w:sz w:val="22"/>
          <w:szCs w:val="22"/>
        </w:rPr>
      </w:pPr>
    </w:p>
    <w:p w14:paraId="6A87E7AA" w14:textId="77777777" w:rsidR="00BE0BE0" w:rsidRDefault="00BE0BE0" w:rsidP="00BE0BE0">
      <w:pPr>
        <w:pStyle w:val="23"/>
        <w:widowControl w:val="0"/>
        <w:spacing w:line="240" w:lineRule="auto"/>
        <w:ind w:firstLine="567"/>
        <w:rPr>
          <w:rFonts w:ascii="Sylfaen" w:hAnsi="Sylfaen"/>
          <w:sz w:val="22"/>
          <w:szCs w:val="22"/>
        </w:rPr>
      </w:pPr>
    </w:p>
    <w:p w14:paraId="7F0B1DEF" w14:textId="77777777" w:rsidR="00BE0BE0" w:rsidRDefault="00BE0BE0" w:rsidP="00BE0BE0">
      <w:pPr>
        <w:pStyle w:val="23"/>
        <w:widowControl w:val="0"/>
        <w:spacing w:line="240" w:lineRule="auto"/>
        <w:ind w:firstLine="567"/>
        <w:rPr>
          <w:rFonts w:ascii="Sylfaen" w:hAnsi="Sylfaen"/>
          <w:sz w:val="22"/>
          <w:szCs w:val="22"/>
        </w:rPr>
      </w:pPr>
    </w:p>
    <w:p w14:paraId="53E0FA0B" w14:textId="77777777" w:rsidR="00BE0BE0" w:rsidRDefault="00BE0BE0" w:rsidP="00BE0BE0">
      <w:pPr>
        <w:pStyle w:val="23"/>
        <w:widowControl w:val="0"/>
        <w:spacing w:line="240" w:lineRule="auto"/>
        <w:ind w:firstLine="567"/>
        <w:rPr>
          <w:rFonts w:ascii="Sylfaen" w:hAnsi="Sylfaen"/>
          <w:sz w:val="22"/>
          <w:szCs w:val="22"/>
        </w:rPr>
      </w:pPr>
    </w:p>
    <w:p w14:paraId="147DC282" w14:textId="77777777" w:rsidR="00BE0BE0" w:rsidRDefault="00BE0BE0" w:rsidP="00BE0BE0">
      <w:pPr>
        <w:pStyle w:val="23"/>
        <w:widowControl w:val="0"/>
        <w:spacing w:line="240" w:lineRule="auto"/>
        <w:ind w:firstLine="567"/>
        <w:rPr>
          <w:rFonts w:ascii="Sylfaen" w:hAnsi="Sylfaen"/>
          <w:sz w:val="22"/>
          <w:szCs w:val="22"/>
        </w:rPr>
      </w:pPr>
    </w:p>
    <w:p w14:paraId="68CF1CA1" w14:textId="77777777" w:rsidR="00BE0BE0" w:rsidRDefault="00BE0BE0" w:rsidP="00BE0BE0">
      <w:pPr>
        <w:pStyle w:val="23"/>
        <w:widowControl w:val="0"/>
        <w:spacing w:line="240" w:lineRule="auto"/>
        <w:ind w:firstLine="567"/>
        <w:rPr>
          <w:rFonts w:ascii="Sylfaen" w:hAnsi="Sylfaen"/>
          <w:sz w:val="22"/>
          <w:szCs w:val="22"/>
        </w:rPr>
      </w:pPr>
    </w:p>
    <w:p w14:paraId="1050F81D" w14:textId="77777777" w:rsidR="00BE0BE0" w:rsidRDefault="00BE0BE0" w:rsidP="00BE0BE0">
      <w:pPr>
        <w:pStyle w:val="23"/>
        <w:widowControl w:val="0"/>
        <w:spacing w:line="240" w:lineRule="auto"/>
        <w:ind w:firstLine="567"/>
        <w:rPr>
          <w:rFonts w:ascii="Sylfaen" w:hAnsi="Sylfaen"/>
          <w:sz w:val="22"/>
          <w:szCs w:val="22"/>
        </w:rPr>
      </w:pPr>
    </w:p>
    <w:p w14:paraId="1929BC50" w14:textId="77777777" w:rsidR="00BE0BE0" w:rsidRDefault="00BE0BE0" w:rsidP="00BE0BE0">
      <w:pPr>
        <w:pStyle w:val="23"/>
        <w:widowControl w:val="0"/>
        <w:spacing w:line="240" w:lineRule="auto"/>
        <w:ind w:firstLine="567"/>
        <w:rPr>
          <w:rFonts w:ascii="Sylfaen" w:hAnsi="Sylfaen"/>
          <w:sz w:val="22"/>
          <w:szCs w:val="22"/>
        </w:rPr>
      </w:pPr>
    </w:p>
    <w:p w14:paraId="74D53444" w14:textId="77777777" w:rsidR="00BE0BE0" w:rsidRDefault="00BE0BE0" w:rsidP="00BE0BE0">
      <w:pPr>
        <w:pStyle w:val="23"/>
        <w:widowControl w:val="0"/>
        <w:spacing w:line="240" w:lineRule="auto"/>
        <w:ind w:firstLine="567"/>
        <w:rPr>
          <w:rFonts w:ascii="Sylfaen" w:hAnsi="Sylfaen"/>
          <w:sz w:val="22"/>
          <w:szCs w:val="22"/>
        </w:rPr>
      </w:pPr>
    </w:p>
    <w:p w14:paraId="050016F0" w14:textId="15163A92" w:rsidR="00096865" w:rsidRPr="00562E3A" w:rsidRDefault="00BE0BE0" w:rsidP="00BE0BE0">
      <w:pPr>
        <w:pStyle w:val="23"/>
        <w:widowControl w:val="0"/>
        <w:spacing w:line="240" w:lineRule="auto"/>
        <w:ind w:firstLine="567"/>
        <w:rPr>
          <w:rFonts w:ascii="Sylfaen" w:hAnsi="Sylfaen"/>
          <w:sz w:val="22"/>
          <w:szCs w:val="22"/>
        </w:rPr>
      </w:pPr>
      <w:r>
        <w:rPr>
          <w:rFonts w:ascii="Sylfaen" w:hAnsi="Sylfaen"/>
          <w:sz w:val="22"/>
          <w:szCs w:val="22"/>
        </w:rPr>
        <w:t xml:space="preserve">                                                                </w:t>
      </w:r>
      <w:r w:rsidR="00F5653D" w:rsidRPr="00562E3A">
        <w:rPr>
          <w:rFonts w:ascii="Sylfaen" w:hAnsi="Sylfaen"/>
          <w:sz w:val="22"/>
          <w:szCs w:val="22"/>
        </w:rPr>
        <w:t>ЧАСТЬ I</w:t>
      </w:r>
    </w:p>
    <w:p w14:paraId="6F7CACC8" w14:textId="77777777" w:rsidR="00096865" w:rsidRPr="00562E3A" w:rsidRDefault="00F63BBB" w:rsidP="00562E3A">
      <w:pPr>
        <w:widowControl w:val="0"/>
        <w:jc w:val="center"/>
        <w:rPr>
          <w:rFonts w:ascii="Sylfaen" w:hAnsi="Sylfaen" w:cs="Sylfaen"/>
          <w:b/>
          <w:sz w:val="22"/>
          <w:szCs w:val="22"/>
        </w:rPr>
      </w:pPr>
      <w:r w:rsidRPr="00562E3A">
        <w:rPr>
          <w:rFonts w:ascii="Sylfaen" w:hAnsi="Sylfaen"/>
          <w:b/>
          <w:sz w:val="22"/>
          <w:szCs w:val="22"/>
        </w:rPr>
        <w:t xml:space="preserve">1. </w:t>
      </w:r>
      <w:r w:rsidR="002B32D6" w:rsidRPr="00562E3A">
        <w:rPr>
          <w:rFonts w:ascii="Sylfaen" w:hAnsi="Sylfaen"/>
          <w:b/>
          <w:sz w:val="22"/>
          <w:szCs w:val="22"/>
        </w:rPr>
        <w:t>ХАРАКТЕРИСТИКА ПРЕДМЕТА ЗАКУПКИ</w:t>
      </w:r>
    </w:p>
    <w:p w14:paraId="1CFD6C52" w14:textId="19740257" w:rsidR="00096865" w:rsidRPr="00562E3A" w:rsidRDefault="00845AA5" w:rsidP="00562E3A">
      <w:pPr>
        <w:pStyle w:val="3"/>
        <w:widowControl w:val="0"/>
        <w:tabs>
          <w:tab w:val="left" w:pos="1134"/>
        </w:tabs>
        <w:spacing w:line="240" w:lineRule="auto"/>
        <w:ind w:firstLine="567"/>
        <w:jc w:val="both"/>
        <w:rPr>
          <w:rFonts w:ascii="Sylfaen" w:hAnsi="Sylfaen"/>
          <w:i w:val="0"/>
          <w:sz w:val="22"/>
          <w:szCs w:val="22"/>
        </w:rPr>
      </w:pPr>
      <w:r w:rsidRPr="00562E3A">
        <w:rPr>
          <w:rFonts w:ascii="Sylfaen" w:hAnsi="Sylfaen"/>
          <w:i w:val="0"/>
          <w:sz w:val="22"/>
          <w:szCs w:val="22"/>
        </w:rPr>
        <w:t>1.1</w:t>
      </w:r>
      <w:r w:rsidR="008E6E51" w:rsidRPr="00562E3A">
        <w:rPr>
          <w:rFonts w:ascii="Sylfaen" w:hAnsi="Sylfaen"/>
          <w:i w:val="0"/>
          <w:sz w:val="22"/>
          <w:szCs w:val="22"/>
        </w:rPr>
        <w:t>.</w:t>
      </w:r>
      <w:r w:rsidR="00F63BBB" w:rsidRPr="00562E3A">
        <w:rPr>
          <w:rFonts w:ascii="Sylfaen" w:hAnsi="Sylfaen"/>
          <w:i w:val="0"/>
          <w:sz w:val="22"/>
          <w:szCs w:val="22"/>
        </w:rPr>
        <w:tab/>
      </w:r>
      <w:r w:rsidRPr="00562E3A">
        <w:rPr>
          <w:rFonts w:ascii="Sylfaen" w:hAnsi="Sylfaen"/>
          <w:i w:val="0"/>
          <w:sz w:val="22"/>
          <w:szCs w:val="22"/>
        </w:rPr>
        <w:t>Предметом закупки является приобретение</w:t>
      </w:r>
      <w:r w:rsidR="00354C65" w:rsidRPr="00562E3A">
        <w:rPr>
          <w:rFonts w:ascii="Sylfaen" w:hAnsi="Sylfaen"/>
          <w:i w:val="0"/>
          <w:sz w:val="22"/>
          <w:szCs w:val="22"/>
        </w:rPr>
        <w:t xml:space="preserve"> </w:t>
      </w:r>
      <w:r w:rsidR="00FA14B2" w:rsidRPr="00562E3A">
        <w:rPr>
          <w:rFonts w:ascii="Sylfaen" w:hAnsi="Sylfaen"/>
          <w:sz w:val="22"/>
          <w:szCs w:val="22"/>
        </w:rPr>
        <w:t xml:space="preserve">работ  по </w:t>
      </w:r>
      <w:proofErr w:type="spellStart"/>
      <w:r w:rsidR="00354C65" w:rsidRPr="00562E3A">
        <w:rPr>
          <w:rFonts w:ascii="Sylfaen" w:hAnsi="Sylfaen"/>
          <w:sz w:val="22"/>
          <w:szCs w:val="22"/>
        </w:rPr>
        <w:t>с</w:t>
      </w:r>
      <w:r w:rsidR="00FA14B2" w:rsidRPr="00562E3A">
        <w:rPr>
          <w:rFonts w:ascii="Sylfaen" w:hAnsi="Sylfaen"/>
          <w:sz w:val="22"/>
          <w:szCs w:val="22"/>
        </w:rPr>
        <w:t>троителству</w:t>
      </w:r>
      <w:proofErr w:type="spellEnd"/>
      <w:r w:rsidR="00FA14B2" w:rsidRPr="00562E3A">
        <w:rPr>
          <w:rFonts w:ascii="Sylfaen" w:hAnsi="Sylfaen"/>
          <w:sz w:val="22"/>
          <w:szCs w:val="22"/>
        </w:rPr>
        <w:t xml:space="preserve"> оросительной </w:t>
      </w:r>
      <w:proofErr w:type="spellStart"/>
      <w:r w:rsidR="00FA14B2" w:rsidRPr="00562E3A">
        <w:rPr>
          <w:rFonts w:ascii="Sylfaen" w:hAnsi="Sylfaen"/>
          <w:sz w:val="22"/>
          <w:szCs w:val="22"/>
        </w:rPr>
        <w:t>системи</w:t>
      </w:r>
      <w:proofErr w:type="spellEnd"/>
      <w:r w:rsidR="00FA14B2" w:rsidRPr="00562E3A">
        <w:rPr>
          <w:rFonts w:ascii="Sylfaen" w:hAnsi="Sylfaen"/>
          <w:sz w:val="22"/>
          <w:szCs w:val="22"/>
        </w:rPr>
        <w:t xml:space="preserve"> в поселке </w:t>
      </w:r>
      <w:r w:rsidR="005A2E7E">
        <w:rPr>
          <w:rFonts w:ascii="Sylfaen" w:hAnsi="Sylfaen"/>
          <w:sz w:val="22"/>
          <w:szCs w:val="22"/>
        </w:rPr>
        <w:t>Грибоедов</w:t>
      </w:r>
      <w:r w:rsidR="00FA14B2" w:rsidRPr="00562E3A">
        <w:rPr>
          <w:rFonts w:ascii="Sylfaen" w:hAnsi="Sylfaen"/>
          <w:sz w:val="22"/>
          <w:szCs w:val="22"/>
        </w:rPr>
        <w:t xml:space="preserve"> общины Аракс Армавирской области РА</w:t>
      </w:r>
      <w:r w:rsidR="00354C65" w:rsidRPr="00562E3A">
        <w:rPr>
          <w:rFonts w:ascii="Sylfaen" w:hAnsi="Sylfaen"/>
          <w:sz w:val="22"/>
          <w:szCs w:val="22"/>
        </w:rPr>
        <w:t xml:space="preserve"> </w:t>
      </w:r>
      <w:r w:rsidRPr="00562E3A">
        <w:rPr>
          <w:rFonts w:ascii="Sylfaen" w:hAnsi="Sylfaen"/>
          <w:i w:val="0"/>
          <w:sz w:val="22"/>
          <w:szCs w:val="22"/>
        </w:rPr>
        <w:t xml:space="preserve">(далее — также </w:t>
      </w:r>
      <w:r w:rsidR="00EE6232" w:rsidRPr="00562E3A">
        <w:rPr>
          <w:rFonts w:ascii="Sylfaen" w:hAnsi="Sylfaen"/>
          <w:i w:val="0"/>
          <w:sz w:val="22"/>
          <w:szCs w:val="22"/>
        </w:rPr>
        <w:t>работа</w:t>
      </w:r>
      <w:r w:rsidRPr="00562E3A">
        <w:rPr>
          <w:rFonts w:ascii="Sylfaen" w:hAnsi="Sylfaen"/>
          <w:i w:val="0"/>
          <w:sz w:val="22"/>
          <w:szCs w:val="22"/>
        </w:rPr>
        <w:t>) для нужд "</w:t>
      </w:r>
      <w:proofErr w:type="spellStart"/>
      <w:r w:rsidR="00354C65" w:rsidRPr="00562E3A">
        <w:rPr>
          <w:rFonts w:ascii="Sylfaen" w:hAnsi="Sylfaen"/>
          <w:i w:val="0"/>
          <w:sz w:val="22"/>
          <w:szCs w:val="22"/>
        </w:rPr>
        <w:t>муницапалитета</w:t>
      </w:r>
      <w:proofErr w:type="spellEnd"/>
      <w:r w:rsidR="00354C65" w:rsidRPr="00562E3A">
        <w:rPr>
          <w:rFonts w:ascii="Sylfaen" w:hAnsi="Sylfaen"/>
          <w:i w:val="0"/>
          <w:sz w:val="22"/>
          <w:szCs w:val="22"/>
        </w:rPr>
        <w:t xml:space="preserve"> Аракс Армавирской области РА</w:t>
      </w:r>
      <w:r w:rsidRPr="00562E3A">
        <w:rPr>
          <w:rFonts w:ascii="Sylfaen" w:hAnsi="Sylfaen"/>
          <w:i w:val="0"/>
          <w:sz w:val="22"/>
          <w:szCs w:val="22"/>
        </w:rPr>
        <w:t>, которые сгруппированы в лоты "</w:t>
      </w:r>
      <w:r w:rsidR="00354C65" w:rsidRPr="00562E3A">
        <w:rPr>
          <w:rFonts w:ascii="Sylfaen" w:hAnsi="Sylfaen"/>
          <w:i w:val="0"/>
          <w:sz w:val="22"/>
          <w:szCs w:val="22"/>
        </w:rPr>
        <w:t>один</w:t>
      </w:r>
      <w:r w:rsidRPr="00562E3A">
        <w:rPr>
          <w:rFonts w:ascii="Sylfaen" w:hAnsi="Sylfaen"/>
          <w:i w:val="0"/>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562E3A" w14:paraId="020B16AD" w14:textId="77777777" w:rsidTr="00FC4AC0">
        <w:trPr>
          <w:jc w:val="center"/>
        </w:trPr>
        <w:tc>
          <w:tcPr>
            <w:tcW w:w="2633" w:type="dxa"/>
            <w:gridSpan w:val="2"/>
            <w:vAlign w:val="center"/>
          </w:tcPr>
          <w:p w14:paraId="41313C69" w14:textId="77777777" w:rsidR="00FC4AC0" w:rsidRPr="00562E3A" w:rsidRDefault="00FC4AC0" w:rsidP="00562E3A">
            <w:pPr>
              <w:pStyle w:val="23"/>
              <w:widowControl w:val="0"/>
              <w:spacing w:line="240" w:lineRule="auto"/>
              <w:ind w:firstLine="0"/>
              <w:jc w:val="center"/>
              <w:rPr>
                <w:rFonts w:ascii="Sylfaen" w:hAnsi="Sylfaen"/>
                <w:b/>
                <w:bCs/>
                <w:i/>
                <w:iCs/>
                <w:sz w:val="22"/>
                <w:szCs w:val="22"/>
              </w:rPr>
            </w:pPr>
            <w:r w:rsidRPr="00562E3A">
              <w:rPr>
                <w:rFonts w:ascii="Sylfaen" w:hAnsi="Sylfaen"/>
                <w:b/>
                <w:i/>
                <w:sz w:val="22"/>
                <w:szCs w:val="22"/>
              </w:rPr>
              <w:t>Лотов</w:t>
            </w:r>
          </w:p>
        </w:tc>
        <w:tc>
          <w:tcPr>
            <w:tcW w:w="6601" w:type="dxa"/>
            <w:vMerge w:val="restart"/>
            <w:vAlign w:val="center"/>
          </w:tcPr>
          <w:p w14:paraId="18E771F2" w14:textId="77777777" w:rsidR="00FC4AC0" w:rsidRPr="00562E3A" w:rsidRDefault="00FC4AC0" w:rsidP="00562E3A">
            <w:pPr>
              <w:pStyle w:val="23"/>
              <w:widowControl w:val="0"/>
              <w:spacing w:line="240" w:lineRule="auto"/>
              <w:ind w:firstLine="0"/>
              <w:jc w:val="center"/>
              <w:rPr>
                <w:rFonts w:ascii="Sylfaen" w:hAnsi="Sylfaen"/>
                <w:b/>
                <w:bCs/>
                <w:i/>
                <w:iCs/>
                <w:sz w:val="22"/>
                <w:szCs w:val="22"/>
              </w:rPr>
            </w:pPr>
            <w:r w:rsidRPr="00562E3A">
              <w:rPr>
                <w:rFonts w:ascii="Sylfaen" w:hAnsi="Sylfaen"/>
                <w:b/>
                <w:i/>
                <w:sz w:val="22"/>
                <w:szCs w:val="22"/>
              </w:rPr>
              <w:t>Наименование лота</w:t>
            </w:r>
          </w:p>
        </w:tc>
      </w:tr>
      <w:tr w:rsidR="00FC4AC0" w:rsidRPr="00562E3A" w14:paraId="2D56DEAC" w14:textId="77777777" w:rsidTr="00FC4AC0">
        <w:trPr>
          <w:jc w:val="center"/>
        </w:trPr>
        <w:tc>
          <w:tcPr>
            <w:tcW w:w="1358" w:type="dxa"/>
            <w:vAlign w:val="center"/>
          </w:tcPr>
          <w:p w14:paraId="7E71A271" w14:textId="77777777" w:rsidR="00FC4AC0" w:rsidRPr="00562E3A" w:rsidRDefault="00FC4AC0" w:rsidP="00562E3A">
            <w:pPr>
              <w:pStyle w:val="23"/>
              <w:widowControl w:val="0"/>
              <w:spacing w:line="240" w:lineRule="auto"/>
              <w:ind w:firstLine="0"/>
              <w:jc w:val="center"/>
              <w:rPr>
                <w:rFonts w:ascii="Sylfaen" w:hAnsi="Sylfaen"/>
                <w:sz w:val="22"/>
                <w:szCs w:val="22"/>
              </w:rPr>
            </w:pPr>
            <w:r w:rsidRPr="00562E3A">
              <w:rPr>
                <w:rFonts w:ascii="Sylfaen" w:hAnsi="Sylfaen"/>
                <w:b/>
                <w:i/>
                <w:sz w:val="22"/>
                <w:szCs w:val="22"/>
              </w:rPr>
              <w:t>Номера</w:t>
            </w:r>
          </w:p>
        </w:tc>
        <w:tc>
          <w:tcPr>
            <w:tcW w:w="1275" w:type="dxa"/>
            <w:vAlign w:val="center"/>
          </w:tcPr>
          <w:p w14:paraId="6871C0B6" w14:textId="77777777" w:rsidR="00FC4AC0" w:rsidRPr="00562E3A" w:rsidRDefault="00FC4AC0" w:rsidP="00562E3A">
            <w:pPr>
              <w:pStyle w:val="23"/>
              <w:widowControl w:val="0"/>
              <w:spacing w:line="240" w:lineRule="auto"/>
              <w:ind w:firstLine="0"/>
              <w:jc w:val="center"/>
              <w:rPr>
                <w:rFonts w:ascii="Sylfaen" w:hAnsi="Sylfaen"/>
                <w:b/>
                <w:sz w:val="22"/>
                <w:szCs w:val="22"/>
              </w:rPr>
            </w:pPr>
            <w:r w:rsidRPr="00562E3A">
              <w:rPr>
                <w:rFonts w:ascii="Sylfaen" w:hAnsi="Sylfaen"/>
                <w:b/>
                <w:sz w:val="22"/>
                <w:szCs w:val="22"/>
              </w:rPr>
              <w:t>Цена закупки</w:t>
            </w:r>
          </w:p>
        </w:tc>
        <w:tc>
          <w:tcPr>
            <w:tcW w:w="6601" w:type="dxa"/>
            <w:vMerge/>
            <w:vAlign w:val="center"/>
          </w:tcPr>
          <w:p w14:paraId="6EFAFA07" w14:textId="77777777" w:rsidR="00FC4AC0" w:rsidRPr="00562E3A" w:rsidRDefault="00FC4AC0" w:rsidP="00562E3A">
            <w:pPr>
              <w:pStyle w:val="23"/>
              <w:widowControl w:val="0"/>
              <w:spacing w:line="240" w:lineRule="auto"/>
              <w:ind w:firstLine="0"/>
              <w:rPr>
                <w:rFonts w:ascii="Sylfaen" w:hAnsi="Sylfaen"/>
                <w:sz w:val="22"/>
                <w:szCs w:val="22"/>
                <w:u w:val="single"/>
              </w:rPr>
            </w:pPr>
          </w:p>
        </w:tc>
      </w:tr>
      <w:tr w:rsidR="005A2E7E" w:rsidRPr="00562E3A" w14:paraId="373C8A69" w14:textId="77777777" w:rsidTr="00FC4AC0">
        <w:trPr>
          <w:jc w:val="center"/>
        </w:trPr>
        <w:tc>
          <w:tcPr>
            <w:tcW w:w="1358" w:type="dxa"/>
            <w:vAlign w:val="center"/>
          </w:tcPr>
          <w:p w14:paraId="78A93756" w14:textId="77777777" w:rsidR="005A2E7E" w:rsidRPr="00562E3A" w:rsidRDefault="005A2E7E" w:rsidP="005A2E7E">
            <w:pPr>
              <w:pStyle w:val="23"/>
              <w:widowControl w:val="0"/>
              <w:spacing w:line="240" w:lineRule="auto"/>
              <w:ind w:firstLine="0"/>
              <w:jc w:val="center"/>
              <w:rPr>
                <w:rFonts w:ascii="Sylfaen" w:hAnsi="Sylfaen"/>
                <w:sz w:val="22"/>
                <w:szCs w:val="22"/>
              </w:rPr>
            </w:pPr>
            <w:r w:rsidRPr="00562E3A">
              <w:rPr>
                <w:rFonts w:ascii="Sylfaen" w:hAnsi="Sylfaen"/>
                <w:sz w:val="22"/>
                <w:szCs w:val="22"/>
              </w:rPr>
              <w:t>1</w:t>
            </w:r>
          </w:p>
        </w:tc>
        <w:tc>
          <w:tcPr>
            <w:tcW w:w="1275" w:type="dxa"/>
            <w:vAlign w:val="center"/>
          </w:tcPr>
          <w:p w14:paraId="0EBCC9B1" w14:textId="31FB3494" w:rsidR="005A2E7E" w:rsidRPr="00562E3A" w:rsidRDefault="005A2E7E" w:rsidP="005A2E7E">
            <w:pPr>
              <w:pStyle w:val="23"/>
              <w:widowControl w:val="0"/>
              <w:spacing w:line="240" w:lineRule="auto"/>
              <w:ind w:firstLine="0"/>
              <w:jc w:val="center"/>
              <w:rPr>
                <w:rFonts w:ascii="Sylfaen" w:hAnsi="Sylfaen"/>
                <w:sz w:val="22"/>
                <w:szCs w:val="22"/>
              </w:rPr>
            </w:pPr>
            <w:r w:rsidRPr="005D77FE">
              <w:rPr>
                <w:rFonts w:ascii="GHEA Grapalat" w:hAnsi="GHEA Grapalat"/>
              </w:rPr>
              <w:t>1</w:t>
            </w:r>
            <w:r>
              <w:rPr>
                <w:rFonts w:ascii="GHEA Grapalat" w:hAnsi="GHEA Grapalat"/>
              </w:rPr>
              <w:t>21 3</w:t>
            </w:r>
            <w:r w:rsidR="00435EA2">
              <w:rPr>
                <w:rFonts w:ascii="GHEA Grapalat" w:hAnsi="GHEA Grapalat"/>
                <w:lang w:val="en-US"/>
              </w:rPr>
              <w:t>22</w:t>
            </w:r>
            <w:r>
              <w:rPr>
                <w:rFonts w:ascii="GHEA Grapalat" w:hAnsi="GHEA Grapalat"/>
              </w:rPr>
              <w:t xml:space="preserve"> 137</w:t>
            </w:r>
          </w:p>
        </w:tc>
        <w:tc>
          <w:tcPr>
            <w:tcW w:w="6601" w:type="dxa"/>
            <w:vAlign w:val="center"/>
          </w:tcPr>
          <w:p w14:paraId="7B92510E" w14:textId="66C4BE41" w:rsidR="005A2E7E" w:rsidRPr="00562E3A" w:rsidRDefault="005A2E7E" w:rsidP="005A2E7E">
            <w:pPr>
              <w:pStyle w:val="23"/>
              <w:widowControl w:val="0"/>
              <w:spacing w:line="240" w:lineRule="auto"/>
              <w:ind w:firstLine="0"/>
              <w:rPr>
                <w:rFonts w:ascii="Sylfaen" w:hAnsi="Sylfaen"/>
                <w:sz w:val="22"/>
                <w:szCs w:val="22"/>
                <w:u w:val="single"/>
                <w:vertAlign w:val="subscript"/>
              </w:rPr>
            </w:pPr>
            <w:proofErr w:type="spellStart"/>
            <w:r>
              <w:rPr>
                <w:rFonts w:ascii="Sylfaen" w:hAnsi="Sylfaen"/>
                <w:sz w:val="22"/>
                <w:szCs w:val="22"/>
              </w:rPr>
              <w:t>С</w:t>
            </w:r>
            <w:r w:rsidRPr="00562E3A">
              <w:rPr>
                <w:rFonts w:ascii="Sylfaen" w:hAnsi="Sylfaen"/>
                <w:sz w:val="22"/>
                <w:szCs w:val="22"/>
              </w:rPr>
              <w:t>троителств</w:t>
            </w:r>
            <w:r>
              <w:rPr>
                <w:rFonts w:ascii="Sylfaen" w:hAnsi="Sylfaen"/>
                <w:sz w:val="22"/>
                <w:szCs w:val="22"/>
              </w:rPr>
              <w:t>о</w:t>
            </w:r>
            <w:proofErr w:type="spellEnd"/>
            <w:r w:rsidRPr="00562E3A">
              <w:rPr>
                <w:rFonts w:ascii="Sylfaen" w:hAnsi="Sylfaen"/>
                <w:sz w:val="22"/>
                <w:szCs w:val="22"/>
              </w:rPr>
              <w:t xml:space="preserve"> оросительной </w:t>
            </w:r>
            <w:proofErr w:type="spellStart"/>
            <w:r w:rsidRPr="00562E3A">
              <w:rPr>
                <w:rFonts w:ascii="Sylfaen" w:hAnsi="Sylfaen"/>
                <w:sz w:val="22"/>
                <w:szCs w:val="22"/>
              </w:rPr>
              <w:t>системи</w:t>
            </w:r>
            <w:proofErr w:type="spellEnd"/>
            <w:r w:rsidRPr="00562E3A">
              <w:rPr>
                <w:rFonts w:ascii="Sylfaen" w:hAnsi="Sylfaen"/>
                <w:sz w:val="22"/>
                <w:szCs w:val="22"/>
              </w:rPr>
              <w:t xml:space="preserve"> в поселке </w:t>
            </w:r>
            <w:r>
              <w:rPr>
                <w:rFonts w:ascii="Sylfaen" w:hAnsi="Sylfaen"/>
                <w:sz w:val="22"/>
                <w:szCs w:val="22"/>
              </w:rPr>
              <w:t>Грибоедов</w:t>
            </w:r>
            <w:r w:rsidRPr="00562E3A">
              <w:rPr>
                <w:rFonts w:ascii="Sylfaen" w:hAnsi="Sylfaen"/>
                <w:sz w:val="22"/>
                <w:szCs w:val="22"/>
              </w:rPr>
              <w:t xml:space="preserve"> общины Аракс Армавирской области РА</w:t>
            </w:r>
          </w:p>
        </w:tc>
      </w:tr>
    </w:tbl>
    <w:p w14:paraId="720B706B" w14:textId="77777777" w:rsidR="00096865" w:rsidRDefault="00816505" w:rsidP="00562E3A">
      <w:pPr>
        <w:pStyle w:val="23"/>
        <w:widowControl w:val="0"/>
        <w:spacing w:line="240" w:lineRule="auto"/>
        <w:ind w:firstLine="567"/>
        <w:rPr>
          <w:rFonts w:ascii="Sylfaen" w:hAnsi="Sylfaen"/>
          <w:sz w:val="22"/>
          <w:szCs w:val="22"/>
        </w:rPr>
      </w:pPr>
      <w:r w:rsidRPr="00562E3A">
        <w:rPr>
          <w:rFonts w:ascii="Sylfaen" w:hAnsi="Sylfaen"/>
          <w:sz w:val="22"/>
          <w:szCs w:val="22"/>
        </w:rPr>
        <w:t xml:space="preserve">Технические характеристики </w:t>
      </w:r>
      <w:r w:rsidR="00EE6232" w:rsidRPr="00562E3A">
        <w:rPr>
          <w:rFonts w:ascii="Sylfaen" w:hAnsi="Sylfaen"/>
          <w:sz w:val="22"/>
          <w:szCs w:val="22"/>
        </w:rPr>
        <w:t>работы</w:t>
      </w:r>
      <w:r w:rsidRPr="00562E3A">
        <w:rPr>
          <w:rFonts w:ascii="Sylfaen" w:hAnsi="Sylfaen"/>
          <w:sz w:val="22"/>
          <w:szCs w:val="22"/>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62E3A">
        <w:rPr>
          <w:rFonts w:ascii="Sylfaen" w:hAnsi="Sylfaen"/>
          <w:sz w:val="22"/>
          <w:szCs w:val="22"/>
        </w:rPr>
        <w:t xml:space="preserve">6 </w:t>
      </w:r>
      <w:r w:rsidRPr="00562E3A">
        <w:rPr>
          <w:rFonts w:ascii="Sylfaen" w:hAnsi="Sylfaen"/>
          <w:sz w:val="22"/>
          <w:szCs w:val="22"/>
        </w:rPr>
        <w:t>к настоящему Приглашению.</w:t>
      </w:r>
    </w:p>
    <w:p w14:paraId="162AFBA7" w14:textId="4DBDB36F" w:rsidR="00BE0BE0" w:rsidRPr="00027B02" w:rsidRDefault="00BE0BE0" w:rsidP="00BE0BE0">
      <w:pPr>
        <w:widowControl w:val="0"/>
        <w:ind w:firstLine="567"/>
        <w:rPr>
          <w:rFonts w:ascii="Sylfaen" w:hAnsi="Sylfaen" w:cs="Sylfaen"/>
          <w:i/>
          <w:sz w:val="18"/>
          <w:szCs w:val="18"/>
          <w:lang w:val="hy-AM"/>
        </w:rPr>
      </w:pPr>
      <w:r w:rsidRPr="00027B02">
        <w:rPr>
          <w:rFonts w:ascii="Sylfaen" w:hAnsi="Sylfaen" w:cs="Sylfaen"/>
          <w:i/>
          <w:sz w:val="18"/>
          <w:szCs w:val="18"/>
        </w:rPr>
        <w:t xml:space="preserve">Работы будут осуществляться в рамках программ субсидирования, предоставляемых Правительством Республики Армения, при этом доля общины составит </w:t>
      </w:r>
      <w:r>
        <w:rPr>
          <w:rFonts w:ascii="Sylfaen" w:hAnsi="Sylfaen" w:cs="Sylfaen"/>
          <w:i/>
          <w:sz w:val="18"/>
          <w:szCs w:val="18"/>
        </w:rPr>
        <w:t>3</w:t>
      </w:r>
      <w:r w:rsidRPr="00027B02">
        <w:rPr>
          <w:rFonts w:ascii="Sylfaen" w:hAnsi="Sylfaen" w:cs="Sylfaen"/>
          <w:i/>
          <w:sz w:val="18"/>
          <w:szCs w:val="18"/>
        </w:rPr>
        <w:t xml:space="preserve">5%, а доля государства — </w:t>
      </w:r>
      <w:r>
        <w:rPr>
          <w:rFonts w:ascii="Sylfaen" w:hAnsi="Sylfaen" w:cs="Sylfaen"/>
          <w:i/>
          <w:sz w:val="18"/>
          <w:szCs w:val="18"/>
        </w:rPr>
        <w:t>6</w:t>
      </w:r>
      <w:r w:rsidRPr="00027B02">
        <w:rPr>
          <w:rFonts w:ascii="Sylfaen" w:hAnsi="Sylfaen" w:cs="Sylfaen"/>
          <w:i/>
          <w:sz w:val="18"/>
          <w:szCs w:val="18"/>
        </w:rPr>
        <w:t>5%.Оплата работ первоначально производится в размере паевого взноса общины, затем после представления и утверждения документов, обосновывающих завершение оставшейся части работ, и получения финансовых средств финансирование осуществляется в размере паевого взноса государственного бюджета.</w:t>
      </w:r>
    </w:p>
    <w:p w14:paraId="1A2AC829" w14:textId="77777777" w:rsidR="00BE0BE0" w:rsidRPr="00843B4F" w:rsidRDefault="00BE0BE0" w:rsidP="00BE0BE0">
      <w:pPr>
        <w:widowControl w:val="0"/>
        <w:ind w:firstLine="567"/>
        <w:rPr>
          <w:rFonts w:ascii="Sylfaen" w:hAnsi="Sylfaen" w:cs="Sylfaen"/>
          <w:i/>
          <w:sz w:val="20"/>
          <w:szCs w:val="20"/>
          <w:lang w:val="hy-AM"/>
        </w:rPr>
      </w:pPr>
      <w:bookmarkStart w:id="1" w:name="_Hlk200440452"/>
      <w:r w:rsidRPr="00843B4F">
        <w:rPr>
          <w:rFonts w:ascii="Sylfaen" w:hAnsi="Sylfaen" w:cs="Sylfaen"/>
          <w:i/>
          <w:sz w:val="20"/>
          <w:szCs w:val="20"/>
        </w:rPr>
        <w:t>Уровень риска строительных площадок и лицензия, необходимая для выполнения работ</w:t>
      </w:r>
    </w:p>
    <w:tbl>
      <w:tblPr>
        <w:tblStyle w:val="aff2"/>
        <w:tblW w:w="10196" w:type="dxa"/>
        <w:tblInd w:w="-147" w:type="dxa"/>
        <w:tblLook w:val="04A0" w:firstRow="1" w:lastRow="0" w:firstColumn="1" w:lastColumn="0" w:noHBand="0" w:noVBand="1"/>
      </w:tblPr>
      <w:tblGrid>
        <w:gridCol w:w="7806"/>
        <w:gridCol w:w="2390"/>
      </w:tblGrid>
      <w:tr w:rsidR="00BE0BE0" w:rsidRPr="00100DFF" w14:paraId="0D448E58" w14:textId="77777777" w:rsidTr="00D01979">
        <w:trPr>
          <w:trHeight w:val="19"/>
        </w:trPr>
        <w:tc>
          <w:tcPr>
            <w:tcW w:w="7806" w:type="dxa"/>
            <w:tcBorders>
              <w:top w:val="single" w:sz="4" w:space="0" w:color="auto"/>
              <w:left w:val="single" w:sz="4" w:space="0" w:color="auto"/>
              <w:bottom w:val="single" w:sz="4" w:space="0" w:color="auto"/>
              <w:right w:val="single" w:sz="4" w:space="0" w:color="auto"/>
            </w:tcBorders>
            <w:vAlign w:val="center"/>
            <w:hideMark/>
          </w:tcPr>
          <w:bookmarkEnd w:id="1"/>
          <w:p w14:paraId="764D89A9" w14:textId="77777777" w:rsidR="00BE0BE0" w:rsidRPr="00100DFF" w:rsidRDefault="00BE0BE0" w:rsidP="00D01979">
            <w:pPr>
              <w:rPr>
                <w:rFonts w:ascii="GHEA Grapalat" w:hAnsi="GHEA Grapalat" w:cs="Sylfaen"/>
                <w:b/>
                <w:sz w:val="16"/>
                <w:szCs w:val="16"/>
                <w:lang w:val="hy-AM"/>
              </w:rPr>
            </w:pPr>
            <w:r w:rsidRPr="00843B4F">
              <w:rPr>
                <w:rFonts w:ascii="GHEA Grapalat" w:hAnsi="GHEA Grapalat" w:cs="Sylfaen"/>
                <w:b/>
                <w:sz w:val="16"/>
                <w:szCs w:val="16"/>
              </w:rPr>
              <w:t>Название работ</w:t>
            </w:r>
          </w:p>
        </w:tc>
        <w:tc>
          <w:tcPr>
            <w:tcW w:w="2390" w:type="dxa"/>
            <w:tcBorders>
              <w:top w:val="single" w:sz="4" w:space="0" w:color="auto"/>
              <w:left w:val="single" w:sz="4" w:space="0" w:color="auto"/>
              <w:bottom w:val="single" w:sz="4" w:space="0" w:color="auto"/>
              <w:right w:val="single" w:sz="4" w:space="0" w:color="auto"/>
            </w:tcBorders>
            <w:vAlign w:val="center"/>
            <w:hideMark/>
          </w:tcPr>
          <w:p w14:paraId="17A6FE26" w14:textId="77777777" w:rsidR="00BE0BE0" w:rsidRPr="00843B4F" w:rsidRDefault="00BE0BE0" w:rsidP="00D01979">
            <w:pPr>
              <w:rPr>
                <w:rFonts w:ascii="GHEA Grapalat" w:hAnsi="GHEA Grapalat" w:cs="Sylfaen"/>
                <w:b/>
                <w:sz w:val="16"/>
                <w:szCs w:val="16"/>
                <w:lang w:val="hy-AM"/>
              </w:rPr>
            </w:pPr>
            <w:r w:rsidRPr="00843B4F">
              <w:rPr>
                <w:rFonts w:ascii="GHEA Grapalat" w:hAnsi="GHEA Grapalat" w:cs="Sylfaen"/>
                <w:b/>
                <w:sz w:val="16"/>
                <w:szCs w:val="16"/>
              </w:rPr>
              <w:t>Уровень риска</w:t>
            </w:r>
          </w:p>
          <w:p w14:paraId="7C70C50D" w14:textId="77777777" w:rsidR="00BE0BE0" w:rsidRPr="00100DFF" w:rsidRDefault="00BE0BE0" w:rsidP="00D01979">
            <w:pPr>
              <w:rPr>
                <w:rFonts w:ascii="GHEA Grapalat" w:hAnsi="GHEA Grapalat" w:cs="Sylfaen"/>
                <w:b/>
                <w:sz w:val="16"/>
                <w:szCs w:val="16"/>
                <w:lang w:val="hy-AM"/>
              </w:rPr>
            </w:pPr>
          </w:p>
        </w:tc>
      </w:tr>
      <w:tr w:rsidR="00BE0BE0" w:rsidRPr="00100DFF" w14:paraId="1EE85732" w14:textId="77777777" w:rsidTr="00D01979">
        <w:trPr>
          <w:trHeight w:val="761"/>
        </w:trPr>
        <w:tc>
          <w:tcPr>
            <w:tcW w:w="7806" w:type="dxa"/>
            <w:tcBorders>
              <w:top w:val="single" w:sz="4" w:space="0" w:color="auto"/>
              <w:left w:val="single" w:sz="4" w:space="0" w:color="auto"/>
              <w:bottom w:val="single" w:sz="4" w:space="0" w:color="auto"/>
              <w:right w:val="single" w:sz="4" w:space="0" w:color="auto"/>
            </w:tcBorders>
            <w:vAlign w:val="center"/>
            <w:hideMark/>
          </w:tcPr>
          <w:p w14:paraId="1A157AF2" w14:textId="016D8671" w:rsidR="00BE0BE0" w:rsidRPr="00B5058E" w:rsidRDefault="00BE0BE0" w:rsidP="00D01979">
            <w:pPr>
              <w:pStyle w:val="23"/>
              <w:spacing w:line="240" w:lineRule="auto"/>
              <w:ind w:firstLine="0"/>
              <w:rPr>
                <w:rFonts w:ascii="GHEA Grapalat" w:hAnsi="GHEA Grapalat" w:cs="Sylfaen"/>
                <w:b/>
                <w:iCs/>
                <w:sz w:val="18"/>
                <w:szCs w:val="18"/>
                <w:lang w:val="hy-AM"/>
              </w:rPr>
            </w:pPr>
            <w:proofErr w:type="spellStart"/>
            <w:r>
              <w:rPr>
                <w:rFonts w:ascii="Sylfaen" w:hAnsi="Sylfaen"/>
                <w:sz w:val="22"/>
                <w:szCs w:val="22"/>
              </w:rPr>
              <w:t>С</w:t>
            </w:r>
            <w:r w:rsidRPr="00562E3A">
              <w:rPr>
                <w:rFonts w:ascii="Sylfaen" w:hAnsi="Sylfaen"/>
                <w:sz w:val="22"/>
                <w:szCs w:val="22"/>
              </w:rPr>
              <w:t>троителств</w:t>
            </w:r>
            <w:r>
              <w:rPr>
                <w:rFonts w:ascii="Sylfaen" w:hAnsi="Sylfaen"/>
                <w:sz w:val="22"/>
                <w:szCs w:val="22"/>
              </w:rPr>
              <w:t>о</w:t>
            </w:r>
            <w:proofErr w:type="spellEnd"/>
            <w:r w:rsidRPr="00562E3A">
              <w:rPr>
                <w:rFonts w:ascii="Sylfaen" w:hAnsi="Sylfaen"/>
                <w:sz w:val="22"/>
                <w:szCs w:val="22"/>
              </w:rPr>
              <w:t xml:space="preserve"> оросительной </w:t>
            </w:r>
            <w:proofErr w:type="spellStart"/>
            <w:r w:rsidRPr="00562E3A">
              <w:rPr>
                <w:rFonts w:ascii="Sylfaen" w:hAnsi="Sylfaen"/>
                <w:sz w:val="22"/>
                <w:szCs w:val="22"/>
              </w:rPr>
              <w:t>системи</w:t>
            </w:r>
            <w:proofErr w:type="spellEnd"/>
            <w:r w:rsidRPr="00562E3A">
              <w:rPr>
                <w:rFonts w:ascii="Sylfaen" w:hAnsi="Sylfaen"/>
                <w:sz w:val="22"/>
                <w:szCs w:val="22"/>
              </w:rPr>
              <w:t xml:space="preserve"> в поселке </w:t>
            </w:r>
            <w:r w:rsidR="005A2E7E">
              <w:rPr>
                <w:rFonts w:ascii="Sylfaen" w:hAnsi="Sylfaen"/>
                <w:sz w:val="22"/>
                <w:szCs w:val="22"/>
              </w:rPr>
              <w:t>Грибоедов</w:t>
            </w:r>
            <w:r w:rsidRPr="00562E3A">
              <w:rPr>
                <w:rFonts w:ascii="Sylfaen" w:hAnsi="Sylfaen"/>
                <w:sz w:val="22"/>
                <w:szCs w:val="22"/>
              </w:rPr>
              <w:t xml:space="preserve"> общины Аракс Армавирской области РА</w:t>
            </w:r>
          </w:p>
        </w:tc>
        <w:tc>
          <w:tcPr>
            <w:tcW w:w="2390" w:type="dxa"/>
            <w:tcBorders>
              <w:top w:val="single" w:sz="4" w:space="0" w:color="auto"/>
              <w:left w:val="single" w:sz="4" w:space="0" w:color="auto"/>
              <w:bottom w:val="single" w:sz="4" w:space="0" w:color="auto"/>
              <w:right w:val="single" w:sz="4" w:space="0" w:color="auto"/>
            </w:tcBorders>
            <w:vAlign w:val="center"/>
            <w:hideMark/>
          </w:tcPr>
          <w:p w14:paraId="451A5980" w14:textId="77777777" w:rsidR="00BE0BE0" w:rsidRPr="00843B4F" w:rsidRDefault="00BE0BE0" w:rsidP="00D01979">
            <w:pPr>
              <w:rPr>
                <w:rFonts w:ascii="GHEA Grapalat" w:hAnsi="GHEA Grapalat" w:cs="Sylfaen"/>
                <w:b/>
                <w:sz w:val="16"/>
                <w:szCs w:val="16"/>
              </w:rPr>
            </w:pPr>
            <w:r>
              <w:rPr>
                <w:rFonts w:ascii="GHEA Grapalat" w:hAnsi="GHEA Grapalat" w:cs="Sylfaen"/>
                <w:b/>
                <w:sz w:val="16"/>
                <w:szCs w:val="16"/>
              </w:rPr>
              <w:t>3</w:t>
            </w:r>
          </w:p>
        </w:tc>
      </w:tr>
    </w:tbl>
    <w:p w14:paraId="5265EEE2" w14:textId="77777777" w:rsidR="00BE0BE0" w:rsidRPr="00843B4F" w:rsidRDefault="00BE0BE0" w:rsidP="00BE0BE0">
      <w:pPr>
        <w:rPr>
          <w:rFonts w:ascii="GHEA Grapalat" w:hAnsi="GHEA Grapalat" w:cs="Sylfaen"/>
          <w:i/>
          <w:iCs/>
          <w:sz w:val="18"/>
          <w:szCs w:val="18"/>
          <w:lang w:val="hy-AM"/>
        </w:rPr>
      </w:pPr>
      <w:r w:rsidRPr="00843B4F">
        <w:rPr>
          <w:rFonts w:ascii="GHEA Grapalat" w:hAnsi="GHEA Grapalat" w:cs="Sylfaen"/>
          <w:i/>
          <w:iCs/>
          <w:sz w:val="18"/>
          <w:szCs w:val="18"/>
        </w:rPr>
        <w:t>На протяжении всего периода выполнения строительных работ подрядная организация должна иметь пакет документов, указанных в Приложении № 1 к Постановлению Правительства РА от 30 ноября 2023 года № 2106-Н «Об утверждении Порядка лицензирования и квалификации в сфере градостроительства», согласно следующей таблице.</w:t>
      </w:r>
    </w:p>
    <w:tbl>
      <w:tblPr>
        <w:tblStyle w:val="aff2"/>
        <w:tblW w:w="10361" w:type="dxa"/>
        <w:tblInd w:w="-147" w:type="dxa"/>
        <w:tblLook w:val="04A0" w:firstRow="1" w:lastRow="0" w:firstColumn="1" w:lastColumn="0" w:noHBand="0" w:noVBand="1"/>
      </w:tblPr>
      <w:tblGrid>
        <w:gridCol w:w="5184"/>
        <w:gridCol w:w="5177"/>
      </w:tblGrid>
      <w:tr w:rsidR="00BE0BE0" w:rsidRPr="00100DFF" w14:paraId="38718778" w14:textId="77777777" w:rsidTr="00D01979">
        <w:trPr>
          <w:trHeight w:val="221"/>
        </w:trPr>
        <w:tc>
          <w:tcPr>
            <w:tcW w:w="5184" w:type="dxa"/>
            <w:tcBorders>
              <w:top w:val="single" w:sz="4" w:space="0" w:color="auto"/>
              <w:left w:val="single" w:sz="4" w:space="0" w:color="auto"/>
              <w:bottom w:val="single" w:sz="4" w:space="0" w:color="auto"/>
              <w:right w:val="single" w:sz="4" w:space="0" w:color="auto"/>
            </w:tcBorders>
            <w:hideMark/>
          </w:tcPr>
          <w:p w14:paraId="2B8A2626" w14:textId="77777777" w:rsidR="00BE0BE0" w:rsidRPr="00100DFF" w:rsidRDefault="00BE0BE0" w:rsidP="00D01979">
            <w:pPr>
              <w:rPr>
                <w:rFonts w:ascii="GHEA Grapalat" w:hAnsi="GHEA Grapalat" w:cs="Sylfaen"/>
                <w:sz w:val="18"/>
                <w:szCs w:val="18"/>
                <w:lang w:val="hy-AM"/>
              </w:rPr>
            </w:pPr>
            <w:r w:rsidRPr="00843B4F">
              <w:rPr>
                <w:rFonts w:ascii="GHEA Grapalat" w:hAnsi="GHEA Grapalat" w:cs="Sylfaen"/>
                <w:sz w:val="18"/>
                <w:szCs w:val="18"/>
              </w:rPr>
              <w:t>Вид деятельности, подлежащий лицензированию</w:t>
            </w:r>
          </w:p>
        </w:tc>
        <w:tc>
          <w:tcPr>
            <w:tcW w:w="5177" w:type="dxa"/>
            <w:tcBorders>
              <w:top w:val="single" w:sz="4" w:space="0" w:color="auto"/>
              <w:left w:val="single" w:sz="4" w:space="0" w:color="auto"/>
              <w:bottom w:val="single" w:sz="4" w:space="0" w:color="auto"/>
              <w:right w:val="single" w:sz="4" w:space="0" w:color="auto"/>
            </w:tcBorders>
            <w:hideMark/>
          </w:tcPr>
          <w:p w14:paraId="6DE655AC" w14:textId="77777777" w:rsidR="00BE0BE0" w:rsidRPr="00100DFF" w:rsidRDefault="00BE0BE0" w:rsidP="00D01979">
            <w:pPr>
              <w:rPr>
                <w:rFonts w:ascii="GHEA Grapalat" w:hAnsi="GHEA Grapalat" w:cs="Sylfaen"/>
                <w:sz w:val="18"/>
                <w:szCs w:val="18"/>
                <w:lang w:val="hy-AM"/>
              </w:rPr>
            </w:pPr>
            <w:r w:rsidRPr="00B5058E">
              <w:rPr>
                <w:rFonts w:ascii="GHEA Grapalat" w:hAnsi="GHEA Grapalat" w:cs="Sylfaen"/>
                <w:sz w:val="18"/>
                <w:szCs w:val="18"/>
              </w:rPr>
              <w:t>реализация строительства</w:t>
            </w:r>
          </w:p>
        </w:tc>
      </w:tr>
      <w:tr w:rsidR="00BE0BE0" w:rsidRPr="00100DFF" w14:paraId="158EB4BE" w14:textId="77777777" w:rsidTr="00D01979">
        <w:trPr>
          <w:trHeight w:val="396"/>
        </w:trPr>
        <w:tc>
          <w:tcPr>
            <w:tcW w:w="5184" w:type="dxa"/>
            <w:tcBorders>
              <w:top w:val="single" w:sz="4" w:space="0" w:color="auto"/>
              <w:left w:val="single" w:sz="4" w:space="0" w:color="auto"/>
              <w:bottom w:val="single" w:sz="4" w:space="0" w:color="auto"/>
              <w:right w:val="single" w:sz="4" w:space="0" w:color="auto"/>
            </w:tcBorders>
            <w:hideMark/>
          </w:tcPr>
          <w:p w14:paraId="7666D44B" w14:textId="77777777" w:rsidR="00BE0BE0" w:rsidRPr="00100DFF" w:rsidRDefault="00BE0BE0" w:rsidP="00D01979">
            <w:pPr>
              <w:rPr>
                <w:rFonts w:ascii="GHEA Grapalat" w:hAnsi="GHEA Grapalat" w:cs="Sylfaen"/>
                <w:sz w:val="18"/>
                <w:szCs w:val="18"/>
                <w:lang w:val="hy-AM"/>
              </w:rPr>
            </w:pPr>
            <w:r w:rsidRPr="00843B4F">
              <w:rPr>
                <w:rFonts w:ascii="GHEA Grapalat" w:hAnsi="GHEA Grapalat" w:cs="Sylfaen"/>
                <w:sz w:val="18"/>
                <w:szCs w:val="18"/>
              </w:rPr>
              <w:t>Класс лицензии и тип сертификации</w:t>
            </w:r>
          </w:p>
        </w:tc>
        <w:tc>
          <w:tcPr>
            <w:tcW w:w="5177" w:type="dxa"/>
            <w:tcBorders>
              <w:top w:val="single" w:sz="4" w:space="0" w:color="auto"/>
              <w:left w:val="single" w:sz="4" w:space="0" w:color="auto"/>
              <w:bottom w:val="single" w:sz="4" w:space="0" w:color="auto"/>
              <w:right w:val="single" w:sz="4" w:space="0" w:color="auto"/>
            </w:tcBorders>
          </w:tcPr>
          <w:p w14:paraId="61EB28F2" w14:textId="77777777" w:rsidR="00BE0BE0" w:rsidRPr="00100DFF" w:rsidRDefault="00BE0BE0" w:rsidP="00D01979">
            <w:pPr>
              <w:rPr>
                <w:rFonts w:ascii="GHEA Grapalat" w:hAnsi="GHEA Grapalat" w:cs="Sylfaen"/>
                <w:sz w:val="18"/>
                <w:szCs w:val="18"/>
                <w:lang w:val="hy-AM"/>
              </w:rPr>
            </w:pPr>
            <w:r w:rsidRPr="00B5058E">
              <w:rPr>
                <w:rFonts w:ascii="GHEA Grapalat" w:hAnsi="GHEA Grapalat" w:cs="Sylfaen"/>
                <w:sz w:val="18"/>
                <w:szCs w:val="18"/>
              </w:rPr>
              <w:t>1-й или 2-й</w:t>
            </w:r>
          </w:p>
        </w:tc>
      </w:tr>
      <w:tr w:rsidR="00BE0BE0" w:rsidRPr="00100DFF" w14:paraId="7126E8EC" w14:textId="77777777" w:rsidTr="00D01979">
        <w:trPr>
          <w:trHeight w:val="221"/>
        </w:trPr>
        <w:tc>
          <w:tcPr>
            <w:tcW w:w="5184" w:type="dxa"/>
            <w:tcBorders>
              <w:top w:val="single" w:sz="4" w:space="0" w:color="auto"/>
              <w:left w:val="single" w:sz="4" w:space="0" w:color="auto"/>
              <w:bottom w:val="single" w:sz="4" w:space="0" w:color="auto"/>
              <w:right w:val="single" w:sz="4" w:space="0" w:color="auto"/>
            </w:tcBorders>
            <w:hideMark/>
          </w:tcPr>
          <w:p w14:paraId="1EB894EC" w14:textId="77777777" w:rsidR="00BE0BE0" w:rsidRPr="00100DFF" w:rsidRDefault="00BE0BE0" w:rsidP="00D01979">
            <w:pPr>
              <w:rPr>
                <w:rFonts w:ascii="GHEA Grapalat" w:hAnsi="GHEA Grapalat" w:cs="Sylfaen"/>
                <w:sz w:val="18"/>
                <w:szCs w:val="18"/>
                <w:lang w:val="hy-AM"/>
              </w:rPr>
            </w:pPr>
            <w:r w:rsidRPr="00843B4F">
              <w:rPr>
                <w:rFonts w:ascii="GHEA Grapalat" w:hAnsi="GHEA Grapalat" w:cs="Sylfaen"/>
                <w:sz w:val="18"/>
                <w:szCs w:val="18"/>
              </w:rPr>
              <w:t>Лицензионный код</w:t>
            </w:r>
          </w:p>
        </w:tc>
        <w:tc>
          <w:tcPr>
            <w:tcW w:w="5177" w:type="dxa"/>
            <w:tcBorders>
              <w:top w:val="single" w:sz="4" w:space="0" w:color="auto"/>
              <w:left w:val="single" w:sz="4" w:space="0" w:color="auto"/>
              <w:bottom w:val="single" w:sz="4" w:space="0" w:color="auto"/>
              <w:right w:val="single" w:sz="4" w:space="0" w:color="auto"/>
            </w:tcBorders>
            <w:hideMark/>
          </w:tcPr>
          <w:p w14:paraId="2A35E88B" w14:textId="77777777" w:rsidR="00BE0BE0" w:rsidRPr="00100DFF" w:rsidRDefault="00BE0BE0" w:rsidP="00D01979">
            <w:pPr>
              <w:rPr>
                <w:rFonts w:ascii="GHEA Grapalat" w:hAnsi="GHEA Grapalat" w:cs="Sylfaen"/>
                <w:sz w:val="18"/>
                <w:szCs w:val="18"/>
                <w:lang w:val="hy-AM"/>
              </w:rPr>
            </w:pPr>
            <w:r w:rsidRPr="00100DFF">
              <w:rPr>
                <w:rFonts w:ascii="GHEA Grapalat" w:hAnsi="GHEA Grapalat" w:cs="Sylfaen"/>
                <w:sz w:val="18"/>
                <w:szCs w:val="18"/>
                <w:lang w:val="hy-AM"/>
              </w:rPr>
              <w:t>03</w:t>
            </w:r>
          </w:p>
        </w:tc>
      </w:tr>
      <w:tr w:rsidR="00BE0BE0" w:rsidRPr="003D01BD" w14:paraId="7FD2B79E" w14:textId="77777777" w:rsidTr="00D01979">
        <w:trPr>
          <w:trHeight w:val="708"/>
        </w:trPr>
        <w:tc>
          <w:tcPr>
            <w:tcW w:w="5184" w:type="dxa"/>
            <w:tcBorders>
              <w:top w:val="single" w:sz="4" w:space="0" w:color="auto"/>
              <w:left w:val="single" w:sz="4" w:space="0" w:color="auto"/>
              <w:bottom w:val="single" w:sz="4" w:space="0" w:color="auto"/>
              <w:right w:val="single" w:sz="4" w:space="0" w:color="auto"/>
            </w:tcBorders>
            <w:hideMark/>
          </w:tcPr>
          <w:p w14:paraId="7CC28A0F" w14:textId="77777777" w:rsidR="00BE0BE0" w:rsidRPr="00B5058E" w:rsidRDefault="00BE0BE0" w:rsidP="00D01979">
            <w:pPr>
              <w:rPr>
                <w:rFonts w:ascii="GHEA Grapalat" w:hAnsi="GHEA Grapalat" w:cs="Sylfaen"/>
                <w:sz w:val="18"/>
                <w:szCs w:val="18"/>
                <w:lang w:val="hy-AM"/>
              </w:rPr>
            </w:pPr>
            <w:r w:rsidRPr="00B5058E">
              <w:rPr>
                <w:rFonts w:ascii="GHEA Grapalat" w:hAnsi="GHEA Grapalat" w:cs="Sylfaen"/>
                <w:sz w:val="18"/>
                <w:szCs w:val="18"/>
              </w:rPr>
              <w:t>Тип вкладыша, являющегося неотъемлемой частью лицензии</w:t>
            </w:r>
          </w:p>
          <w:p w14:paraId="4E376A0B" w14:textId="77777777" w:rsidR="00BE0BE0" w:rsidRPr="00100DFF" w:rsidRDefault="00BE0BE0" w:rsidP="00D01979">
            <w:pPr>
              <w:rPr>
                <w:rFonts w:ascii="GHEA Grapalat" w:hAnsi="GHEA Grapalat" w:cs="Sylfaen"/>
                <w:sz w:val="18"/>
                <w:szCs w:val="18"/>
                <w:lang w:val="hy-AM"/>
              </w:rPr>
            </w:pPr>
          </w:p>
        </w:tc>
        <w:tc>
          <w:tcPr>
            <w:tcW w:w="5177" w:type="dxa"/>
            <w:tcBorders>
              <w:top w:val="single" w:sz="4" w:space="0" w:color="auto"/>
              <w:left w:val="single" w:sz="4" w:space="0" w:color="auto"/>
              <w:bottom w:val="single" w:sz="4" w:space="0" w:color="auto"/>
              <w:right w:val="single" w:sz="4" w:space="0" w:color="auto"/>
            </w:tcBorders>
            <w:hideMark/>
          </w:tcPr>
          <w:p w14:paraId="4CFF33A2" w14:textId="77777777" w:rsidR="00BE0BE0" w:rsidRPr="00BE0BE0" w:rsidRDefault="00BE0BE0" w:rsidP="00BE0BE0">
            <w:pPr>
              <w:rPr>
                <w:rFonts w:ascii="GHEA Grapalat" w:hAnsi="GHEA Grapalat" w:cs="Sylfaen"/>
                <w:sz w:val="18"/>
                <w:szCs w:val="18"/>
                <w:lang w:val="hy-AM"/>
              </w:rPr>
            </w:pPr>
            <w:r w:rsidRPr="00BE0BE0">
              <w:rPr>
                <w:rFonts w:ascii="GHEA Grapalat" w:hAnsi="GHEA Grapalat" w:cs="Sylfaen"/>
                <w:sz w:val="18"/>
                <w:szCs w:val="18"/>
              </w:rPr>
              <w:t>гидротехнические сооружения (гидравлические системы, гидроэнергетические сооружения)</w:t>
            </w:r>
          </w:p>
          <w:p w14:paraId="3EEC06EE" w14:textId="2D2A5B59" w:rsidR="00BE0BE0" w:rsidRPr="00100DFF" w:rsidRDefault="00BE0BE0" w:rsidP="00D01979">
            <w:pPr>
              <w:rPr>
                <w:rFonts w:ascii="GHEA Grapalat" w:hAnsi="GHEA Grapalat" w:cs="Sylfaen"/>
                <w:sz w:val="18"/>
                <w:szCs w:val="18"/>
                <w:lang w:val="hy-AM"/>
              </w:rPr>
            </w:pPr>
          </w:p>
        </w:tc>
      </w:tr>
      <w:tr w:rsidR="00BE0BE0" w:rsidRPr="00100DFF" w14:paraId="6C3AFD5E" w14:textId="77777777" w:rsidTr="00D01979">
        <w:trPr>
          <w:trHeight w:val="221"/>
        </w:trPr>
        <w:tc>
          <w:tcPr>
            <w:tcW w:w="5184" w:type="dxa"/>
            <w:tcBorders>
              <w:top w:val="single" w:sz="4" w:space="0" w:color="auto"/>
              <w:left w:val="single" w:sz="4" w:space="0" w:color="auto"/>
              <w:bottom w:val="single" w:sz="4" w:space="0" w:color="auto"/>
              <w:right w:val="single" w:sz="4" w:space="0" w:color="auto"/>
            </w:tcBorders>
            <w:hideMark/>
          </w:tcPr>
          <w:p w14:paraId="51DB1C76" w14:textId="77777777" w:rsidR="00BE0BE0" w:rsidRPr="00100DFF" w:rsidRDefault="00BE0BE0" w:rsidP="00D01979">
            <w:pPr>
              <w:rPr>
                <w:rFonts w:ascii="GHEA Grapalat" w:hAnsi="GHEA Grapalat" w:cs="Sylfaen"/>
                <w:sz w:val="18"/>
                <w:szCs w:val="18"/>
                <w:lang w:val="hy-AM"/>
              </w:rPr>
            </w:pPr>
            <w:r w:rsidRPr="00B5058E">
              <w:rPr>
                <w:rFonts w:ascii="GHEA Grapalat" w:hAnsi="GHEA Grapalat" w:cs="Sylfaen"/>
                <w:sz w:val="18"/>
                <w:szCs w:val="18"/>
              </w:rPr>
              <w:t>Для вкладки</w:t>
            </w:r>
          </w:p>
        </w:tc>
        <w:tc>
          <w:tcPr>
            <w:tcW w:w="5177" w:type="dxa"/>
            <w:tcBorders>
              <w:top w:val="single" w:sz="4" w:space="0" w:color="auto"/>
              <w:left w:val="single" w:sz="4" w:space="0" w:color="auto"/>
              <w:bottom w:val="single" w:sz="4" w:space="0" w:color="auto"/>
              <w:right w:val="single" w:sz="4" w:space="0" w:color="auto"/>
            </w:tcBorders>
            <w:hideMark/>
          </w:tcPr>
          <w:p w14:paraId="5DDFC2A4" w14:textId="0A7745CE" w:rsidR="00BE0BE0" w:rsidRPr="00BE0BE0" w:rsidRDefault="00BE0BE0" w:rsidP="00D01979">
            <w:pPr>
              <w:rPr>
                <w:rFonts w:ascii="GHEA Grapalat" w:hAnsi="GHEA Grapalat" w:cs="Sylfaen"/>
                <w:sz w:val="18"/>
                <w:szCs w:val="18"/>
              </w:rPr>
            </w:pPr>
            <w:r w:rsidRPr="00100DFF">
              <w:rPr>
                <w:rFonts w:ascii="GHEA Grapalat" w:hAnsi="GHEA Grapalat" w:cs="Sylfaen"/>
                <w:sz w:val="18"/>
                <w:szCs w:val="18"/>
                <w:lang w:val="hy-AM"/>
              </w:rPr>
              <w:t>0</w:t>
            </w:r>
            <w:r>
              <w:rPr>
                <w:rFonts w:ascii="GHEA Grapalat" w:hAnsi="GHEA Grapalat" w:cs="Sylfaen"/>
                <w:sz w:val="18"/>
                <w:szCs w:val="18"/>
              </w:rPr>
              <w:t>7</w:t>
            </w:r>
          </w:p>
        </w:tc>
      </w:tr>
    </w:tbl>
    <w:p w14:paraId="3A3B7602" w14:textId="77777777" w:rsidR="00BE0BE0" w:rsidRPr="00BE0BE0" w:rsidRDefault="00BE0BE0" w:rsidP="00562E3A">
      <w:pPr>
        <w:pStyle w:val="23"/>
        <w:widowControl w:val="0"/>
        <w:spacing w:line="240" w:lineRule="auto"/>
        <w:ind w:firstLine="567"/>
        <w:rPr>
          <w:rFonts w:ascii="Sylfaen" w:hAnsi="Sylfaen"/>
          <w:sz w:val="22"/>
          <w:szCs w:val="22"/>
          <w:lang w:val="hy-AM"/>
        </w:rPr>
      </w:pPr>
    </w:p>
    <w:p w14:paraId="4AE91961" w14:textId="77777777" w:rsidR="00096865" w:rsidRPr="00562E3A" w:rsidRDefault="00096865" w:rsidP="00562E3A">
      <w:pPr>
        <w:widowControl w:val="0"/>
        <w:ind w:firstLine="567"/>
        <w:jc w:val="center"/>
        <w:rPr>
          <w:rFonts w:ascii="Sylfaen" w:hAnsi="Sylfaen" w:cs="Sylfaen"/>
          <w:i/>
          <w:sz w:val="22"/>
          <w:szCs w:val="22"/>
        </w:rPr>
      </w:pPr>
    </w:p>
    <w:p w14:paraId="6B7F7B72" w14:textId="77777777" w:rsidR="00DE5B97" w:rsidRPr="00562E3A" w:rsidRDefault="00693101" w:rsidP="00562E3A">
      <w:pPr>
        <w:widowControl w:val="0"/>
        <w:jc w:val="center"/>
        <w:rPr>
          <w:rFonts w:ascii="Sylfaen" w:hAnsi="Sylfaen"/>
          <w:b/>
          <w:sz w:val="22"/>
          <w:szCs w:val="22"/>
        </w:rPr>
      </w:pPr>
      <w:r w:rsidRPr="00562E3A">
        <w:rPr>
          <w:rFonts w:ascii="Sylfaen" w:hAnsi="Sylfaen"/>
          <w:b/>
          <w:sz w:val="22"/>
          <w:szCs w:val="22"/>
        </w:rPr>
        <w:t>2.</w:t>
      </w:r>
      <w:r w:rsidR="002B32D6" w:rsidRPr="00562E3A">
        <w:rPr>
          <w:rFonts w:ascii="Sylfaen" w:hAnsi="Sylfaen"/>
          <w:b/>
          <w:sz w:val="22"/>
          <w:szCs w:val="22"/>
        </w:rPr>
        <w:t xml:space="preserve"> ТРЕБОВАНИЯ К ПРАВУ УЧАСТНИКА НА УЧАСТИЕ, </w:t>
      </w:r>
      <w:r w:rsidRPr="00562E3A">
        <w:rPr>
          <w:rFonts w:ascii="Sylfaen" w:hAnsi="Sylfaen"/>
          <w:b/>
          <w:sz w:val="22"/>
          <w:szCs w:val="22"/>
        </w:rPr>
        <w:br/>
      </w:r>
      <w:r w:rsidR="007F58FE" w:rsidRPr="00562E3A">
        <w:rPr>
          <w:rFonts w:ascii="Sylfaen" w:hAnsi="Sylfaen"/>
          <w:b/>
          <w:sz w:val="22"/>
          <w:szCs w:val="22"/>
        </w:rPr>
        <w:t>ПОРЯДОК ИХ ОЦЕНКИ, УСЛОВИЯ ПРЕДСТАВЛЕНИЯ ОБЕСПЕЧЕНИЯ КВАЛИФИКАЦИИ В СЛУЧАЕ ПРИЗНАНИЯ ОТОБРАННЫМ  УЧАСТНИКОМ</w:t>
      </w:r>
    </w:p>
    <w:p w14:paraId="14AFC31F" w14:textId="77777777" w:rsidR="00753E6E" w:rsidRPr="00562E3A" w:rsidRDefault="00096865" w:rsidP="00562E3A">
      <w:pPr>
        <w:widowControl w:val="0"/>
        <w:jc w:val="center"/>
        <w:rPr>
          <w:rFonts w:ascii="Sylfaen" w:hAnsi="Sylfaen" w:cs="Arial Armenian"/>
          <w:sz w:val="22"/>
          <w:szCs w:val="22"/>
        </w:rPr>
      </w:pPr>
      <w:r w:rsidRPr="00562E3A">
        <w:rPr>
          <w:rFonts w:ascii="Sylfaen" w:hAnsi="Sylfaen"/>
          <w:sz w:val="22"/>
          <w:szCs w:val="22"/>
        </w:rPr>
        <w:t>2.1</w:t>
      </w:r>
      <w:r w:rsidR="008E6E51" w:rsidRPr="00562E3A">
        <w:rPr>
          <w:rFonts w:ascii="Sylfaen" w:hAnsi="Sylfaen"/>
          <w:sz w:val="22"/>
          <w:szCs w:val="22"/>
        </w:rPr>
        <w:t>.</w:t>
      </w:r>
      <w:r w:rsidR="00693101" w:rsidRPr="00562E3A">
        <w:rPr>
          <w:rFonts w:ascii="Sylfaen" w:hAnsi="Sylfaen"/>
          <w:sz w:val="22"/>
          <w:szCs w:val="22"/>
        </w:rPr>
        <w:tab/>
      </w:r>
      <w:r w:rsidRPr="00562E3A">
        <w:rPr>
          <w:rFonts w:ascii="Sylfaen" w:hAnsi="Sylfaen"/>
          <w:sz w:val="22"/>
          <w:szCs w:val="22"/>
        </w:rPr>
        <w:t>В настоящей процедуре не имеют права участвовать лица:</w:t>
      </w:r>
    </w:p>
    <w:p w14:paraId="35DD35BC" w14:textId="77777777" w:rsidR="00753E6E" w:rsidRPr="00562E3A" w:rsidRDefault="00753E6E" w:rsidP="00562E3A">
      <w:pPr>
        <w:widowControl w:val="0"/>
        <w:tabs>
          <w:tab w:val="left" w:pos="1134"/>
        </w:tabs>
        <w:ind w:firstLine="567"/>
        <w:jc w:val="both"/>
        <w:rPr>
          <w:rFonts w:ascii="Sylfaen" w:hAnsi="Sylfaen"/>
          <w:sz w:val="22"/>
          <w:szCs w:val="22"/>
        </w:rPr>
      </w:pPr>
      <w:r w:rsidRPr="00562E3A">
        <w:rPr>
          <w:rFonts w:ascii="Sylfaen" w:hAnsi="Sylfaen"/>
          <w:sz w:val="22"/>
          <w:szCs w:val="22"/>
        </w:rPr>
        <w:t>1)</w:t>
      </w:r>
      <w:r w:rsidR="00693101" w:rsidRPr="00562E3A">
        <w:rPr>
          <w:rFonts w:ascii="Sylfaen" w:hAnsi="Sylfaen"/>
          <w:sz w:val="22"/>
          <w:szCs w:val="22"/>
        </w:rPr>
        <w:tab/>
      </w:r>
      <w:r w:rsidRPr="00562E3A">
        <w:rPr>
          <w:rFonts w:ascii="Sylfaen" w:hAnsi="Sylfaen"/>
          <w:sz w:val="22"/>
          <w:szCs w:val="22"/>
        </w:rPr>
        <w:t xml:space="preserve">которые на день подачи заявки в судебном порядке признаны банкротом; </w:t>
      </w:r>
    </w:p>
    <w:p w14:paraId="02632CFD" w14:textId="77777777" w:rsidR="00753E6E" w:rsidRPr="00562E3A" w:rsidRDefault="00753E6E" w:rsidP="00562E3A">
      <w:pPr>
        <w:widowControl w:val="0"/>
        <w:tabs>
          <w:tab w:val="left" w:pos="1134"/>
        </w:tabs>
        <w:ind w:firstLine="567"/>
        <w:jc w:val="both"/>
        <w:rPr>
          <w:rFonts w:ascii="Sylfaen" w:hAnsi="Sylfaen"/>
          <w:sz w:val="22"/>
          <w:szCs w:val="22"/>
        </w:rPr>
      </w:pPr>
      <w:r w:rsidRPr="00562E3A">
        <w:rPr>
          <w:rFonts w:ascii="Sylfaen" w:hAnsi="Sylfaen"/>
          <w:sz w:val="22"/>
          <w:szCs w:val="22"/>
        </w:rPr>
        <w:t>3)</w:t>
      </w:r>
      <w:r w:rsidR="00E1385B" w:rsidRPr="00562E3A">
        <w:rPr>
          <w:rFonts w:ascii="Sylfaen" w:hAnsi="Sylfaen"/>
          <w:sz w:val="22"/>
          <w:szCs w:val="22"/>
        </w:rPr>
        <w:tab/>
      </w:r>
      <w:r w:rsidRPr="00562E3A">
        <w:rPr>
          <w:rFonts w:ascii="Sylfaen" w:hAnsi="Sylfaen"/>
          <w:sz w:val="22"/>
          <w:szCs w:val="22"/>
        </w:rPr>
        <w:t xml:space="preserve">которые или представитель исполнительного органа которых в течение </w:t>
      </w:r>
      <w:r w:rsidR="001357D3" w:rsidRPr="00562E3A">
        <w:rPr>
          <w:rFonts w:ascii="Sylfaen" w:hAnsi="Sylfaen"/>
          <w:sz w:val="22"/>
          <w:szCs w:val="22"/>
        </w:rPr>
        <w:t xml:space="preserve">пяти </w:t>
      </w:r>
      <w:r w:rsidRPr="00562E3A">
        <w:rPr>
          <w:rFonts w:ascii="Sylfaen" w:hAnsi="Sylfaen"/>
          <w:sz w:val="22"/>
          <w:szCs w:val="22"/>
        </w:rPr>
        <w:t>лет, предшествующих дню подачи заявки, были осуждены за</w:t>
      </w:r>
      <w:r w:rsidR="003240F7" w:rsidRPr="00562E3A">
        <w:rPr>
          <w:rFonts w:ascii="Sylfaen" w:hAnsi="Sylfaen" w:cs="Courier New"/>
          <w:sz w:val="22"/>
          <w:szCs w:val="22"/>
          <w:lang w:val="en-US"/>
        </w:rPr>
        <w:t> </w:t>
      </w:r>
      <w:r w:rsidRPr="00562E3A">
        <w:rPr>
          <w:rFonts w:ascii="Sylfaen" w:hAnsi="Sylfaen"/>
          <w:sz w:val="22"/>
          <w:szCs w:val="22"/>
        </w:rPr>
        <w:t xml:space="preserve">финансирование терроризма, эксплуатацию детей или преступление, включающее </w:t>
      </w:r>
      <w:proofErr w:type="spellStart"/>
      <w:r w:rsidRPr="00562E3A">
        <w:rPr>
          <w:rFonts w:ascii="Sylfaen" w:hAnsi="Sylfaen"/>
          <w:sz w:val="22"/>
          <w:szCs w:val="22"/>
        </w:rPr>
        <w:t>трафикинг</w:t>
      </w:r>
      <w:proofErr w:type="spellEnd"/>
      <w:r w:rsidRPr="00562E3A">
        <w:rPr>
          <w:rFonts w:ascii="Sylfaen" w:hAnsi="Sylfaen"/>
          <w:sz w:val="22"/>
          <w:szCs w:val="22"/>
        </w:rPr>
        <w:t xml:space="preserve"> людей, создание преступного сообщества или участие в</w:t>
      </w:r>
      <w:r w:rsidR="003240F7" w:rsidRPr="00562E3A">
        <w:rPr>
          <w:rFonts w:ascii="Sylfaen" w:hAnsi="Sylfaen" w:cs="Courier New"/>
          <w:sz w:val="22"/>
          <w:szCs w:val="22"/>
          <w:lang w:val="en-US"/>
        </w:rPr>
        <w:t> </w:t>
      </w:r>
      <w:r w:rsidRPr="00562E3A">
        <w:rPr>
          <w:rFonts w:ascii="Sylfaen" w:hAnsi="Sylfaen"/>
          <w:sz w:val="22"/>
          <w:szCs w:val="22"/>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562E3A">
        <w:rPr>
          <w:rFonts w:ascii="Sylfaen" w:hAnsi="Sylfaen"/>
          <w:sz w:val="22"/>
          <w:szCs w:val="22"/>
        </w:rPr>
        <w:t>погашена или отменена</w:t>
      </w:r>
      <w:r w:rsidR="003240F7" w:rsidRPr="00562E3A">
        <w:rPr>
          <w:rFonts w:ascii="Sylfaen" w:hAnsi="Sylfaen"/>
          <w:sz w:val="22"/>
          <w:szCs w:val="22"/>
        </w:rPr>
        <w:t>;</w:t>
      </w:r>
    </w:p>
    <w:p w14:paraId="31C1A886" w14:textId="77777777" w:rsidR="00585E01" w:rsidRPr="00562E3A" w:rsidRDefault="00753E6E" w:rsidP="00562E3A">
      <w:pPr>
        <w:widowControl w:val="0"/>
        <w:tabs>
          <w:tab w:val="left" w:pos="1134"/>
        </w:tabs>
        <w:ind w:firstLine="567"/>
        <w:jc w:val="both"/>
        <w:rPr>
          <w:rFonts w:ascii="Sylfaen" w:hAnsi="Sylfaen"/>
          <w:sz w:val="22"/>
          <w:szCs w:val="22"/>
        </w:rPr>
      </w:pPr>
      <w:r w:rsidRPr="00562E3A">
        <w:rPr>
          <w:rFonts w:ascii="Sylfaen" w:hAnsi="Sylfaen"/>
          <w:sz w:val="22"/>
          <w:szCs w:val="22"/>
        </w:rPr>
        <w:lastRenderedPageBreak/>
        <w:t>4)</w:t>
      </w:r>
      <w:r w:rsidR="00E1385B" w:rsidRPr="00562E3A">
        <w:rPr>
          <w:rFonts w:ascii="Sylfaen" w:hAnsi="Sylfaen"/>
          <w:sz w:val="22"/>
          <w:szCs w:val="22"/>
        </w:rPr>
        <w:tab/>
      </w:r>
      <w:r w:rsidR="00585E01" w:rsidRPr="00562E3A">
        <w:rPr>
          <w:rFonts w:ascii="Sylfaen" w:hAnsi="Sylfaen"/>
          <w:sz w:val="22"/>
          <w:szCs w:val="22"/>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sidRPr="00562E3A">
        <w:rPr>
          <w:rFonts w:ascii="Sylfaen" w:hAnsi="Sylfaen"/>
          <w:sz w:val="22"/>
          <w:szCs w:val="22"/>
        </w:rPr>
        <w:t>необжалуемым</w:t>
      </w:r>
      <w:proofErr w:type="spellEnd"/>
      <w:r w:rsidR="00585E01" w:rsidRPr="00562E3A">
        <w:rPr>
          <w:rFonts w:ascii="Sylfaen" w:hAnsi="Sylfaen"/>
          <w:sz w:val="22"/>
          <w:szCs w:val="22"/>
        </w:rPr>
        <w:t>, а в случае обжалования оставлен без изменений;</w:t>
      </w:r>
    </w:p>
    <w:p w14:paraId="6D6AE283" w14:textId="77777777" w:rsidR="00753E6E" w:rsidRPr="00562E3A" w:rsidRDefault="00753E6E" w:rsidP="00562E3A">
      <w:pPr>
        <w:widowControl w:val="0"/>
        <w:tabs>
          <w:tab w:val="left" w:pos="1134"/>
        </w:tabs>
        <w:ind w:firstLine="567"/>
        <w:jc w:val="both"/>
        <w:rPr>
          <w:rFonts w:ascii="Sylfaen" w:hAnsi="Sylfaen"/>
          <w:sz w:val="22"/>
          <w:szCs w:val="22"/>
        </w:rPr>
      </w:pPr>
      <w:r w:rsidRPr="00562E3A">
        <w:rPr>
          <w:rFonts w:ascii="Sylfaen" w:hAnsi="Sylfaen"/>
          <w:sz w:val="22"/>
          <w:szCs w:val="22"/>
        </w:rPr>
        <w:t>5)</w:t>
      </w:r>
      <w:r w:rsidR="00E1385B" w:rsidRPr="00562E3A">
        <w:rPr>
          <w:rFonts w:ascii="Sylfaen" w:hAnsi="Sylfaen"/>
          <w:sz w:val="22"/>
          <w:szCs w:val="22"/>
        </w:rPr>
        <w:tab/>
      </w:r>
      <w:r w:rsidRPr="00562E3A">
        <w:rPr>
          <w:rFonts w:ascii="Sylfaen" w:hAnsi="Sylfaen"/>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62E3A">
        <w:rPr>
          <w:rFonts w:ascii="Sylfaen" w:hAnsi="Sylfaen" w:cs="Courier New"/>
          <w:sz w:val="22"/>
          <w:szCs w:val="22"/>
          <w:lang w:val="en-US"/>
        </w:rPr>
        <w:t> </w:t>
      </w:r>
      <w:r w:rsidRPr="00562E3A">
        <w:rPr>
          <w:rFonts w:ascii="Sylfaen" w:hAnsi="Sylfaen"/>
          <w:sz w:val="22"/>
          <w:szCs w:val="22"/>
        </w:rPr>
        <w:t xml:space="preserve">закупках; </w:t>
      </w:r>
    </w:p>
    <w:p w14:paraId="3880B786" w14:textId="77777777" w:rsidR="00753E6E" w:rsidRPr="00562E3A" w:rsidRDefault="00753E6E" w:rsidP="00562E3A">
      <w:pPr>
        <w:widowControl w:val="0"/>
        <w:tabs>
          <w:tab w:val="left" w:pos="1134"/>
        </w:tabs>
        <w:ind w:firstLine="567"/>
        <w:jc w:val="both"/>
        <w:rPr>
          <w:rFonts w:ascii="Sylfaen" w:hAnsi="Sylfaen"/>
          <w:sz w:val="22"/>
          <w:szCs w:val="22"/>
        </w:rPr>
      </w:pPr>
      <w:r w:rsidRPr="00562E3A">
        <w:rPr>
          <w:rFonts w:ascii="Sylfaen" w:hAnsi="Sylfaen"/>
          <w:sz w:val="22"/>
          <w:szCs w:val="22"/>
        </w:rPr>
        <w:t>6)</w:t>
      </w:r>
      <w:r w:rsidR="00E1385B" w:rsidRPr="00562E3A">
        <w:rPr>
          <w:rFonts w:ascii="Sylfaen" w:hAnsi="Sylfaen"/>
          <w:sz w:val="22"/>
          <w:szCs w:val="22"/>
        </w:rPr>
        <w:tab/>
      </w:r>
      <w:r w:rsidRPr="00562E3A">
        <w:rPr>
          <w:rFonts w:ascii="Sylfaen" w:hAnsi="Sylfaen"/>
          <w:sz w:val="22"/>
          <w:szCs w:val="22"/>
        </w:rPr>
        <w:t>которые по состоянию на день подачи заявки включены в список участников, не имеющих права на участие в процессе закупок.</w:t>
      </w:r>
    </w:p>
    <w:p w14:paraId="3D0D53F1" w14:textId="77777777" w:rsidR="00953DB0" w:rsidRPr="00562E3A" w:rsidRDefault="00953DB0" w:rsidP="00562E3A">
      <w:pPr>
        <w:widowControl w:val="0"/>
        <w:tabs>
          <w:tab w:val="left" w:pos="1134"/>
        </w:tabs>
        <w:ind w:firstLine="567"/>
        <w:jc w:val="both"/>
        <w:rPr>
          <w:rFonts w:ascii="Sylfaen" w:hAnsi="Sylfaen"/>
          <w:sz w:val="22"/>
          <w:szCs w:val="22"/>
        </w:rPr>
      </w:pPr>
      <w:r w:rsidRPr="00562E3A">
        <w:rPr>
          <w:rFonts w:ascii="Sylfaen" w:hAnsi="Sylfaen"/>
          <w:sz w:val="22"/>
          <w:szCs w:val="22"/>
          <w:lang w:val="hy-AM"/>
        </w:rPr>
        <w:t>7</w:t>
      </w:r>
      <w:r w:rsidRPr="00562E3A">
        <w:rPr>
          <w:rFonts w:ascii="Sylfaen" w:hAnsi="Sylfaen"/>
          <w:sz w:val="22"/>
          <w:szCs w:val="22"/>
        </w:rPr>
        <w:t>) которые на основании абзаца «е» подпункта 2 пункта 1 постановления Правительства РА N</w:t>
      </w:r>
      <w:r w:rsidRPr="00562E3A">
        <w:rPr>
          <w:rFonts w:ascii="Sylfaen" w:hAnsi="Sylfaen"/>
          <w:sz w:val="22"/>
          <w:szCs w:val="22"/>
          <w:lang w:val="hy-AM"/>
        </w:rPr>
        <w:t>817-</w:t>
      </w:r>
      <w:r w:rsidRPr="00562E3A">
        <w:rPr>
          <w:rFonts w:ascii="Sylfaen" w:hAnsi="Sylfaen"/>
          <w:sz w:val="22"/>
          <w:szCs w:val="22"/>
        </w:rPr>
        <w:t xml:space="preserve">А от </w:t>
      </w:r>
      <w:r w:rsidRPr="00562E3A">
        <w:rPr>
          <w:rFonts w:ascii="Sylfaen" w:hAnsi="Sylfaen"/>
          <w:sz w:val="22"/>
          <w:szCs w:val="22"/>
          <w:lang w:val="hy-AM"/>
        </w:rPr>
        <w:t>20.06.2025</w:t>
      </w:r>
      <w:r w:rsidRPr="00562E3A">
        <w:rPr>
          <w:rFonts w:ascii="Sylfaen" w:hAnsi="Sylfaen"/>
          <w:sz w:val="22"/>
          <w:szCs w:val="22"/>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35A0A3C" w14:textId="77777777" w:rsidR="00990561" w:rsidRPr="00562E3A" w:rsidRDefault="00990561" w:rsidP="00562E3A">
      <w:pPr>
        <w:widowControl w:val="0"/>
        <w:tabs>
          <w:tab w:val="left" w:pos="1134"/>
        </w:tabs>
        <w:ind w:firstLine="567"/>
        <w:jc w:val="both"/>
        <w:rPr>
          <w:rFonts w:ascii="Sylfaen" w:hAnsi="Sylfaen"/>
          <w:sz w:val="22"/>
          <w:szCs w:val="22"/>
        </w:rPr>
      </w:pPr>
      <w:r w:rsidRPr="00562E3A">
        <w:rPr>
          <w:rFonts w:ascii="Sylfaen" w:hAnsi="Sylfaen"/>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04776C9" w14:textId="77777777" w:rsidR="005F5608" w:rsidRPr="00562E3A" w:rsidRDefault="005F5608" w:rsidP="00562E3A">
      <w:pPr>
        <w:widowControl w:val="0"/>
        <w:tabs>
          <w:tab w:val="left" w:pos="1134"/>
        </w:tabs>
        <w:ind w:firstLine="567"/>
        <w:contextualSpacing/>
        <w:rPr>
          <w:rFonts w:ascii="Sylfaen" w:hAnsi="Sylfaen"/>
          <w:sz w:val="22"/>
          <w:szCs w:val="22"/>
        </w:rPr>
      </w:pPr>
      <w:r w:rsidRPr="00562E3A">
        <w:rPr>
          <w:rFonts w:ascii="Sylfaen" w:hAnsi="Sylfaen"/>
          <w:sz w:val="22"/>
          <w:szCs w:val="22"/>
        </w:rPr>
        <w:t>Участник включается в список участников, не имеющих права на участие в процессе закупок (далее также список), если:</w:t>
      </w:r>
    </w:p>
    <w:p w14:paraId="00A4F8CE" w14:textId="77777777" w:rsidR="005F5608" w:rsidRPr="00562E3A" w:rsidRDefault="005F5608" w:rsidP="00562E3A">
      <w:pPr>
        <w:pStyle w:val="aff3"/>
        <w:widowControl w:val="0"/>
        <w:numPr>
          <w:ilvl w:val="0"/>
          <w:numId w:val="34"/>
        </w:numPr>
        <w:tabs>
          <w:tab w:val="left" w:pos="1134"/>
        </w:tabs>
        <w:ind w:left="426"/>
        <w:contextualSpacing/>
        <w:jc w:val="both"/>
        <w:rPr>
          <w:rFonts w:ascii="Sylfaen" w:hAnsi="Sylfaen"/>
          <w:sz w:val="22"/>
          <w:szCs w:val="22"/>
        </w:rPr>
      </w:pPr>
      <w:r w:rsidRPr="00562E3A">
        <w:rPr>
          <w:rFonts w:ascii="Sylfaen" w:hAnsi="Sylfaen"/>
          <w:sz w:val="22"/>
          <w:szCs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53E9AD02" w14:textId="77777777" w:rsidR="005F5608" w:rsidRPr="00562E3A" w:rsidRDefault="005F5608" w:rsidP="00562E3A">
      <w:pPr>
        <w:pStyle w:val="aff3"/>
        <w:widowControl w:val="0"/>
        <w:numPr>
          <w:ilvl w:val="0"/>
          <w:numId w:val="34"/>
        </w:numPr>
        <w:tabs>
          <w:tab w:val="left" w:pos="1134"/>
        </w:tabs>
        <w:ind w:left="426" w:hanging="284"/>
        <w:contextualSpacing/>
        <w:jc w:val="both"/>
        <w:rPr>
          <w:rFonts w:ascii="Sylfaen" w:hAnsi="Sylfaen"/>
          <w:sz w:val="22"/>
          <w:szCs w:val="22"/>
        </w:rPr>
      </w:pPr>
      <w:r w:rsidRPr="00562E3A">
        <w:rPr>
          <w:rFonts w:ascii="Sylfaen" w:hAnsi="Sylfaen"/>
          <w:sz w:val="22"/>
          <w:szCs w:val="22"/>
        </w:rPr>
        <w:t>в качестве отобранного участника отказался или лишился  права заключения договора.</w:t>
      </w:r>
    </w:p>
    <w:p w14:paraId="5E9F4536" w14:textId="77777777" w:rsidR="00753E6E" w:rsidRPr="00562E3A" w:rsidRDefault="00753E6E"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2.2.</w:t>
      </w:r>
      <w:r w:rsidR="00E1385B" w:rsidRPr="00562E3A">
        <w:rPr>
          <w:rFonts w:ascii="Sylfaen" w:hAnsi="Sylfaen"/>
          <w:sz w:val="22"/>
          <w:szCs w:val="22"/>
        </w:rPr>
        <w:tab/>
      </w:r>
      <w:r w:rsidRPr="00562E3A">
        <w:rPr>
          <w:rFonts w:ascii="Sylfaen" w:hAnsi="Sylfaen"/>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62E3A">
        <w:rPr>
          <w:rFonts w:ascii="Sylfaen" w:hAnsi="Sylfaen"/>
          <w:sz w:val="22"/>
          <w:szCs w:val="22"/>
        </w:rPr>
        <w:t>1</w:t>
      </w:r>
      <w:r w:rsidRPr="00562E3A">
        <w:rPr>
          <w:rFonts w:ascii="Sylfaen" w:hAnsi="Sylfaen"/>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F2F22AD" w14:textId="77777777" w:rsidR="00A06CFE" w:rsidRPr="00562E3A" w:rsidRDefault="00BA3554" w:rsidP="00562E3A">
      <w:pPr>
        <w:widowControl w:val="0"/>
        <w:tabs>
          <w:tab w:val="left" w:pos="1134"/>
        </w:tabs>
        <w:ind w:firstLine="567"/>
        <w:rPr>
          <w:rFonts w:ascii="Sylfaen" w:hAnsi="Sylfaen"/>
          <w:sz w:val="22"/>
          <w:szCs w:val="22"/>
        </w:rPr>
      </w:pPr>
      <w:r w:rsidRPr="00562E3A">
        <w:rPr>
          <w:rFonts w:ascii="Sylfaen" w:hAnsi="Sylfaen"/>
          <w:sz w:val="22"/>
          <w:szCs w:val="22"/>
        </w:rPr>
        <w:t>2.3</w:t>
      </w:r>
      <w:r w:rsidR="003240F7" w:rsidRPr="00562E3A">
        <w:rPr>
          <w:rFonts w:ascii="Sylfaen" w:hAnsi="Sylfaen"/>
          <w:sz w:val="22"/>
          <w:szCs w:val="22"/>
        </w:rPr>
        <w:t>.</w:t>
      </w:r>
      <w:r w:rsidR="00E1385B" w:rsidRPr="00562E3A">
        <w:rPr>
          <w:rFonts w:ascii="Sylfaen" w:hAnsi="Sylfaen"/>
          <w:sz w:val="22"/>
          <w:szCs w:val="22"/>
        </w:rPr>
        <w:tab/>
      </w:r>
      <w:r w:rsidR="00666F28" w:rsidRPr="00562E3A">
        <w:rPr>
          <w:rFonts w:ascii="Sylfaen" w:hAnsi="Sylfaen"/>
          <w:sz w:val="22"/>
          <w:szCs w:val="22"/>
        </w:rPr>
        <w:t>Включение участника в списки, предусмотренные пунктом 6 части 1 статьи 6 Закона, а также подпунктом 2 пункта 2 постановления Правительства РА N</w:t>
      </w:r>
      <w:r w:rsidR="00666F28" w:rsidRPr="00562E3A">
        <w:rPr>
          <w:rFonts w:ascii="Sylfaen" w:hAnsi="Sylfaen"/>
          <w:sz w:val="22"/>
          <w:szCs w:val="22"/>
          <w:lang w:val="hy-AM"/>
        </w:rPr>
        <w:t>817-</w:t>
      </w:r>
      <w:r w:rsidR="00666F28" w:rsidRPr="00562E3A">
        <w:rPr>
          <w:rFonts w:ascii="Sylfaen" w:hAnsi="Sylfaen"/>
          <w:sz w:val="22"/>
          <w:szCs w:val="22"/>
        </w:rPr>
        <w:t xml:space="preserve">А от </w:t>
      </w:r>
      <w:r w:rsidR="00666F28" w:rsidRPr="00562E3A">
        <w:rPr>
          <w:rFonts w:ascii="Sylfaen" w:hAnsi="Sylfaen"/>
          <w:sz w:val="22"/>
          <w:szCs w:val="22"/>
          <w:lang w:val="hy-AM"/>
        </w:rPr>
        <w:t>20.06.2025</w:t>
      </w:r>
      <w:r w:rsidR="00666F28" w:rsidRPr="00562E3A">
        <w:rPr>
          <w:rFonts w:ascii="Sylfaen" w:hAnsi="Sylfaen"/>
          <w:sz w:val="22"/>
          <w:szCs w:val="22"/>
        </w:rPr>
        <w:t>г, в период его нахождения автоматически приводит к ограничению права аффилированных с ним лиц на участие в процессе закупок</w:t>
      </w:r>
      <w:r w:rsidR="00A06CFE" w:rsidRPr="00562E3A">
        <w:rPr>
          <w:rFonts w:ascii="Sylfaen" w:hAnsi="Sylfaen"/>
          <w:sz w:val="22"/>
          <w:szCs w:val="22"/>
        </w:rPr>
        <w:t>.</w:t>
      </w:r>
    </w:p>
    <w:p w14:paraId="6E521C90" w14:textId="77777777" w:rsidR="00BA3554" w:rsidRPr="00562E3A" w:rsidRDefault="00BA3554" w:rsidP="00562E3A">
      <w:pPr>
        <w:widowControl w:val="0"/>
        <w:tabs>
          <w:tab w:val="left" w:pos="1134"/>
        </w:tabs>
        <w:ind w:firstLine="567"/>
        <w:jc w:val="both"/>
        <w:rPr>
          <w:rFonts w:ascii="Sylfaen" w:hAnsi="Sylfaen"/>
          <w:sz w:val="22"/>
          <w:szCs w:val="22"/>
        </w:rPr>
      </w:pPr>
      <w:r w:rsidRPr="00562E3A">
        <w:rPr>
          <w:rFonts w:ascii="Sylfaen" w:hAnsi="Sylfaen"/>
          <w:sz w:val="22"/>
          <w:szCs w:val="22"/>
        </w:rPr>
        <w:t>Запрещается одновременное участие в настоящей процедуре</w:t>
      </w:r>
      <w:r w:rsidR="00F4264D" w:rsidRPr="00562E3A">
        <w:rPr>
          <w:rFonts w:ascii="Sylfaen" w:hAnsi="Sylfaen"/>
          <w:sz w:val="22"/>
          <w:szCs w:val="22"/>
        </w:rPr>
        <w:t xml:space="preserve"> (</w:t>
      </w:r>
      <w:r w:rsidR="00DA4643" w:rsidRPr="00562E3A">
        <w:rPr>
          <w:rFonts w:ascii="Sylfaen" w:hAnsi="Sylfaen"/>
          <w:sz w:val="22"/>
          <w:szCs w:val="22"/>
        </w:rPr>
        <w:t>на о</w:t>
      </w:r>
      <w:r w:rsidR="00EE7758" w:rsidRPr="00562E3A">
        <w:rPr>
          <w:rFonts w:ascii="Sylfaen" w:hAnsi="Sylfaen"/>
          <w:sz w:val="22"/>
          <w:szCs w:val="22"/>
        </w:rPr>
        <w:t>дин и тот же</w:t>
      </w:r>
      <w:r w:rsidR="00DA4643" w:rsidRPr="00562E3A">
        <w:rPr>
          <w:rFonts w:ascii="Sylfaen" w:hAnsi="Sylfaen"/>
          <w:sz w:val="22"/>
          <w:szCs w:val="22"/>
        </w:rPr>
        <w:t xml:space="preserve"> лот</w:t>
      </w:r>
      <w:r w:rsidR="00F4264D" w:rsidRPr="00562E3A">
        <w:rPr>
          <w:rFonts w:ascii="Sylfaen" w:hAnsi="Sylfaen"/>
          <w:sz w:val="22"/>
          <w:szCs w:val="22"/>
        </w:rPr>
        <w:t>)</w:t>
      </w:r>
      <w:r w:rsidRPr="00562E3A">
        <w:rPr>
          <w:rFonts w:ascii="Sylfaen" w:hAnsi="Sylfaen"/>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F1EB8B8" w14:textId="77777777" w:rsidR="00D5674E" w:rsidRPr="00562E3A" w:rsidRDefault="009F18D0" w:rsidP="00562E3A">
      <w:pPr>
        <w:pStyle w:val="af4"/>
        <w:widowControl w:val="0"/>
        <w:tabs>
          <w:tab w:val="left" w:pos="1134"/>
        </w:tabs>
        <w:spacing w:before="0" w:beforeAutospacing="0" w:after="0" w:afterAutospacing="0"/>
        <w:ind w:firstLine="567"/>
        <w:jc w:val="both"/>
        <w:rPr>
          <w:rFonts w:ascii="Sylfaen" w:hAnsi="Sylfaen"/>
          <w:sz w:val="22"/>
          <w:szCs w:val="22"/>
        </w:rPr>
      </w:pPr>
      <w:r w:rsidRPr="00562E3A">
        <w:rPr>
          <w:rFonts w:ascii="Sylfaen" w:hAnsi="Sylfaen"/>
          <w:sz w:val="22"/>
          <w:szCs w:val="22"/>
        </w:rPr>
        <w:t>По смыслу пункта 119 Порядка:</w:t>
      </w:r>
    </w:p>
    <w:p w14:paraId="38A16727"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sz w:val="22"/>
          <w:szCs w:val="22"/>
        </w:rPr>
        <w:t>1)</w:t>
      </w:r>
      <w:r w:rsidR="00E1385B" w:rsidRPr="00562E3A">
        <w:rPr>
          <w:rFonts w:ascii="Sylfaen" w:hAnsi="Sylfaen"/>
          <w:sz w:val="22"/>
          <w:szCs w:val="22"/>
        </w:rPr>
        <w:tab/>
      </w:r>
      <w:r w:rsidRPr="00562E3A">
        <w:rPr>
          <w:rFonts w:ascii="Sylfaen" w:hAnsi="Sylfaen"/>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62E3A">
        <w:rPr>
          <w:rFonts w:ascii="Sylfaen" w:hAnsi="Sylfaen"/>
          <w:color w:val="000000"/>
          <w:sz w:val="22"/>
          <w:szCs w:val="22"/>
        </w:rPr>
        <w:t xml:space="preserve"> </w:t>
      </w:r>
    </w:p>
    <w:p w14:paraId="22FF03C2"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2)</w:t>
      </w:r>
      <w:r w:rsidR="00E1385B" w:rsidRPr="00562E3A">
        <w:rPr>
          <w:rFonts w:ascii="Sylfaen" w:hAnsi="Sylfaen"/>
          <w:color w:val="000000"/>
          <w:sz w:val="22"/>
          <w:szCs w:val="22"/>
        </w:rPr>
        <w:tab/>
      </w:r>
      <w:r w:rsidRPr="00562E3A">
        <w:rPr>
          <w:rFonts w:ascii="Sylfaen" w:hAnsi="Sylfaen"/>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C3FF2FC"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а.</w:t>
      </w:r>
      <w:r w:rsidR="00E1385B" w:rsidRPr="00562E3A">
        <w:rPr>
          <w:rFonts w:ascii="Sylfaen" w:hAnsi="Sylfaen"/>
          <w:color w:val="000000"/>
          <w:sz w:val="22"/>
          <w:szCs w:val="22"/>
        </w:rPr>
        <w:tab/>
      </w:r>
      <w:r w:rsidRPr="00562E3A">
        <w:rPr>
          <w:rFonts w:ascii="Sylfaen" w:hAnsi="Sylfaen"/>
          <w:color w:val="000000"/>
          <w:sz w:val="22"/>
          <w:szCs w:val="22"/>
        </w:rPr>
        <w:t xml:space="preserve">участником, распоряжающимся более чем десятью процентами акций данного </w:t>
      </w:r>
      <w:r w:rsidRPr="00562E3A">
        <w:rPr>
          <w:rFonts w:ascii="Sylfaen" w:hAnsi="Sylfaen"/>
          <w:color w:val="000000"/>
          <w:sz w:val="22"/>
          <w:szCs w:val="22"/>
        </w:rPr>
        <w:lastRenderedPageBreak/>
        <w:t>юридического лица;</w:t>
      </w:r>
    </w:p>
    <w:p w14:paraId="2C59684B"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б.</w:t>
      </w:r>
      <w:r w:rsidR="00E1385B" w:rsidRPr="00562E3A">
        <w:rPr>
          <w:rFonts w:ascii="Sylfaen" w:hAnsi="Sylfaen"/>
          <w:color w:val="000000"/>
          <w:sz w:val="22"/>
          <w:szCs w:val="22"/>
        </w:rPr>
        <w:tab/>
      </w:r>
      <w:r w:rsidRPr="00562E3A">
        <w:rPr>
          <w:rFonts w:ascii="Sylfaen" w:hAnsi="Sylfaen"/>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7D02C84E"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в.</w:t>
      </w:r>
      <w:r w:rsidR="00E1385B" w:rsidRPr="00562E3A">
        <w:rPr>
          <w:rFonts w:ascii="Sylfaen" w:hAnsi="Sylfaen"/>
          <w:color w:val="000000"/>
          <w:sz w:val="22"/>
          <w:szCs w:val="22"/>
        </w:rPr>
        <w:tab/>
      </w:r>
      <w:r w:rsidRPr="00562E3A">
        <w:rPr>
          <w:rFonts w:ascii="Sylfaen" w:hAnsi="Sylfaen"/>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ECB47FA"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г.</w:t>
      </w:r>
      <w:r w:rsidR="00E1385B" w:rsidRPr="00562E3A">
        <w:rPr>
          <w:rFonts w:ascii="Sylfaen" w:hAnsi="Sylfaen"/>
          <w:color w:val="000000"/>
          <w:sz w:val="22"/>
          <w:szCs w:val="22"/>
        </w:rPr>
        <w:tab/>
      </w:r>
      <w:r w:rsidRPr="00562E3A">
        <w:rPr>
          <w:rFonts w:ascii="Sylfaen" w:hAnsi="Sylfaen"/>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795348A"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sz w:val="22"/>
          <w:szCs w:val="22"/>
        </w:rPr>
        <w:t>3)</w:t>
      </w:r>
      <w:r w:rsidR="00E1385B" w:rsidRPr="00562E3A">
        <w:rPr>
          <w:rFonts w:ascii="Sylfaen" w:hAnsi="Sylfaen"/>
          <w:sz w:val="22"/>
          <w:szCs w:val="22"/>
        </w:rPr>
        <w:tab/>
      </w:r>
      <w:r w:rsidRPr="00562E3A">
        <w:rPr>
          <w:rFonts w:ascii="Sylfaen" w:hAnsi="Sylfaen"/>
          <w:sz w:val="22"/>
          <w:szCs w:val="22"/>
        </w:rPr>
        <w:t>участники, не имеющие статуса физического лица, считаются взаимосвязанными, если:</w:t>
      </w:r>
    </w:p>
    <w:p w14:paraId="020D4936"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а.</w:t>
      </w:r>
      <w:r w:rsidR="00E1385B" w:rsidRPr="00562E3A">
        <w:rPr>
          <w:rFonts w:ascii="Sylfaen" w:hAnsi="Sylfaen"/>
          <w:color w:val="000000"/>
          <w:sz w:val="22"/>
          <w:szCs w:val="22"/>
        </w:rPr>
        <w:tab/>
      </w:r>
      <w:r w:rsidRPr="00562E3A">
        <w:rPr>
          <w:rFonts w:ascii="Sylfaen" w:hAnsi="Sylfaen"/>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62E3A">
        <w:rPr>
          <w:rFonts w:ascii="Sylfaen" w:hAnsi="Sylfaen" w:cs="Courier New"/>
          <w:color w:val="000000"/>
          <w:sz w:val="22"/>
          <w:szCs w:val="22"/>
          <w:lang w:val="en-US"/>
        </w:rPr>
        <w:t> </w:t>
      </w:r>
      <w:r w:rsidRPr="00562E3A">
        <w:rPr>
          <w:rFonts w:ascii="Sylfaen" w:hAnsi="Sylfaen"/>
          <w:color w:val="000000"/>
          <w:sz w:val="22"/>
          <w:szCs w:val="22"/>
        </w:rPr>
        <w:t>лица;</w:t>
      </w:r>
    </w:p>
    <w:p w14:paraId="52BE3D23"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б.</w:t>
      </w:r>
      <w:r w:rsidR="00E1385B" w:rsidRPr="00562E3A">
        <w:rPr>
          <w:rFonts w:ascii="Sylfaen" w:hAnsi="Sylfaen"/>
          <w:color w:val="000000"/>
          <w:sz w:val="22"/>
          <w:szCs w:val="22"/>
        </w:rPr>
        <w:tab/>
      </w:r>
      <w:r w:rsidRPr="00562E3A">
        <w:rPr>
          <w:rFonts w:ascii="Sylfaen" w:hAnsi="Sylfaen"/>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73C3B1C"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sz w:val="22"/>
          <w:szCs w:val="22"/>
        </w:rPr>
      </w:pPr>
      <w:r w:rsidRPr="00562E3A">
        <w:rPr>
          <w:rFonts w:ascii="Sylfaen" w:hAnsi="Sylfaen"/>
          <w:color w:val="000000"/>
          <w:sz w:val="22"/>
          <w:szCs w:val="22"/>
        </w:rPr>
        <w:t>в.</w:t>
      </w:r>
      <w:r w:rsidR="00E1385B" w:rsidRPr="00562E3A">
        <w:rPr>
          <w:rFonts w:ascii="Sylfaen" w:hAnsi="Sylfaen"/>
          <w:color w:val="000000"/>
          <w:sz w:val="22"/>
          <w:szCs w:val="22"/>
        </w:rPr>
        <w:tab/>
      </w:r>
      <w:r w:rsidRPr="00562E3A">
        <w:rPr>
          <w:rFonts w:ascii="Sylfaen" w:hAnsi="Sylfaen"/>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CB49863"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г.</w:t>
      </w:r>
      <w:r w:rsidR="00E1385B" w:rsidRPr="00562E3A">
        <w:rPr>
          <w:rFonts w:ascii="Sylfaen" w:hAnsi="Sylfaen"/>
          <w:color w:val="000000"/>
          <w:sz w:val="22"/>
          <w:szCs w:val="22"/>
        </w:rPr>
        <w:tab/>
      </w:r>
      <w:r w:rsidRPr="00562E3A">
        <w:rPr>
          <w:rFonts w:ascii="Sylfaen" w:hAnsi="Sylfaen"/>
          <w:color w:val="000000"/>
          <w:sz w:val="22"/>
          <w:szCs w:val="22"/>
        </w:rPr>
        <w:t>они действовали или действуют согласованно, исходя из общих экономических интересов.</w:t>
      </w:r>
    </w:p>
    <w:p w14:paraId="0746C112" w14:textId="77777777" w:rsidR="00D5674E" w:rsidRPr="00562E3A" w:rsidRDefault="00D5674E" w:rsidP="00562E3A">
      <w:pPr>
        <w:widowControl w:val="0"/>
        <w:tabs>
          <w:tab w:val="left" w:pos="1134"/>
        </w:tabs>
        <w:ind w:firstLine="567"/>
        <w:jc w:val="both"/>
        <w:rPr>
          <w:rFonts w:ascii="Sylfaen" w:hAnsi="Sylfaen"/>
          <w:color w:val="000000"/>
          <w:sz w:val="22"/>
          <w:szCs w:val="22"/>
        </w:rPr>
      </w:pPr>
      <w:r w:rsidRPr="00562E3A">
        <w:rPr>
          <w:rFonts w:ascii="Sylfaen" w:hAnsi="Sylfaen"/>
          <w:color w:val="000000"/>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562E3A">
        <w:rPr>
          <w:rFonts w:ascii="Sylfaen" w:hAnsi="Sylfaen"/>
          <w:color w:val="000000"/>
          <w:sz w:val="22"/>
          <w:szCs w:val="22"/>
        </w:rPr>
        <w:t xml:space="preserve">внуки, </w:t>
      </w:r>
      <w:r w:rsidRPr="00562E3A">
        <w:rPr>
          <w:rFonts w:ascii="Sylfaen" w:hAnsi="Sylfaen"/>
          <w:color w:val="000000"/>
          <w:sz w:val="22"/>
          <w:szCs w:val="22"/>
        </w:rPr>
        <w:t>супруг сестры или супруга брата и их дети.</w:t>
      </w:r>
    </w:p>
    <w:p w14:paraId="40697E5F" w14:textId="77777777" w:rsidR="004272E3" w:rsidRPr="00562E3A" w:rsidRDefault="00096865" w:rsidP="00562E3A">
      <w:pPr>
        <w:widowControl w:val="0"/>
        <w:tabs>
          <w:tab w:val="left" w:pos="1134"/>
        </w:tabs>
        <w:ind w:firstLine="567"/>
        <w:jc w:val="both"/>
        <w:rPr>
          <w:rFonts w:ascii="Sylfaen" w:hAnsi="Sylfaen" w:cs="Arial Armenian"/>
          <w:sz w:val="22"/>
          <w:szCs w:val="22"/>
        </w:rPr>
      </w:pPr>
      <w:r w:rsidRPr="00562E3A">
        <w:rPr>
          <w:rFonts w:ascii="Sylfaen" w:hAnsi="Sylfaen"/>
          <w:sz w:val="22"/>
          <w:szCs w:val="22"/>
        </w:rPr>
        <w:t>2.4</w:t>
      </w:r>
      <w:r w:rsidR="00D13662" w:rsidRPr="00562E3A">
        <w:rPr>
          <w:rFonts w:ascii="Sylfaen" w:hAnsi="Sylfaen"/>
          <w:sz w:val="22"/>
          <w:szCs w:val="22"/>
        </w:rPr>
        <w:t>.</w:t>
      </w:r>
      <w:r w:rsidR="00E1385B" w:rsidRPr="00562E3A">
        <w:rPr>
          <w:rFonts w:ascii="Sylfaen" w:hAnsi="Sylfaen"/>
          <w:sz w:val="22"/>
          <w:szCs w:val="22"/>
        </w:rPr>
        <w:tab/>
      </w:r>
      <w:r w:rsidRPr="00562E3A">
        <w:rPr>
          <w:rFonts w:ascii="Sylfaen" w:hAnsi="Sylfaen"/>
          <w:sz w:val="22"/>
          <w:szCs w:val="22"/>
        </w:rPr>
        <w:t>Участник</w:t>
      </w:r>
      <w:r w:rsidR="000C3F69" w:rsidRPr="00562E3A">
        <w:rPr>
          <w:rFonts w:ascii="Sylfaen" w:hAnsi="Sylfaen"/>
          <w:sz w:val="22"/>
          <w:szCs w:val="22"/>
        </w:rPr>
        <w:t>,</w:t>
      </w:r>
      <w:r w:rsidRPr="00562E3A">
        <w:rPr>
          <w:rFonts w:ascii="Sylfaen" w:hAnsi="Sylfaen"/>
          <w:sz w:val="22"/>
          <w:szCs w:val="22"/>
        </w:rPr>
        <w:t xml:space="preserve"> </w:t>
      </w:r>
      <w:r w:rsidR="002C1D72" w:rsidRPr="00562E3A">
        <w:rPr>
          <w:rFonts w:ascii="Sylfaen" w:hAnsi="Sylfaen"/>
          <w:sz w:val="22"/>
          <w:szCs w:val="22"/>
        </w:rPr>
        <w:t xml:space="preserve">в случае признания </w:t>
      </w:r>
      <w:r w:rsidR="00876D7D" w:rsidRPr="00562E3A">
        <w:rPr>
          <w:rFonts w:ascii="Sylfaen" w:hAnsi="Sylfaen"/>
          <w:sz w:val="22"/>
          <w:szCs w:val="22"/>
        </w:rPr>
        <w:t>ото</w:t>
      </w:r>
      <w:r w:rsidR="002C1D72" w:rsidRPr="00562E3A">
        <w:rPr>
          <w:rFonts w:ascii="Sylfaen" w:hAnsi="Sylfaen"/>
          <w:sz w:val="22"/>
          <w:szCs w:val="22"/>
        </w:rPr>
        <w:t>бранным участником</w:t>
      </w:r>
      <w:r w:rsidR="000C3F69" w:rsidRPr="00562E3A">
        <w:rPr>
          <w:rFonts w:ascii="Sylfaen" w:hAnsi="Sylfaen"/>
          <w:sz w:val="22"/>
          <w:szCs w:val="22"/>
        </w:rPr>
        <w:t>,</w:t>
      </w:r>
      <w:r w:rsidR="002C1D72" w:rsidRPr="00562E3A">
        <w:rPr>
          <w:rFonts w:ascii="Sylfaen" w:hAnsi="Sylfaen"/>
          <w:sz w:val="22"/>
          <w:szCs w:val="22"/>
        </w:rPr>
        <w:t xml:space="preserve"> </w:t>
      </w:r>
      <w:r w:rsidR="004575B1" w:rsidRPr="00562E3A">
        <w:rPr>
          <w:rFonts w:ascii="Sylfaen" w:hAnsi="Sylfaen"/>
          <w:sz w:val="22"/>
          <w:szCs w:val="22"/>
        </w:rPr>
        <w:t>представляет обеспечение квалификации в порядке и размере, установленными настоящим приглашением.</w:t>
      </w:r>
      <w:r w:rsidR="004272E3" w:rsidRPr="00562E3A">
        <w:rPr>
          <w:rFonts w:ascii="Sylfaen" w:hAnsi="Sylfaen"/>
          <w:sz w:val="22"/>
          <w:szCs w:val="22"/>
        </w:rPr>
        <w:t xml:space="preserve">. </w:t>
      </w:r>
    </w:p>
    <w:p w14:paraId="2A21CA25" w14:textId="77777777" w:rsidR="000A6B75" w:rsidRPr="00562E3A" w:rsidRDefault="000A6B75"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2.</w:t>
      </w:r>
      <w:r w:rsidR="00DA4643" w:rsidRPr="00562E3A">
        <w:rPr>
          <w:rFonts w:ascii="Sylfaen" w:hAnsi="Sylfaen"/>
          <w:szCs w:val="22"/>
        </w:rPr>
        <w:t>5</w:t>
      </w:r>
      <w:r w:rsidR="000A15F9" w:rsidRPr="00562E3A">
        <w:rPr>
          <w:rFonts w:ascii="Sylfaen" w:hAnsi="Sylfaen"/>
          <w:szCs w:val="22"/>
        </w:rPr>
        <w:t>.</w:t>
      </w:r>
      <w:r w:rsidR="00F04AA1" w:rsidRPr="00562E3A">
        <w:rPr>
          <w:rFonts w:ascii="Sylfaen" w:hAnsi="Sylfaen"/>
          <w:szCs w:val="22"/>
        </w:rPr>
        <w:tab/>
      </w:r>
      <w:r w:rsidRPr="00562E3A">
        <w:rPr>
          <w:rFonts w:ascii="Sylfaen" w:hAnsi="Sylfaen"/>
          <w:szCs w:val="22"/>
        </w:rPr>
        <w:t>Заключаемый в рамках настоящей процедуры договор может быть осуществлен посредством заключения договора</w:t>
      </w:r>
      <w:r w:rsidR="00CE23B1" w:rsidRPr="00562E3A">
        <w:rPr>
          <w:rFonts w:ascii="Sylfaen" w:hAnsi="Sylfaen"/>
          <w:szCs w:val="22"/>
        </w:rPr>
        <w:t xml:space="preserve"> субподряда</w:t>
      </w:r>
      <w:r w:rsidRPr="00562E3A">
        <w:rPr>
          <w:rFonts w:ascii="Sylfaen" w:hAnsi="Sylfaen"/>
          <w:szCs w:val="22"/>
        </w:rPr>
        <w:t xml:space="preserve">. Стороной </w:t>
      </w:r>
      <w:r w:rsidR="00CE23B1" w:rsidRPr="00562E3A">
        <w:rPr>
          <w:rFonts w:ascii="Sylfaen" w:hAnsi="Sylfaen"/>
          <w:szCs w:val="22"/>
        </w:rPr>
        <w:t>договора субподряда</w:t>
      </w:r>
      <w:r w:rsidRPr="00562E3A">
        <w:rPr>
          <w:rFonts w:ascii="Sylfaen" w:hAnsi="Sylfaen"/>
          <w:szCs w:val="22"/>
        </w:rPr>
        <w:t xml:space="preserve"> не может являться участник, подавший заявку с целью участия в настоящей процедуре</w:t>
      </w:r>
      <w:r w:rsidR="00796008" w:rsidRPr="00562E3A">
        <w:rPr>
          <w:rFonts w:ascii="Sylfaen" w:hAnsi="Sylfaen"/>
          <w:szCs w:val="22"/>
        </w:rPr>
        <w:t xml:space="preserve"> </w:t>
      </w:r>
      <w:r w:rsidR="00C366B6" w:rsidRPr="00562E3A">
        <w:rPr>
          <w:rFonts w:ascii="Sylfaen" w:hAnsi="Sylfaen"/>
          <w:szCs w:val="22"/>
        </w:rPr>
        <w:t>(на один и тот же лот)</w:t>
      </w:r>
      <w:r w:rsidRPr="00562E3A">
        <w:rPr>
          <w:rFonts w:ascii="Sylfaen" w:hAnsi="Sylfaen"/>
          <w:szCs w:val="22"/>
        </w:rPr>
        <w:t xml:space="preserve">. </w:t>
      </w:r>
    </w:p>
    <w:p w14:paraId="6D54B9CA" w14:textId="77777777" w:rsidR="009E07EE" w:rsidRPr="00562E3A" w:rsidRDefault="000A6B75" w:rsidP="00562E3A">
      <w:pPr>
        <w:pStyle w:val="23"/>
        <w:widowControl w:val="0"/>
        <w:tabs>
          <w:tab w:val="left" w:pos="1134"/>
        </w:tabs>
        <w:spacing w:line="240" w:lineRule="auto"/>
        <w:ind w:firstLine="567"/>
        <w:rPr>
          <w:rFonts w:ascii="Sylfaen" w:hAnsi="Sylfaen"/>
          <w:sz w:val="22"/>
          <w:szCs w:val="22"/>
        </w:rPr>
      </w:pPr>
      <w:r w:rsidRPr="00562E3A">
        <w:rPr>
          <w:rFonts w:ascii="Sylfaen" w:hAnsi="Sylfaen"/>
          <w:sz w:val="22"/>
          <w:szCs w:val="22"/>
        </w:rPr>
        <w:t>2.</w:t>
      </w:r>
      <w:r w:rsidR="00C366B6" w:rsidRPr="00562E3A">
        <w:rPr>
          <w:rFonts w:ascii="Sylfaen" w:hAnsi="Sylfaen"/>
          <w:sz w:val="22"/>
          <w:szCs w:val="22"/>
        </w:rPr>
        <w:t>6</w:t>
      </w:r>
      <w:r w:rsidR="000A15F9" w:rsidRPr="00562E3A">
        <w:rPr>
          <w:rFonts w:ascii="Sylfaen" w:hAnsi="Sylfaen"/>
          <w:sz w:val="22"/>
          <w:szCs w:val="22"/>
        </w:rPr>
        <w:t>.</w:t>
      </w:r>
      <w:r w:rsidR="00F04AA1" w:rsidRPr="00562E3A">
        <w:rPr>
          <w:rFonts w:ascii="Sylfaen" w:hAnsi="Sylfaen"/>
          <w:sz w:val="22"/>
          <w:szCs w:val="22"/>
        </w:rPr>
        <w:tab/>
      </w:r>
      <w:r w:rsidRPr="00562E3A">
        <w:rPr>
          <w:rFonts w:ascii="Sylfaen" w:hAnsi="Sylfaen"/>
          <w:sz w:val="22"/>
          <w:szCs w:val="22"/>
        </w:rPr>
        <w:t xml:space="preserve">Участники могут участвовать в настоящей процедуре в порядке совместной деятельности (консорциумом). </w:t>
      </w:r>
    </w:p>
    <w:p w14:paraId="66687E1B" w14:textId="77777777" w:rsidR="000A6B75" w:rsidRPr="00562E3A" w:rsidRDefault="000A6B75" w:rsidP="00562E3A">
      <w:pPr>
        <w:pStyle w:val="23"/>
        <w:widowControl w:val="0"/>
        <w:spacing w:line="240" w:lineRule="auto"/>
        <w:rPr>
          <w:rFonts w:ascii="Sylfaen" w:hAnsi="Sylfaen" w:cs="Sylfaen"/>
          <w:sz w:val="22"/>
          <w:szCs w:val="22"/>
        </w:rPr>
      </w:pPr>
      <w:r w:rsidRPr="00562E3A">
        <w:rPr>
          <w:rFonts w:ascii="Sylfaen" w:hAnsi="Sylfaen"/>
          <w:sz w:val="22"/>
          <w:szCs w:val="22"/>
        </w:rPr>
        <w:t>В подобном случае:</w:t>
      </w:r>
    </w:p>
    <w:p w14:paraId="51BAB83C" w14:textId="77777777" w:rsidR="005A405F" w:rsidRPr="00562E3A" w:rsidRDefault="00C366B6" w:rsidP="00562E3A">
      <w:pPr>
        <w:pStyle w:val="23"/>
        <w:widowControl w:val="0"/>
        <w:tabs>
          <w:tab w:val="left" w:pos="1134"/>
        </w:tabs>
        <w:spacing w:line="240" w:lineRule="auto"/>
        <w:ind w:firstLine="567"/>
        <w:rPr>
          <w:rFonts w:ascii="Sylfaen" w:hAnsi="Sylfaen"/>
          <w:sz w:val="22"/>
          <w:szCs w:val="22"/>
        </w:rPr>
      </w:pPr>
      <w:r w:rsidRPr="00562E3A">
        <w:rPr>
          <w:rFonts w:ascii="Sylfaen" w:hAnsi="Sylfaen"/>
          <w:sz w:val="22"/>
          <w:szCs w:val="22"/>
        </w:rPr>
        <w:t>1</w:t>
      </w:r>
      <w:r w:rsidR="000A6B75" w:rsidRPr="00562E3A">
        <w:rPr>
          <w:rFonts w:ascii="Sylfaen" w:hAnsi="Sylfaen"/>
          <w:sz w:val="22"/>
          <w:szCs w:val="22"/>
        </w:rPr>
        <w:t>)</w:t>
      </w:r>
      <w:r w:rsidR="00911F57" w:rsidRPr="00562E3A">
        <w:rPr>
          <w:rFonts w:ascii="Sylfaen" w:hAnsi="Sylfaen"/>
          <w:sz w:val="22"/>
          <w:szCs w:val="22"/>
        </w:rPr>
        <w:tab/>
      </w:r>
      <w:r w:rsidR="000A6B75" w:rsidRPr="00562E3A">
        <w:rPr>
          <w:rFonts w:ascii="Sylfaen" w:hAnsi="Sylfaen"/>
          <w:sz w:val="22"/>
          <w:szCs w:val="22"/>
        </w:rPr>
        <w:t>ни одна из сторон договора о совместной деятельности не может подать отдельную заявку на одну и ту же процедуру</w:t>
      </w:r>
      <w:r w:rsidR="00796D4A" w:rsidRPr="00562E3A">
        <w:rPr>
          <w:rFonts w:ascii="Sylfaen" w:hAnsi="Sylfaen"/>
          <w:sz w:val="22"/>
          <w:szCs w:val="22"/>
        </w:rPr>
        <w:t xml:space="preserve"> (на один и тот же лот)</w:t>
      </w:r>
      <w:r w:rsidR="000A6B75" w:rsidRPr="00562E3A">
        <w:rPr>
          <w:rFonts w:ascii="Sylfaen" w:hAnsi="Sylfaen"/>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33ABB41" w14:textId="77777777" w:rsidR="000A6B75" w:rsidRPr="00562E3A" w:rsidRDefault="00C366B6" w:rsidP="00562E3A">
      <w:pPr>
        <w:pStyle w:val="23"/>
        <w:widowControl w:val="0"/>
        <w:tabs>
          <w:tab w:val="left" w:pos="1134"/>
        </w:tabs>
        <w:spacing w:line="240" w:lineRule="auto"/>
        <w:ind w:firstLine="567"/>
        <w:rPr>
          <w:rFonts w:ascii="Sylfaen" w:hAnsi="Sylfaen" w:cs="Sylfaen"/>
          <w:sz w:val="22"/>
          <w:szCs w:val="22"/>
        </w:rPr>
      </w:pPr>
      <w:r w:rsidRPr="00562E3A">
        <w:rPr>
          <w:rFonts w:ascii="Sylfaen" w:hAnsi="Sylfaen"/>
          <w:sz w:val="22"/>
          <w:szCs w:val="22"/>
        </w:rPr>
        <w:t>2</w:t>
      </w:r>
      <w:r w:rsidR="000A6B75" w:rsidRPr="00562E3A">
        <w:rPr>
          <w:rFonts w:ascii="Sylfaen" w:hAnsi="Sylfaen"/>
          <w:sz w:val="22"/>
          <w:szCs w:val="22"/>
        </w:rPr>
        <w:t>)</w:t>
      </w:r>
      <w:r w:rsidR="00911F57" w:rsidRPr="00562E3A">
        <w:rPr>
          <w:rFonts w:ascii="Sylfaen" w:hAnsi="Sylfaen"/>
          <w:sz w:val="22"/>
          <w:szCs w:val="22"/>
        </w:rPr>
        <w:tab/>
      </w:r>
      <w:r w:rsidR="000A6B75" w:rsidRPr="00562E3A">
        <w:rPr>
          <w:rFonts w:ascii="Sylfaen" w:hAnsi="Sylfaen"/>
          <w:sz w:val="22"/>
          <w:szCs w:val="22"/>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w:t>
      </w:r>
      <w:r w:rsidR="000A6B75" w:rsidRPr="00562E3A">
        <w:rPr>
          <w:rFonts w:ascii="Sylfaen" w:hAnsi="Sylfaen"/>
          <w:sz w:val="22"/>
          <w:szCs w:val="22"/>
        </w:rPr>
        <w:lastRenderedPageBreak/>
        <w:t>расторгается в одностороннем порядке, и в отношении членов консорциума применяются предусмотренные договором меры ответственности.</w:t>
      </w:r>
    </w:p>
    <w:p w14:paraId="7F2E5DD6" w14:textId="77777777" w:rsidR="00AE3715" w:rsidRPr="00562E3A" w:rsidRDefault="00AE3715" w:rsidP="00562E3A">
      <w:pPr>
        <w:widowControl w:val="0"/>
        <w:jc w:val="center"/>
        <w:rPr>
          <w:rFonts w:ascii="Sylfaen" w:hAnsi="Sylfaen"/>
          <w:b/>
          <w:sz w:val="22"/>
          <w:szCs w:val="22"/>
        </w:rPr>
      </w:pPr>
    </w:p>
    <w:p w14:paraId="30D2E7E9" w14:textId="77777777" w:rsidR="00096865" w:rsidRPr="00562E3A" w:rsidRDefault="00ED2352" w:rsidP="00562E3A">
      <w:pPr>
        <w:widowControl w:val="0"/>
        <w:jc w:val="center"/>
        <w:rPr>
          <w:rFonts w:ascii="Sylfaen" w:hAnsi="Sylfaen" w:cs="Arial"/>
          <w:b/>
          <w:sz w:val="22"/>
          <w:szCs w:val="22"/>
        </w:rPr>
      </w:pPr>
      <w:r w:rsidRPr="00562E3A">
        <w:rPr>
          <w:rFonts w:ascii="Sylfaen" w:hAnsi="Sylfaen"/>
          <w:b/>
          <w:sz w:val="22"/>
          <w:szCs w:val="22"/>
        </w:rPr>
        <w:t>3.</w:t>
      </w:r>
      <w:r w:rsidR="002B32D6" w:rsidRPr="00562E3A">
        <w:rPr>
          <w:rFonts w:ascii="Sylfaen" w:hAnsi="Sylfaen"/>
          <w:b/>
          <w:sz w:val="22"/>
          <w:szCs w:val="22"/>
        </w:rPr>
        <w:t xml:space="preserve"> РАЗЪЯСНЕНИЕ ПРИГЛАШЕНИЯ </w:t>
      </w:r>
      <w:r w:rsidRPr="00562E3A">
        <w:rPr>
          <w:rFonts w:ascii="Sylfaen" w:hAnsi="Sylfaen"/>
          <w:b/>
          <w:sz w:val="22"/>
          <w:szCs w:val="22"/>
        </w:rPr>
        <w:br/>
      </w:r>
      <w:r w:rsidR="002B32D6" w:rsidRPr="00562E3A">
        <w:rPr>
          <w:rFonts w:ascii="Sylfaen" w:hAnsi="Sylfaen"/>
          <w:b/>
          <w:sz w:val="22"/>
          <w:szCs w:val="22"/>
        </w:rPr>
        <w:t xml:space="preserve">И ПОРЯДОК ВНЕСЕНИЯ ИЗМЕНЕНИЯ В ПРИГЛАШЕНИЕ </w:t>
      </w:r>
    </w:p>
    <w:p w14:paraId="2617A84B" w14:textId="77777777" w:rsidR="00096865"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3.1</w:t>
      </w:r>
      <w:r w:rsidR="000A15F9" w:rsidRPr="00562E3A">
        <w:rPr>
          <w:rFonts w:ascii="Sylfaen" w:hAnsi="Sylfaen"/>
          <w:sz w:val="22"/>
          <w:szCs w:val="22"/>
        </w:rPr>
        <w:t>.</w:t>
      </w:r>
      <w:r w:rsidR="00ED2352" w:rsidRPr="00562E3A">
        <w:rPr>
          <w:rFonts w:ascii="Sylfaen" w:hAnsi="Sylfaen"/>
          <w:sz w:val="22"/>
          <w:szCs w:val="22"/>
        </w:rPr>
        <w:tab/>
      </w:r>
      <w:r w:rsidRPr="00562E3A">
        <w:rPr>
          <w:rFonts w:ascii="Sylfaen" w:hAnsi="Sylfaen"/>
          <w:sz w:val="22"/>
          <w:szCs w:val="22"/>
        </w:rPr>
        <w:t>Согласно статье 29 Закона участник вправе требовать от заказчика разъяснения приглашения.</w:t>
      </w:r>
    </w:p>
    <w:p w14:paraId="74A00622" w14:textId="77777777" w:rsidR="00096865" w:rsidRPr="00562E3A" w:rsidRDefault="00096865" w:rsidP="00562E3A">
      <w:pPr>
        <w:widowControl w:val="0"/>
        <w:autoSpaceDE w:val="0"/>
        <w:autoSpaceDN w:val="0"/>
        <w:adjustRightInd w:val="0"/>
        <w:ind w:firstLine="567"/>
        <w:jc w:val="both"/>
        <w:rPr>
          <w:rFonts w:ascii="Sylfaen" w:hAnsi="Sylfaen"/>
          <w:sz w:val="22"/>
          <w:szCs w:val="22"/>
        </w:rPr>
      </w:pPr>
      <w:r w:rsidRPr="00562E3A">
        <w:rPr>
          <w:rFonts w:ascii="Sylfaen" w:hAnsi="Sylfaen"/>
          <w:sz w:val="22"/>
          <w:szCs w:val="22"/>
        </w:rPr>
        <w:t xml:space="preserve">Участник имеет право </w:t>
      </w:r>
      <w:r w:rsidR="0060591F" w:rsidRPr="00562E3A">
        <w:rPr>
          <w:rFonts w:ascii="Sylfaen" w:hAnsi="Sylfaen"/>
          <w:sz w:val="22"/>
          <w:szCs w:val="22"/>
        </w:rPr>
        <w:t>в письменной форме</w:t>
      </w:r>
      <w:r w:rsidRPr="00562E3A">
        <w:rPr>
          <w:rFonts w:ascii="Sylfaen" w:hAnsi="Sylfaen"/>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562E3A">
        <w:rPr>
          <w:rFonts w:ascii="Sylfaen" w:hAnsi="Sylfaen"/>
          <w:sz w:val="22"/>
          <w:szCs w:val="22"/>
        </w:rPr>
        <w:t>в письменной форме</w:t>
      </w:r>
      <w:r w:rsidRPr="00562E3A">
        <w:rPr>
          <w:rFonts w:ascii="Sylfaen" w:hAnsi="Sylfaen"/>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562E3A">
        <w:rPr>
          <w:rStyle w:val="af6"/>
          <w:rFonts w:ascii="Sylfaen" w:hAnsi="Sylfaen"/>
          <w:sz w:val="22"/>
          <w:szCs w:val="22"/>
        </w:rPr>
        <w:footnoteReference w:customMarkFollows="1" w:id="4"/>
        <w:t>5</w:t>
      </w:r>
      <w:r w:rsidRPr="00562E3A">
        <w:rPr>
          <w:rFonts w:ascii="Sylfaen" w:hAnsi="Sylfaen"/>
          <w:sz w:val="22"/>
          <w:szCs w:val="22"/>
        </w:rPr>
        <w:t>.</w:t>
      </w:r>
      <w:r w:rsidR="00AA7117" w:rsidRPr="00562E3A">
        <w:rPr>
          <w:rFonts w:ascii="Sylfaen" w:hAnsi="Sylfaen"/>
          <w:sz w:val="22"/>
          <w:szCs w:val="22"/>
        </w:rPr>
        <w:t xml:space="preserve"> </w:t>
      </w:r>
    </w:p>
    <w:p w14:paraId="3A182BBB" w14:textId="77777777" w:rsidR="00096865"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3.2.</w:t>
      </w:r>
      <w:r w:rsidR="00ED2352" w:rsidRPr="00562E3A">
        <w:rPr>
          <w:rFonts w:ascii="Sylfaen" w:hAnsi="Sylfaen"/>
          <w:sz w:val="22"/>
          <w:szCs w:val="22"/>
        </w:rPr>
        <w:tab/>
      </w:r>
      <w:r w:rsidRPr="00562E3A">
        <w:rPr>
          <w:rFonts w:ascii="Sylfaen" w:hAnsi="Sylfaen"/>
          <w:sz w:val="22"/>
          <w:szCs w:val="22"/>
        </w:rPr>
        <w:t>В день предоставления разъяснения объявление о запросе и о</w:t>
      </w:r>
      <w:r w:rsidR="00775FAF" w:rsidRPr="00562E3A">
        <w:rPr>
          <w:rFonts w:ascii="Sylfaen" w:hAnsi="Sylfaen" w:cs="Courier New"/>
          <w:sz w:val="22"/>
          <w:szCs w:val="22"/>
          <w:lang w:val="en-US"/>
        </w:rPr>
        <w:t> </w:t>
      </w:r>
      <w:r w:rsidRPr="00562E3A">
        <w:rPr>
          <w:rFonts w:ascii="Sylfaen" w:hAnsi="Sylfaen"/>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562E3A">
        <w:rPr>
          <w:rFonts w:ascii="Sylfaen" w:hAnsi="Sylfaen" w:cs="Courier New"/>
          <w:sz w:val="22"/>
          <w:szCs w:val="22"/>
          <w:lang w:val="en-US"/>
        </w:rPr>
        <w:t> </w:t>
      </w:r>
      <w:r w:rsidRPr="00562E3A">
        <w:rPr>
          <w:rFonts w:ascii="Sylfaen" w:hAnsi="Sylfaen"/>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14:paraId="4C5275A2" w14:textId="77777777" w:rsidR="00462E00" w:rsidRPr="00562E3A" w:rsidRDefault="00096865" w:rsidP="00562E3A">
      <w:pPr>
        <w:widowControl w:val="0"/>
        <w:tabs>
          <w:tab w:val="left" w:pos="1134"/>
        </w:tabs>
        <w:autoSpaceDE w:val="0"/>
        <w:autoSpaceDN w:val="0"/>
        <w:adjustRightInd w:val="0"/>
        <w:ind w:firstLine="567"/>
        <w:jc w:val="both"/>
        <w:rPr>
          <w:rFonts w:ascii="Sylfaen" w:hAnsi="Sylfaen"/>
          <w:sz w:val="22"/>
          <w:szCs w:val="22"/>
        </w:rPr>
      </w:pPr>
      <w:r w:rsidRPr="00562E3A">
        <w:rPr>
          <w:rFonts w:ascii="Sylfaen" w:hAnsi="Sylfaen"/>
          <w:sz w:val="22"/>
          <w:szCs w:val="22"/>
        </w:rPr>
        <w:t>3.3</w:t>
      </w:r>
      <w:r w:rsidR="000A15F9" w:rsidRPr="00562E3A">
        <w:rPr>
          <w:rFonts w:ascii="Sylfaen" w:hAnsi="Sylfaen"/>
          <w:sz w:val="22"/>
          <w:szCs w:val="22"/>
        </w:rPr>
        <w:t>.</w:t>
      </w:r>
      <w:r w:rsidR="00ED2352" w:rsidRPr="00562E3A">
        <w:rPr>
          <w:rFonts w:ascii="Sylfaen" w:hAnsi="Sylfaen"/>
          <w:sz w:val="22"/>
          <w:szCs w:val="22"/>
        </w:rPr>
        <w:tab/>
      </w:r>
      <w:r w:rsidRPr="00562E3A">
        <w:rPr>
          <w:rFonts w:ascii="Sylfaen" w:hAnsi="Sylfaen"/>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562E3A">
        <w:rPr>
          <w:rFonts w:ascii="Sylfaen" w:hAnsi="Sylfaen"/>
          <w:sz w:val="22"/>
          <w:szCs w:val="22"/>
        </w:rPr>
        <w:t xml:space="preserve">, или если запрос касается соответствия технических характеристик предлагаемых </w:t>
      </w:r>
      <w:r w:rsidR="00A14672" w:rsidRPr="00562E3A">
        <w:rPr>
          <w:rFonts w:ascii="Sylfaen" w:hAnsi="Sylfaen"/>
          <w:sz w:val="22"/>
          <w:szCs w:val="22"/>
        </w:rPr>
        <w:t>у</w:t>
      </w:r>
      <w:r w:rsidR="00791FE4" w:rsidRPr="00562E3A">
        <w:rPr>
          <w:rFonts w:ascii="Sylfaen" w:hAnsi="Sylfaen"/>
          <w:sz w:val="22"/>
          <w:szCs w:val="22"/>
        </w:rPr>
        <w:t>частником товаров техническим характеристикам, предусмотренным настоящим</w:t>
      </w:r>
      <w:r w:rsidR="00791FE4" w:rsidRPr="00562E3A">
        <w:rPr>
          <w:rFonts w:ascii="Sylfaen" w:hAnsi="Sylfaen"/>
          <w:sz w:val="22"/>
          <w:szCs w:val="22"/>
          <w:lang w:val="hy-AM"/>
        </w:rPr>
        <w:t xml:space="preserve"> </w:t>
      </w:r>
      <w:r w:rsidR="00791FE4" w:rsidRPr="00562E3A">
        <w:rPr>
          <w:rFonts w:ascii="Sylfaen" w:hAnsi="Sylfaen"/>
          <w:sz w:val="22"/>
          <w:szCs w:val="22"/>
        </w:rPr>
        <w:t>приглашением</w:t>
      </w:r>
      <w:r w:rsidRPr="00562E3A">
        <w:rPr>
          <w:rFonts w:ascii="Sylfaen" w:hAnsi="Sylfaen"/>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2779362" w14:textId="77777777" w:rsidR="00096865" w:rsidRPr="00562E3A" w:rsidRDefault="00096865" w:rsidP="00562E3A">
      <w:pPr>
        <w:widowControl w:val="0"/>
        <w:tabs>
          <w:tab w:val="left" w:pos="1134"/>
        </w:tabs>
        <w:autoSpaceDE w:val="0"/>
        <w:autoSpaceDN w:val="0"/>
        <w:adjustRightInd w:val="0"/>
        <w:ind w:firstLine="567"/>
        <w:jc w:val="both"/>
        <w:rPr>
          <w:rFonts w:ascii="Sylfaen" w:hAnsi="Sylfaen"/>
          <w:sz w:val="22"/>
          <w:szCs w:val="22"/>
          <w:lang w:val="hy-AM"/>
        </w:rPr>
      </w:pPr>
      <w:r w:rsidRPr="00562E3A">
        <w:rPr>
          <w:rFonts w:ascii="Sylfaen" w:hAnsi="Sylfaen"/>
          <w:sz w:val="22"/>
          <w:szCs w:val="22"/>
        </w:rPr>
        <w:t>3.4</w:t>
      </w:r>
      <w:r w:rsidR="000A15F9" w:rsidRPr="00562E3A">
        <w:rPr>
          <w:rFonts w:ascii="Sylfaen" w:hAnsi="Sylfaen"/>
          <w:sz w:val="22"/>
          <w:szCs w:val="22"/>
        </w:rPr>
        <w:t>.</w:t>
      </w:r>
      <w:r w:rsidR="00ED2352" w:rsidRPr="00562E3A">
        <w:rPr>
          <w:rFonts w:ascii="Sylfaen" w:hAnsi="Sylfaen"/>
          <w:sz w:val="22"/>
          <w:szCs w:val="22"/>
        </w:rPr>
        <w:tab/>
      </w:r>
      <w:r w:rsidRPr="00562E3A">
        <w:rPr>
          <w:rFonts w:ascii="Sylfaen" w:hAnsi="Sylfaen"/>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105DCDAD" w14:textId="77777777" w:rsidR="002D7D70" w:rsidRPr="00562E3A" w:rsidRDefault="002D7D70" w:rsidP="00562E3A">
      <w:pPr>
        <w:widowControl w:val="0"/>
        <w:tabs>
          <w:tab w:val="left" w:pos="1134"/>
        </w:tabs>
        <w:autoSpaceDE w:val="0"/>
        <w:autoSpaceDN w:val="0"/>
        <w:adjustRightInd w:val="0"/>
        <w:ind w:firstLine="567"/>
        <w:jc w:val="both"/>
        <w:rPr>
          <w:rFonts w:ascii="Sylfaen" w:hAnsi="Sylfaen" w:cs="Arial Unicode"/>
          <w:sz w:val="22"/>
          <w:szCs w:val="22"/>
          <w:lang w:val="hy-AM"/>
        </w:rPr>
      </w:pPr>
      <w:r w:rsidRPr="00562E3A">
        <w:rPr>
          <w:rFonts w:ascii="Sylfaen" w:hAnsi="Sylfaen"/>
          <w:sz w:val="22"/>
          <w:szCs w:val="22"/>
          <w:lang w:val="hy-AM"/>
        </w:rPr>
        <w:t>3.5</w:t>
      </w:r>
      <w:r w:rsidR="00F9791A" w:rsidRPr="00562E3A">
        <w:rPr>
          <w:rFonts w:ascii="Sylfaen" w:hAnsi="Sylfaen"/>
          <w:sz w:val="22"/>
          <w:szCs w:val="22"/>
        </w:rPr>
        <w:t xml:space="preserve"> </w:t>
      </w:r>
      <w:r w:rsidR="00F9791A" w:rsidRPr="00562E3A">
        <w:rPr>
          <w:rFonts w:ascii="Sylfaen" w:hAnsi="Sylfaen"/>
          <w:sz w:val="22"/>
          <w:szCs w:val="22"/>
          <w:lang w:val="hy-AM"/>
        </w:rPr>
        <w:t>Кажд</w:t>
      </w:r>
      <w:proofErr w:type="spellStart"/>
      <w:r w:rsidR="00F9791A" w:rsidRPr="00562E3A">
        <w:rPr>
          <w:rFonts w:ascii="Sylfaen" w:hAnsi="Sylfaen"/>
          <w:sz w:val="22"/>
          <w:szCs w:val="22"/>
        </w:rPr>
        <w:t>ое</w:t>
      </w:r>
      <w:proofErr w:type="spellEnd"/>
      <w:r w:rsidR="00F9791A" w:rsidRPr="00562E3A">
        <w:rPr>
          <w:rFonts w:ascii="Sylfaen" w:hAnsi="Sylfaen"/>
          <w:sz w:val="22"/>
          <w:szCs w:val="22"/>
        </w:rPr>
        <w:t xml:space="preserve"> лиц</w:t>
      </w:r>
      <w:r w:rsidR="00CA1F39" w:rsidRPr="00562E3A">
        <w:rPr>
          <w:rFonts w:ascii="Sylfaen" w:hAnsi="Sylfaen"/>
          <w:sz w:val="22"/>
          <w:szCs w:val="22"/>
        </w:rPr>
        <w:t>о</w:t>
      </w:r>
      <w:r w:rsidR="00CA1F39" w:rsidRPr="00562E3A">
        <w:rPr>
          <w:rFonts w:ascii="Sylfaen" w:hAnsi="Sylfaen"/>
          <w:sz w:val="22"/>
          <w:szCs w:val="22"/>
          <w:lang w:val="hy-AM"/>
        </w:rPr>
        <w:t xml:space="preserve"> без указания имени</w:t>
      </w:r>
      <w:r w:rsidR="00F9791A" w:rsidRPr="00562E3A">
        <w:rPr>
          <w:rFonts w:ascii="Sylfaen" w:hAnsi="Sylfaen"/>
          <w:sz w:val="22"/>
          <w:szCs w:val="22"/>
          <w:lang w:val="hy-AM"/>
        </w:rPr>
        <w:t xml:space="preserve">, до истечения срока, установленного для внесения изменений в приглашение, </w:t>
      </w:r>
      <w:r w:rsidR="00F9791A" w:rsidRPr="00562E3A">
        <w:rPr>
          <w:rFonts w:ascii="Sylfaen" w:hAnsi="Sylfaen"/>
          <w:sz w:val="22"/>
          <w:szCs w:val="22"/>
        </w:rPr>
        <w:t xml:space="preserve">имеет право </w:t>
      </w:r>
      <w:r w:rsidR="00F9791A" w:rsidRPr="00562E3A">
        <w:rPr>
          <w:rFonts w:ascii="Sylfaen" w:hAnsi="Sylfaen"/>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62E3A">
        <w:rPr>
          <w:rFonts w:ascii="Sylfaen" w:hAnsi="Sylfaen"/>
          <w:sz w:val="22"/>
          <w:szCs w:val="22"/>
        </w:rPr>
        <w:t xml:space="preserve"> </w:t>
      </w:r>
      <w:r w:rsidR="00F9791A" w:rsidRPr="00562E3A">
        <w:rPr>
          <w:rFonts w:ascii="Sylfaen" w:hAnsi="Sylfaen"/>
          <w:sz w:val="22"/>
          <w:szCs w:val="22"/>
          <w:lang w:val="hy-AM"/>
        </w:rPr>
        <w:t>с точки зрения предусмотренных Законом требований обеспечения конкуренции и исключения дискриминации</w:t>
      </w:r>
      <w:r w:rsidR="00023F8F" w:rsidRPr="00562E3A">
        <w:rPr>
          <w:rFonts w:ascii="Sylfaen" w:hAnsi="Sylfaen"/>
          <w:sz w:val="22"/>
          <w:szCs w:val="22"/>
        </w:rPr>
        <w:t>.</w:t>
      </w:r>
      <w:r w:rsidR="00F9791A" w:rsidRPr="00562E3A">
        <w:rPr>
          <w:rFonts w:ascii="Sylfaen" w:hAnsi="Sylfaen"/>
          <w:sz w:val="22"/>
          <w:szCs w:val="22"/>
          <w:lang w:val="hy-AM"/>
        </w:rPr>
        <w:t xml:space="preserve"> </w:t>
      </w:r>
      <w:r w:rsidR="00750FFF" w:rsidRPr="00562E3A">
        <w:rPr>
          <w:rFonts w:ascii="Sylfaen" w:hAnsi="Sylfaen"/>
          <w:sz w:val="22"/>
          <w:szCs w:val="22"/>
          <w:lang w:val="hy-AM"/>
        </w:rPr>
        <w:t xml:space="preserve">В случае признания представленных обоснований приемлемыми оценочная комиссия в установленный срок вносит </w:t>
      </w:r>
      <w:r w:rsidR="00750FFF" w:rsidRPr="00562E3A">
        <w:rPr>
          <w:rFonts w:ascii="Sylfaen" w:hAnsi="Sylfaen"/>
          <w:sz w:val="22"/>
          <w:szCs w:val="22"/>
          <w:lang w:val="hy-AM"/>
        </w:rPr>
        <w:lastRenderedPageBreak/>
        <w:t>обусловленные ими изменения в приглашение.</w:t>
      </w:r>
    </w:p>
    <w:p w14:paraId="79A82CBA" w14:textId="77777777" w:rsidR="00096865" w:rsidRPr="00562E3A" w:rsidRDefault="00096865" w:rsidP="00562E3A">
      <w:pPr>
        <w:widowControl w:val="0"/>
        <w:tabs>
          <w:tab w:val="left" w:pos="1134"/>
        </w:tabs>
        <w:autoSpaceDE w:val="0"/>
        <w:autoSpaceDN w:val="0"/>
        <w:adjustRightInd w:val="0"/>
        <w:ind w:firstLine="567"/>
        <w:jc w:val="both"/>
        <w:rPr>
          <w:rFonts w:ascii="Sylfaen" w:hAnsi="Sylfaen" w:cs="Arial Unicode"/>
          <w:sz w:val="22"/>
          <w:szCs w:val="22"/>
        </w:rPr>
      </w:pPr>
      <w:r w:rsidRPr="00562E3A">
        <w:rPr>
          <w:rFonts w:ascii="Sylfaen" w:hAnsi="Sylfaen"/>
          <w:sz w:val="22"/>
          <w:szCs w:val="22"/>
        </w:rPr>
        <w:t>3.</w:t>
      </w:r>
      <w:r w:rsidR="00E648D1" w:rsidRPr="00562E3A">
        <w:rPr>
          <w:rFonts w:ascii="Sylfaen" w:hAnsi="Sylfaen"/>
          <w:sz w:val="22"/>
          <w:szCs w:val="22"/>
          <w:lang w:val="hy-AM"/>
        </w:rPr>
        <w:t>6</w:t>
      </w:r>
      <w:r w:rsidR="000A15F9" w:rsidRPr="00562E3A">
        <w:rPr>
          <w:rFonts w:ascii="Sylfaen" w:hAnsi="Sylfaen"/>
          <w:sz w:val="22"/>
          <w:szCs w:val="22"/>
        </w:rPr>
        <w:t>.</w:t>
      </w:r>
      <w:r w:rsidR="00ED2352" w:rsidRPr="00562E3A">
        <w:rPr>
          <w:rFonts w:ascii="Sylfaen" w:hAnsi="Sylfaen"/>
          <w:sz w:val="22"/>
          <w:szCs w:val="22"/>
        </w:rPr>
        <w:tab/>
      </w:r>
      <w:r w:rsidRPr="00562E3A">
        <w:rPr>
          <w:rFonts w:ascii="Sylfaen" w:hAnsi="Sylfaen"/>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62E3A">
        <w:rPr>
          <w:rFonts w:ascii="Sylfaen" w:hAnsi="Sylfaen" w:cs="Courier New"/>
          <w:sz w:val="22"/>
          <w:szCs w:val="22"/>
          <w:lang w:val="en-US"/>
        </w:rPr>
        <w:t> </w:t>
      </w:r>
      <w:r w:rsidRPr="00562E3A">
        <w:rPr>
          <w:rFonts w:ascii="Sylfaen" w:hAnsi="Sylfaen"/>
          <w:sz w:val="22"/>
          <w:szCs w:val="22"/>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562E3A">
        <w:rPr>
          <w:rStyle w:val="af6"/>
          <w:rFonts w:ascii="Sylfaen" w:hAnsi="Sylfaen"/>
          <w:sz w:val="22"/>
          <w:szCs w:val="22"/>
        </w:rPr>
        <w:footnoteReference w:customMarkFollows="1" w:id="5"/>
        <w:t>6</w:t>
      </w:r>
      <w:r w:rsidRPr="00562E3A">
        <w:rPr>
          <w:rFonts w:ascii="Sylfaen" w:hAnsi="Sylfaen"/>
          <w:sz w:val="22"/>
          <w:szCs w:val="22"/>
        </w:rPr>
        <w:t xml:space="preserve">. </w:t>
      </w:r>
    </w:p>
    <w:p w14:paraId="43C8D554" w14:textId="77777777" w:rsidR="00B051BE" w:rsidRPr="00562E3A" w:rsidRDefault="00B051BE" w:rsidP="00562E3A">
      <w:pPr>
        <w:widowControl w:val="0"/>
        <w:jc w:val="center"/>
        <w:rPr>
          <w:rFonts w:ascii="Sylfaen" w:hAnsi="Sylfaen"/>
          <w:b/>
          <w:sz w:val="22"/>
          <w:szCs w:val="22"/>
        </w:rPr>
      </w:pPr>
    </w:p>
    <w:p w14:paraId="0AACD7CD" w14:textId="77777777" w:rsidR="00C65202" w:rsidRPr="00562E3A" w:rsidRDefault="00C65202" w:rsidP="00562E3A">
      <w:pPr>
        <w:widowControl w:val="0"/>
        <w:jc w:val="center"/>
        <w:rPr>
          <w:rFonts w:ascii="Sylfaen" w:hAnsi="Sylfaen"/>
          <w:b/>
          <w:sz w:val="22"/>
          <w:szCs w:val="22"/>
        </w:rPr>
      </w:pPr>
    </w:p>
    <w:p w14:paraId="23DF969C" w14:textId="77777777" w:rsidR="00096865" w:rsidRPr="00562E3A" w:rsidRDefault="00955A1E" w:rsidP="00562E3A">
      <w:pPr>
        <w:widowControl w:val="0"/>
        <w:jc w:val="center"/>
        <w:rPr>
          <w:rFonts w:ascii="Sylfaen" w:hAnsi="Sylfaen" w:cs="Arial"/>
          <w:b/>
          <w:sz w:val="22"/>
          <w:szCs w:val="22"/>
        </w:rPr>
      </w:pPr>
      <w:r w:rsidRPr="00562E3A">
        <w:rPr>
          <w:rFonts w:ascii="Sylfaen" w:hAnsi="Sylfaen"/>
          <w:b/>
          <w:sz w:val="22"/>
          <w:szCs w:val="22"/>
        </w:rPr>
        <w:t>4. ПОРЯДОК ПОДАЧИ ЗАЯВКИ</w:t>
      </w:r>
    </w:p>
    <w:p w14:paraId="53A1AEEB" w14:textId="77777777" w:rsidR="00096865"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4.1</w:t>
      </w:r>
      <w:r w:rsidR="00A34DFE" w:rsidRPr="00562E3A">
        <w:rPr>
          <w:rFonts w:ascii="Sylfaen" w:hAnsi="Sylfaen"/>
          <w:sz w:val="22"/>
          <w:szCs w:val="22"/>
        </w:rPr>
        <w:t>.</w:t>
      </w:r>
      <w:r w:rsidR="009C7913" w:rsidRPr="00562E3A">
        <w:rPr>
          <w:rFonts w:ascii="Sylfaen" w:hAnsi="Sylfaen"/>
          <w:sz w:val="22"/>
          <w:szCs w:val="22"/>
        </w:rPr>
        <w:tab/>
      </w:r>
      <w:r w:rsidRPr="00562E3A">
        <w:rPr>
          <w:rFonts w:ascii="Sylfaen" w:hAnsi="Sylfaen"/>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C05BD0" w14:textId="77777777" w:rsidR="00486B55" w:rsidRPr="00562E3A" w:rsidRDefault="00096865" w:rsidP="00562E3A">
      <w:pPr>
        <w:pStyle w:val="23"/>
        <w:widowControl w:val="0"/>
        <w:spacing w:line="240" w:lineRule="auto"/>
        <w:ind w:firstLine="567"/>
        <w:rPr>
          <w:rFonts w:ascii="Sylfaen" w:hAnsi="Sylfaen" w:cs="Sylfaen"/>
          <w:sz w:val="22"/>
          <w:szCs w:val="22"/>
        </w:rPr>
      </w:pPr>
      <w:r w:rsidRPr="00562E3A">
        <w:rPr>
          <w:rFonts w:ascii="Sylfaen" w:hAnsi="Sylfaen"/>
          <w:sz w:val="22"/>
          <w:szCs w:val="22"/>
        </w:rPr>
        <w:t>Участник может подать заявку как для каждого лота, так и для нескольких или всех лотов.</w:t>
      </w:r>
      <w:r w:rsidR="00AA7117" w:rsidRPr="00562E3A">
        <w:rPr>
          <w:rFonts w:ascii="Sylfaen" w:hAnsi="Sylfaen"/>
          <w:sz w:val="22"/>
          <w:szCs w:val="22"/>
        </w:rPr>
        <w:t xml:space="preserve"> </w:t>
      </w:r>
    </w:p>
    <w:p w14:paraId="7A8F30B9" w14:textId="77777777" w:rsidR="00096865" w:rsidRPr="00562E3A" w:rsidRDefault="000946A3" w:rsidP="00562E3A">
      <w:pPr>
        <w:pStyle w:val="23"/>
        <w:widowControl w:val="0"/>
        <w:spacing w:line="240" w:lineRule="auto"/>
        <w:ind w:firstLine="567"/>
        <w:rPr>
          <w:rFonts w:ascii="Sylfaen" w:hAnsi="Sylfaen" w:cs="Sylfaen"/>
          <w:sz w:val="22"/>
          <w:szCs w:val="22"/>
        </w:rPr>
      </w:pPr>
      <w:r w:rsidRPr="00562E3A">
        <w:rPr>
          <w:rFonts w:ascii="Sylfaen" w:hAnsi="Sylfaen"/>
          <w:sz w:val="22"/>
          <w:szCs w:val="22"/>
        </w:rPr>
        <w:t>Заявка подается до истечения срока, установленного для этого настоящим Приглашением.</w:t>
      </w:r>
    </w:p>
    <w:p w14:paraId="624D1447" w14:textId="77777777" w:rsidR="00096865" w:rsidRPr="00562E3A" w:rsidRDefault="000946A3" w:rsidP="00562E3A">
      <w:pPr>
        <w:pStyle w:val="23"/>
        <w:widowControl w:val="0"/>
        <w:spacing w:line="240" w:lineRule="auto"/>
        <w:ind w:firstLine="567"/>
        <w:rPr>
          <w:rFonts w:ascii="Sylfaen" w:hAnsi="Sylfaen"/>
          <w:sz w:val="22"/>
          <w:szCs w:val="22"/>
        </w:rPr>
      </w:pPr>
      <w:r w:rsidRPr="00562E3A">
        <w:rPr>
          <w:rFonts w:ascii="Sylfaen" w:hAnsi="Sylfaen"/>
          <w:sz w:val="22"/>
          <w:szCs w:val="22"/>
        </w:rPr>
        <w:t>Порядок подготовки заявки описан в части 2 настоящего приглашения - в инструкции по подготовке заявок на открытый конкурс.</w:t>
      </w:r>
    </w:p>
    <w:p w14:paraId="420FD75D" w14:textId="41F36581" w:rsidR="00BA4929" w:rsidRPr="00562E3A" w:rsidRDefault="00BA4929" w:rsidP="00562E3A">
      <w:pPr>
        <w:pStyle w:val="23"/>
        <w:widowControl w:val="0"/>
        <w:tabs>
          <w:tab w:val="left" w:pos="1134"/>
        </w:tabs>
        <w:spacing w:line="240" w:lineRule="auto"/>
        <w:ind w:firstLine="567"/>
        <w:contextualSpacing/>
        <w:rPr>
          <w:rFonts w:ascii="Sylfaen" w:hAnsi="Sylfaen" w:cs="Sylfaen"/>
          <w:sz w:val="22"/>
          <w:szCs w:val="22"/>
        </w:rPr>
      </w:pPr>
      <w:r w:rsidRPr="00562E3A">
        <w:rPr>
          <w:rFonts w:ascii="Sylfaen" w:hAnsi="Sylfaen"/>
          <w:sz w:val="22"/>
          <w:szCs w:val="22"/>
        </w:rPr>
        <w:t>4.2.</w:t>
      </w:r>
      <w:r w:rsidRPr="00562E3A">
        <w:rPr>
          <w:rFonts w:ascii="Sylfaen" w:hAnsi="Sylfaen"/>
          <w:sz w:val="22"/>
          <w:szCs w:val="22"/>
        </w:rPr>
        <w:tab/>
        <w:t xml:space="preserve">Заявки на процедуру необходимо подать в комиссию по адресу </w:t>
      </w:r>
      <w:r w:rsidR="009012AB" w:rsidRPr="006C4B0C">
        <w:rPr>
          <w:rFonts w:ascii="Sylfaen" w:hAnsi="Sylfaen"/>
        </w:rPr>
        <w:t xml:space="preserve">Армавирская область,  община  Аракс,   село </w:t>
      </w:r>
      <w:r w:rsidR="009012AB" w:rsidRPr="006C4B0C">
        <w:rPr>
          <w:rFonts w:ascii="Sylfaen" w:hAnsi="Sylfaen"/>
          <w:i/>
        </w:rPr>
        <w:t>Гай</w:t>
      </w:r>
      <w:r w:rsidR="009012AB" w:rsidRPr="006C4B0C">
        <w:rPr>
          <w:rFonts w:ascii="Sylfaen" w:hAnsi="Sylfaen"/>
        </w:rPr>
        <w:t xml:space="preserve">, ул. </w:t>
      </w:r>
      <w:proofErr w:type="spellStart"/>
      <w:r w:rsidR="009012AB" w:rsidRPr="006C4B0C">
        <w:rPr>
          <w:rFonts w:ascii="Sylfaen" w:hAnsi="Sylfaen"/>
          <w:i/>
        </w:rPr>
        <w:t>А.Хачатряна</w:t>
      </w:r>
      <w:proofErr w:type="spellEnd"/>
      <w:r w:rsidR="009012AB" w:rsidRPr="006C4B0C">
        <w:rPr>
          <w:rFonts w:ascii="Sylfaen" w:hAnsi="Sylfaen"/>
          <w:i/>
        </w:rPr>
        <w:t xml:space="preserve"> 1</w:t>
      </w:r>
      <w:r w:rsidR="009012AB" w:rsidRPr="006C4B0C">
        <w:rPr>
          <w:rFonts w:ascii="Sylfaen" w:hAnsi="Sylfaen"/>
        </w:rPr>
        <w:t xml:space="preserve">, не позднее, </w:t>
      </w:r>
      <w:r w:rsidR="009012AB" w:rsidRPr="004B270D">
        <w:rPr>
          <w:rFonts w:ascii="Sylfaen" w:hAnsi="Sylfaen"/>
        </w:rPr>
        <w:t>чем 1</w:t>
      </w:r>
      <w:r w:rsidR="009012AB" w:rsidRPr="004B270D">
        <w:rPr>
          <w:rFonts w:ascii="Sylfaen" w:hAnsi="Sylfaen"/>
          <w:lang w:val="hy-AM"/>
        </w:rPr>
        <w:t>1</w:t>
      </w:r>
      <w:r w:rsidR="009012AB" w:rsidRPr="004B270D">
        <w:rPr>
          <w:rFonts w:ascii="Sylfaen" w:hAnsi="Sylfaen"/>
        </w:rPr>
        <w:t>:00</w:t>
      </w:r>
      <w:r w:rsidR="009012AB" w:rsidRPr="006C4B0C">
        <w:rPr>
          <w:rFonts w:ascii="Sylfaen" w:hAnsi="Sylfaen"/>
        </w:rPr>
        <w:t xml:space="preserve">   часов   </w:t>
      </w:r>
      <w:r w:rsidR="009012AB" w:rsidRPr="00062BC1">
        <w:rPr>
          <w:rFonts w:ascii="Sylfaen" w:hAnsi="Sylfaen"/>
        </w:rPr>
        <w:t>40</w:t>
      </w:r>
      <w:r w:rsidR="009012AB" w:rsidRPr="006C4B0C">
        <w:rPr>
          <w:rFonts w:ascii="Sylfaen" w:hAnsi="Sylfaen"/>
        </w:rPr>
        <w:t>-го</w:t>
      </w:r>
      <w:r w:rsidRPr="00562E3A">
        <w:rPr>
          <w:rFonts w:ascii="Sylfaen" w:hAnsi="Sylfaen"/>
          <w:sz w:val="22"/>
          <w:szCs w:val="22"/>
        </w:rPr>
        <w:t xml:space="preserve"> дня с даты опубликования в бюллетене объявления и приглашения на настоящую процедуру. </w:t>
      </w:r>
    </w:p>
    <w:p w14:paraId="74C5D004" w14:textId="1EAED8F5" w:rsidR="00BA4929" w:rsidRPr="00562E3A" w:rsidRDefault="00BA4929" w:rsidP="00562E3A">
      <w:pPr>
        <w:pStyle w:val="23"/>
        <w:widowControl w:val="0"/>
        <w:tabs>
          <w:tab w:val="left" w:pos="1134"/>
        </w:tabs>
        <w:spacing w:line="240" w:lineRule="auto"/>
        <w:ind w:firstLine="567"/>
        <w:contextualSpacing/>
        <w:rPr>
          <w:rFonts w:ascii="Sylfaen" w:hAnsi="Sylfaen"/>
          <w:sz w:val="22"/>
          <w:szCs w:val="22"/>
        </w:rPr>
      </w:pPr>
      <w:r w:rsidRPr="00562E3A">
        <w:rPr>
          <w:rFonts w:ascii="Sylfaen" w:hAnsi="Sylfaen"/>
          <w:sz w:val="22"/>
          <w:szCs w:val="22"/>
        </w:rPr>
        <w:t xml:space="preserve">Заявки на процедуру получает и в журнале регистрации заявок регистрирует секретарь комиссии </w:t>
      </w:r>
      <w:r w:rsidR="009012AB">
        <w:rPr>
          <w:rFonts w:ascii="Sylfaen" w:hAnsi="Sylfaen"/>
          <w:lang w:val="hy-AM"/>
        </w:rPr>
        <w:t>Грануш Маргарян</w:t>
      </w:r>
      <w:r w:rsidRPr="00562E3A">
        <w:rPr>
          <w:rFonts w:ascii="Sylfaen" w:hAnsi="Sylfaen"/>
          <w:sz w:val="22"/>
          <w:szCs w:val="22"/>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5CBB6EA4" w14:textId="77777777" w:rsidR="00B67CCD" w:rsidRPr="00562E3A" w:rsidRDefault="00B67CCD" w:rsidP="00562E3A">
      <w:pPr>
        <w:pStyle w:val="23"/>
        <w:widowControl w:val="0"/>
        <w:tabs>
          <w:tab w:val="left" w:pos="1134"/>
        </w:tabs>
        <w:spacing w:line="240" w:lineRule="auto"/>
        <w:ind w:firstLine="567"/>
        <w:rPr>
          <w:rFonts w:ascii="Sylfaen" w:hAnsi="Sylfaen"/>
          <w:sz w:val="22"/>
          <w:szCs w:val="22"/>
        </w:rPr>
      </w:pPr>
      <w:r w:rsidRPr="00562E3A">
        <w:rPr>
          <w:rFonts w:ascii="Sylfaen" w:hAnsi="Sylfaen"/>
          <w:sz w:val="22"/>
          <w:szCs w:val="22"/>
        </w:rPr>
        <w:t>4.3.</w:t>
      </w:r>
      <w:r w:rsidR="003065C4" w:rsidRPr="00562E3A">
        <w:rPr>
          <w:rFonts w:ascii="Sylfaen" w:hAnsi="Sylfaen"/>
          <w:sz w:val="22"/>
          <w:szCs w:val="22"/>
        </w:rPr>
        <w:tab/>
      </w:r>
      <w:r w:rsidRPr="00562E3A">
        <w:rPr>
          <w:rFonts w:ascii="Sylfaen" w:hAnsi="Sylfaen"/>
          <w:sz w:val="22"/>
          <w:szCs w:val="22"/>
        </w:rPr>
        <w:t>В заявке участник представляет:</w:t>
      </w:r>
    </w:p>
    <w:p w14:paraId="1D906AD6" w14:textId="77777777" w:rsidR="005F25EF" w:rsidRPr="00562E3A" w:rsidRDefault="005F25EF" w:rsidP="00562E3A">
      <w:pPr>
        <w:jc w:val="both"/>
        <w:rPr>
          <w:rFonts w:ascii="Sylfaen" w:hAnsi="Sylfaen"/>
          <w:sz w:val="22"/>
          <w:szCs w:val="22"/>
        </w:rPr>
      </w:pPr>
      <w:r w:rsidRPr="00562E3A">
        <w:rPr>
          <w:rFonts w:ascii="Sylfaen" w:hAnsi="Sylfaen"/>
          <w:sz w:val="22"/>
          <w:szCs w:val="22"/>
        </w:rPr>
        <w:t>1) утвержденное им заявление-объявление, предусмотренное пунктом 2.1 части 2 настоящего приглашения</w:t>
      </w:r>
      <w:r w:rsidR="003C5795" w:rsidRPr="00562E3A">
        <w:rPr>
          <w:rFonts w:ascii="Sylfaen" w:hAnsi="Sylfaen"/>
          <w:sz w:val="22"/>
          <w:szCs w:val="22"/>
          <w:lang w:val="hy-AM"/>
        </w:rPr>
        <w:t xml:space="preserve"> </w:t>
      </w:r>
      <w:r w:rsidR="003C5795" w:rsidRPr="00562E3A">
        <w:rPr>
          <w:rFonts w:ascii="Sylfaen" w:hAnsi="Sylfaen"/>
          <w:sz w:val="22"/>
          <w:szCs w:val="22"/>
        </w:rPr>
        <w:t xml:space="preserve">указав адрес электронной почты, учетный номер налогоплательщика, адрес деятельности и номер телефона </w:t>
      </w:r>
      <w:r w:rsidRPr="00562E3A">
        <w:rPr>
          <w:rFonts w:ascii="Sylfaen" w:hAnsi="Sylfaen"/>
          <w:sz w:val="22"/>
          <w:szCs w:val="22"/>
        </w:rPr>
        <w:t>, которое включает:</w:t>
      </w:r>
    </w:p>
    <w:p w14:paraId="485F64BD" w14:textId="77777777" w:rsidR="005F25EF" w:rsidRPr="00562E3A" w:rsidRDefault="005F25EF" w:rsidP="00562E3A">
      <w:pPr>
        <w:jc w:val="both"/>
        <w:rPr>
          <w:rFonts w:ascii="Sylfaen" w:hAnsi="Sylfaen"/>
          <w:sz w:val="22"/>
          <w:szCs w:val="22"/>
        </w:rPr>
      </w:pPr>
      <w:r w:rsidRPr="00562E3A">
        <w:rPr>
          <w:rFonts w:ascii="Sylfaen" w:hAnsi="Sylfaen"/>
          <w:sz w:val="22"/>
          <w:szCs w:val="22"/>
        </w:rPr>
        <w:t xml:space="preserve">   а) </w:t>
      </w:r>
      <w:r w:rsidR="00070108" w:rsidRPr="00562E3A">
        <w:rPr>
          <w:rFonts w:ascii="Sylfaen" w:hAnsi="Sylfaen"/>
          <w:sz w:val="22"/>
          <w:szCs w:val="22"/>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562E3A">
        <w:rPr>
          <w:rFonts w:ascii="Sylfaen" w:hAnsi="Sylfaen"/>
          <w:sz w:val="22"/>
          <w:szCs w:val="22"/>
        </w:rPr>
        <w:t>;</w:t>
      </w:r>
    </w:p>
    <w:p w14:paraId="0EA88E11" w14:textId="77777777" w:rsidR="00C648DF" w:rsidRPr="00562E3A" w:rsidRDefault="005F25EF" w:rsidP="00562E3A">
      <w:pPr>
        <w:jc w:val="both"/>
        <w:rPr>
          <w:rFonts w:ascii="Sylfaen" w:hAnsi="Sylfaen"/>
          <w:sz w:val="22"/>
          <w:szCs w:val="22"/>
        </w:rPr>
      </w:pPr>
      <w:r w:rsidRPr="00562E3A">
        <w:rPr>
          <w:rFonts w:ascii="Sylfaen" w:hAnsi="Sylfaen"/>
          <w:sz w:val="22"/>
          <w:szCs w:val="22"/>
        </w:rPr>
        <w:t xml:space="preserve">   б) </w:t>
      </w:r>
      <w:r w:rsidR="00CB1483" w:rsidRPr="00562E3A">
        <w:rPr>
          <w:rFonts w:ascii="Sylfaen" w:hAnsi="Sylfaen"/>
          <w:sz w:val="22"/>
          <w:szCs w:val="22"/>
        </w:rPr>
        <w:t>удостоверение</w:t>
      </w:r>
      <w:r w:rsidR="003C5795" w:rsidRPr="00562E3A">
        <w:rPr>
          <w:rFonts w:ascii="Sylfaen" w:hAnsi="Sylfaen"/>
          <w:sz w:val="22"/>
          <w:szCs w:val="22"/>
        </w:rPr>
        <w:t xml:space="preserve"> об обязательстве предоставления обеспечения квалификации в </w:t>
      </w:r>
      <w:proofErr w:type="spellStart"/>
      <w:r w:rsidR="003C5795" w:rsidRPr="00562E3A">
        <w:rPr>
          <w:rFonts w:ascii="Sylfaen" w:hAnsi="Sylfaen"/>
          <w:sz w:val="22"/>
          <w:szCs w:val="22"/>
        </w:rPr>
        <w:t>в</w:t>
      </w:r>
      <w:proofErr w:type="spellEnd"/>
      <w:r w:rsidR="003C5795" w:rsidRPr="00562E3A">
        <w:rPr>
          <w:rFonts w:ascii="Sylfaen" w:hAnsi="Sylfaen"/>
          <w:sz w:val="22"/>
          <w:szCs w:val="22"/>
        </w:rPr>
        <w:t xml:space="preserve"> порядке и сроки, установленные </w:t>
      </w:r>
      <w:r w:rsidR="00E006C3" w:rsidRPr="00562E3A">
        <w:rPr>
          <w:rFonts w:ascii="Sylfaen" w:hAnsi="Sylfaen"/>
          <w:sz w:val="22"/>
          <w:szCs w:val="22"/>
        </w:rPr>
        <w:t xml:space="preserve">настоящим приглашением </w:t>
      </w:r>
      <w:r w:rsidR="00023F8F" w:rsidRPr="00562E3A">
        <w:rPr>
          <w:rFonts w:ascii="Sylfaen" w:hAnsi="Sylfaen"/>
          <w:sz w:val="22"/>
          <w:szCs w:val="22"/>
        </w:rPr>
        <w:t>в случае признания отобранным участником</w:t>
      </w:r>
      <w:r w:rsidR="0049623A" w:rsidRPr="00562E3A">
        <w:rPr>
          <w:rFonts w:ascii="Sylfaen" w:hAnsi="Sylfaen"/>
          <w:sz w:val="22"/>
          <w:szCs w:val="22"/>
        </w:rPr>
        <w:t xml:space="preserve">    </w:t>
      </w:r>
    </w:p>
    <w:p w14:paraId="735EC8C3" w14:textId="77777777" w:rsidR="005F25EF" w:rsidRPr="00562E3A" w:rsidRDefault="005F25EF" w:rsidP="00562E3A">
      <w:pPr>
        <w:ind w:firstLine="284"/>
        <w:jc w:val="both"/>
        <w:rPr>
          <w:rFonts w:ascii="Sylfaen" w:hAnsi="Sylfaen"/>
          <w:sz w:val="22"/>
          <w:szCs w:val="22"/>
        </w:rPr>
      </w:pPr>
      <w:r w:rsidRPr="00562E3A">
        <w:rPr>
          <w:rFonts w:ascii="Sylfaen" w:hAnsi="Sylfaen"/>
          <w:sz w:val="22"/>
          <w:szCs w:val="22"/>
        </w:rPr>
        <w:t xml:space="preserve">в) объявление об отсутствии </w:t>
      </w:r>
      <w:r w:rsidR="00255E60" w:rsidRPr="00562E3A">
        <w:rPr>
          <w:rFonts w:ascii="Sylfaen" w:hAnsi="Sylfaen"/>
          <w:sz w:val="22"/>
          <w:szCs w:val="22"/>
        </w:rPr>
        <w:t xml:space="preserve">недобросовестной конкуренции, </w:t>
      </w:r>
      <w:r w:rsidRPr="00562E3A">
        <w:rPr>
          <w:rFonts w:ascii="Sylfaen" w:hAnsi="Sylfaen"/>
          <w:sz w:val="22"/>
          <w:szCs w:val="22"/>
        </w:rPr>
        <w:t>злоупотребления доминирующим положением и антиконкурентного соглашения в рамках настоящей процедуры</w:t>
      </w:r>
    </w:p>
    <w:p w14:paraId="1648CF96" w14:textId="77777777" w:rsidR="005F25EF" w:rsidRPr="00562E3A" w:rsidRDefault="005F25EF" w:rsidP="00562E3A">
      <w:pPr>
        <w:jc w:val="both"/>
        <w:rPr>
          <w:rFonts w:ascii="Sylfaen" w:hAnsi="Sylfaen"/>
          <w:sz w:val="22"/>
          <w:szCs w:val="22"/>
        </w:rPr>
      </w:pPr>
      <w:r w:rsidRPr="00562E3A">
        <w:rPr>
          <w:rFonts w:ascii="Sylfaen" w:hAnsi="Sylfaen"/>
          <w:sz w:val="22"/>
          <w:szCs w:val="22"/>
        </w:rPr>
        <w:t xml:space="preserve">    г) объявление об отсутствии в рамках настоящей процедуры одновременного участия </w:t>
      </w:r>
      <w:proofErr w:type="spellStart"/>
      <w:r w:rsidRPr="00562E3A">
        <w:rPr>
          <w:rFonts w:ascii="Sylfaen" w:hAnsi="Sylfaen"/>
          <w:sz w:val="22"/>
          <w:szCs w:val="22"/>
        </w:rPr>
        <w:t>взаимосвязянных</w:t>
      </w:r>
      <w:proofErr w:type="spellEnd"/>
      <w:r w:rsidRPr="00562E3A">
        <w:rPr>
          <w:rFonts w:ascii="Sylfaen" w:hAnsi="Sylfaen"/>
          <w:sz w:val="22"/>
          <w:szCs w:val="22"/>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025072F4" w14:textId="77777777" w:rsidR="00EA0D10" w:rsidRPr="00562E3A" w:rsidRDefault="001361B2" w:rsidP="00562E3A">
      <w:pPr>
        <w:pStyle w:val="norm"/>
        <w:widowControl w:val="0"/>
        <w:tabs>
          <w:tab w:val="left" w:pos="1134"/>
        </w:tabs>
        <w:spacing w:line="240" w:lineRule="auto"/>
        <w:ind w:firstLine="284"/>
        <w:rPr>
          <w:rFonts w:ascii="Sylfaen" w:hAnsi="Sylfaen"/>
          <w:szCs w:val="22"/>
        </w:rPr>
      </w:pPr>
      <w:r w:rsidRPr="00562E3A">
        <w:rPr>
          <w:rFonts w:ascii="Sylfaen" w:hAnsi="Sylfaen"/>
          <w:szCs w:val="22"/>
        </w:rPr>
        <w:t xml:space="preserve">д) </w:t>
      </w:r>
      <w:r w:rsidR="00B24E0E" w:rsidRPr="00562E3A">
        <w:rPr>
          <w:rFonts w:ascii="Sylfaen" w:hAnsi="Sylfaen"/>
          <w:spacing w:val="-6"/>
          <w:szCs w:val="22"/>
        </w:rPr>
        <w:t>Деклараци</w:t>
      </w:r>
      <w:r w:rsidR="00596EE4" w:rsidRPr="00562E3A">
        <w:rPr>
          <w:rFonts w:ascii="Sylfaen" w:hAnsi="Sylfaen"/>
          <w:spacing w:val="-6"/>
          <w:szCs w:val="22"/>
        </w:rPr>
        <w:t>ю</w:t>
      </w:r>
      <w:r w:rsidR="00B24E0E" w:rsidRPr="00562E3A">
        <w:rPr>
          <w:rFonts w:ascii="Sylfaen" w:hAnsi="Sylfaen"/>
          <w:spacing w:val="-6"/>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62E3A">
        <w:rPr>
          <w:rFonts w:ascii="Sylfaen" w:hAnsi="Sylfaen"/>
          <w:spacing w:val="-6"/>
          <w:szCs w:val="22"/>
        </w:rPr>
        <w:t>При этом, если участник объявляется отобранным участником, то предусмотренная настоящим абзацем информация, публик</w:t>
      </w:r>
      <w:r w:rsidR="00B24E0E" w:rsidRPr="00562E3A">
        <w:rPr>
          <w:rFonts w:ascii="Sylfaen" w:hAnsi="Sylfaen"/>
          <w:spacing w:val="-6"/>
          <w:szCs w:val="22"/>
        </w:rPr>
        <w:t>у</w:t>
      </w:r>
      <w:r w:rsidRPr="00562E3A">
        <w:rPr>
          <w:rFonts w:ascii="Sylfaen" w:hAnsi="Sylfaen"/>
          <w:spacing w:val="-6"/>
          <w:szCs w:val="22"/>
        </w:rPr>
        <w:t>ется в бюллетене вместе с объявлением о</w:t>
      </w:r>
      <w:r w:rsidRPr="00562E3A">
        <w:rPr>
          <w:rFonts w:ascii="Sylfaen" w:hAnsi="Sylfaen"/>
          <w:szCs w:val="22"/>
        </w:rPr>
        <w:t xml:space="preserve"> решении </w:t>
      </w:r>
      <w:r w:rsidRPr="00562E3A">
        <w:rPr>
          <w:rFonts w:ascii="Sylfaen" w:hAnsi="Sylfaen"/>
          <w:szCs w:val="22"/>
        </w:rPr>
        <w:lastRenderedPageBreak/>
        <w:t>заключить договор;</w:t>
      </w:r>
      <w:r w:rsidR="00364685" w:rsidRPr="00562E3A">
        <w:rPr>
          <w:rFonts w:ascii="Sylfaen" w:hAnsi="Sylfaen"/>
          <w:szCs w:val="22"/>
          <w:vertAlign w:val="superscript"/>
          <w:lang w:val="hy-AM"/>
        </w:rPr>
        <w:t>6</w:t>
      </w:r>
      <w:r w:rsidR="00EA1641" w:rsidRPr="00562E3A">
        <w:rPr>
          <w:rFonts w:ascii="Sylfaen" w:hAnsi="Sylfaen"/>
          <w:szCs w:val="22"/>
          <w:vertAlign w:val="superscript"/>
          <w:lang w:val="hy-AM"/>
        </w:rPr>
        <w:t>.1</w:t>
      </w:r>
      <w:r w:rsidR="005F25EF" w:rsidRPr="00562E3A">
        <w:rPr>
          <w:rFonts w:ascii="Sylfaen" w:hAnsi="Sylfaen"/>
          <w:szCs w:val="22"/>
        </w:rPr>
        <w:t xml:space="preserve">  </w:t>
      </w:r>
    </w:p>
    <w:p w14:paraId="6356BCBA" w14:textId="77777777" w:rsidR="00B67CCD" w:rsidRPr="00562E3A" w:rsidRDefault="0062795D"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2</w:t>
      </w:r>
      <w:r w:rsidR="0047117B" w:rsidRPr="00562E3A">
        <w:rPr>
          <w:rFonts w:ascii="Sylfaen" w:hAnsi="Sylfaen"/>
          <w:szCs w:val="22"/>
        </w:rPr>
        <w:t>)</w:t>
      </w:r>
      <w:r w:rsidR="00444026" w:rsidRPr="00562E3A">
        <w:rPr>
          <w:rFonts w:ascii="Sylfaen" w:hAnsi="Sylfaen"/>
          <w:szCs w:val="22"/>
        </w:rPr>
        <w:tab/>
      </w:r>
      <w:r w:rsidR="0047117B" w:rsidRPr="00562E3A">
        <w:rPr>
          <w:rFonts w:ascii="Sylfaen" w:hAnsi="Sylfaen"/>
          <w:szCs w:val="22"/>
        </w:rPr>
        <w:t>утвержденное им ценовое предложение;</w:t>
      </w:r>
    </w:p>
    <w:p w14:paraId="11930D5B" w14:textId="77777777" w:rsidR="006C3115" w:rsidRPr="00562E3A" w:rsidRDefault="0062795D" w:rsidP="00562E3A">
      <w:pPr>
        <w:widowControl w:val="0"/>
        <w:tabs>
          <w:tab w:val="left" w:pos="1134"/>
        </w:tabs>
        <w:ind w:firstLine="567"/>
        <w:jc w:val="both"/>
        <w:rPr>
          <w:rFonts w:ascii="Sylfaen" w:hAnsi="Sylfaen"/>
          <w:sz w:val="22"/>
          <w:szCs w:val="22"/>
        </w:rPr>
      </w:pPr>
      <w:r w:rsidRPr="00562E3A">
        <w:rPr>
          <w:rFonts w:ascii="Sylfaen" w:hAnsi="Sylfaen"/>
          <w:sz w:val="22"/>
          <w:szCs w:val="22"/>
        </w:rPr>
        <w:t>3</w:t>
      </w:r>
      <w:r w:rsidR="00E326DD" w:rsidRPr="00562E3A">
        <w:rPr>
          <w:rFonts w:ascii="Sylfaen" w:hAnsi="Sylfaen"/>
          <w:sz w:val="22"/>
          <w:szCs w:val="22"/>
        </w:rPr>
        <w:t>)</w:t>
      </w:r>
      <w:r w:rsidR="00444026" w:rsidRPr="00562E3A">
        <w:rPr>
          <w:rFonts w:ascii="Sylfaen" w:hAnsi="Sylfaen"/>
          <w:sz w:val="22"/>
          <w:szCs w:val="22"/>
        </w:rPr>
        <w:tab/>
      </w:r>
      <w:r w:rsidR="00E326DD" w:rsidRPr="00562E3A">
        <w:rPr>
          <w:rFonts w:ascii="Sylfaen" w:hAnsi="Sylfaen"/>
          <w:sz w:val="22"/>
          <w:szCs w:val="22"/>
        </w:rPr>
        <w:t>обеспечение заявки</w:t>
      </w:r>
      <w:r w:rsidR="0067389F" w:rsidRPr="00562E3A">
        <w:rPr>
          <w:rFonts w:ascii="Sylfaen" w:hAnsi="Sylfaen"/>
          <w:sz w:val="22"/>
          <w:szCs w:val="22"/>
        </w:rPr>
        <w:t xml:space="preserve">- </w:t>
      </w:r>
      <w:r w:rsidR="00E326DD" w:rsidRPr="00562E3A">
        <w:rPr>
          <w:rFonts w:ascii="Sylfaen" w:hAnsi="Sylfaen"/>
          <w:sz w:val="22"/>
          <w:szCs w:val="22"/>
        </w:rPr>
        <w:t>в форме наличных денег или банковской гарантии</w:t>
      </w:r>
      <w:r w:rsidR="0067389F" w:rsidRPr="00562E3A">
        <w:rPr>
          <w:rFonts w:ascii="Sylfaen" w:hAnsi="Sylfaen"/>
          <w:sz w:val="22"/>
          <w:szCs w:val="22"/>
        </w:rPr>
        <w:t xml:space="preserve">. </w:t>
      </w:r>
      <w:r w:rsidR="006650C4" w:rsidRPr="00562E3A">
        <w:rPr>
          <w:rStyle w:val="af6"/>
          <w:rFonts w:ascii="Sylfaen" w:hAnsi="Sylfaen"/>
          <w:sz w:val="22"/>
          <w:szCs w:val="22"/>
        </w:rPr>
        <w:footnoteReference w:customMarkFollows="1" w:id="6"/>
        <w:t>7</w:t>
      </w:r>
    </w:p>
    <w:p w14:paraId="5174281C" w14:textId="77777777" w:rsidR="005F2C25" w:rsidRPr="00562E3A" w:rsidRDefault="0062795D"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4)</w:t>
      </w:r>
      <w:r w:rsidR="007014DE" w:rsidRPr="00562E3A">
        <w:rPr>
          <w:rFonts w:ascii="Sylfaen" w:hAnsi="Sylfaen"/>
          <w:szCs w:val="22"/>
        </w:rPr>
        <w:t xml:space="preserve"> </w:t>
      </w:r>
      <w:r w:rsidR="00BD4B37" w:rsidRPr="00562E3A">
        <w:rPr>
          <w:rFonts w:ascii="Sylfaen" w:hAnsi="Sylfaen"/>
          <w:szCs w:val="22"/>
        </w:rPr>
        <w:t>п</w:t>
      </w:r>
      <w:r w:rsidR="00F55752" w:rsidRPr="00562E3A">
        <w:rPr>
          <w:rFonts w:ascii="Sylfaen" w:hAnsi="Sylfaen"/>
          <w:szCs w:val="22"/>
        </w:rPr>
        <w:t>ри закупке строительных работ:</w:t>
      </w:r>
    </w:p>
    <w:p w14:paraId="7033A205" w14:textId="77777777" w:rsidR="0088370A" w:rsidRPr="00562E3A" w:rsidRDefault="00DC5D72" w:rsidP="00562E3A">
      <w:pPr>
        <w:pStyle w:val="HTML"/>
        <w:shd w:val="clear" w:color="auto" w:fill="F8F9FA"/>
        <w:contextualSpacing/>
        <w:jc w:val="both"/>
        <w:rPr>
          <w:rFonts w:ascii="Sylfaen" w:hAnsi="Sylfaen"/>
          <w:sz w:val="22"/>
          <w:szCs w:val="22"/>
          <w:lang w:val="ru-RU"/>
        </w:rPr>
      </w:pPr>
      <w:proofErr w:type="spellStart"/>
      <w:r w:rsidRPr="00562E3A">
        <w:rPr>
          <w:rFonts w:ascii="Sylfaen" w:hAnsi="Sylfaen" w:cs="Times New Roman"/>
          <w:sz w:val="22"/>
          <w:szCs w:val="22"/>
          <w:lang w:val="ru-RU" w:eastAsia="ru-RU" w:bidi="ru-RU"/>
        </w:rPr>
        <w:t>утвержденое</w:t>
      </w:r>
      <w:proofErr w:type="spellEnd"/>
      <w:r w:rsidRPr="00562E3A">
        <w:rPr>
          <w:rFonts w:ascii="Sylfaen" w:hAnsi="Sylfaen" w:cs="Times New Roman"/>
          <w:sz w:val="22"/>
          <w:szCs w:val="22"/>
          <w:lang w:val="ru-RU" w:eastAsia="ru-RU" w:bidi="ru-RU"/>
        </w:rPr>
        <w:t xml:space="preserve">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9D2ED7" w:rsidRPr="00562E3A">
        <w:rPr>
          <w:rStyle w:val="af6"/>
          <w:rFonts w:ascii="Sylfaen" w:hAnsi="Sylfaen"/>
          <w:sz w:val="22"/>
          <w:szCs w:val="22"/>
          <w:lang w:val="ru-RU"/>
        </w:rPr>
        <w:footnoteReference w:customMarkFollows="1" w:id="7"/>
        <w:t>8</w:t>
      </w:r>
      <w:r w:rsidR="000C4775" w:rsidRPr="00562E3A">
        <w:rPr>
          <w:rFonts w:ascii="Sylfaen" w:hAnsi="Sylfaen"/>
          <w:sz w:val="22"/>
          <w:szCs w:val="22"/>
          <w:vertAlign w:val="superscript"/>
          <w:lang w:val="ru-RU"/>
        </w:rPr>
        <w:t xml:space="preserve"> </w:t>
      </w:r>
      <w:r w:rsidR="000C4775" w:rsidRPr="00562E3A">
        <w:rPr>
          <w:rFonts w:ascii="Sylfaen" w:hAnsi="Sylfaen"/>
          <w:sz w:val="22"/>
          <w:szCs w:val="22"/>
          <w:lang w:val="ru-RU"/>
        </w:rPr>
        <w:t>.</w:t>
      </w:r>
    </w:p>
    <w:p w14:paraId="07DB9095" w14:textId="77777777" w:rsidR="000845F6" w:rsidRPr="00562E3A" w:rsidRDefault="005F25EF"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5</w:t>
      </w:r>
      <w:r w:rsidR="003E3FD0" w:rsidRPr="00562E3A">
        <w:rPr>
          <w:rFonts w:ascii="Sylfaen" w:hAnsi="Sylfaen"/>
          <w:szCs w:val="22"/>
        </w:rPr>
        <w:t>)</w:t>
      </w:r>
      <w:r w:rsidR="00333B85" w:rsidRPr="00562E3A">
        <w:rPr>
          <w:rFonts w:ascii="Sylfaen" w:hAnsi="Sylfaen"/>
          <w:szCs w:val="22"/>
        </w:rPr>
        <w:tab/>
      </w:r>
      <w:r w:rsidR="003E3FD0" w:rsidRPr="00562E3A">
        <w:rPr>
          <w:rFonts w:ascii="Sylfaen" w:hAnsi="Sylfaen"/>
          <w:szCs w:val="22"/>
        </w:rPr>
        <w:t>копию договора</w:t>
      </w:r>
      <w:r w:rsidR="00E8071D" w:rsidRPr="00562E3A">
        <w:rPr>
          <w:rFonts w:ascii="Sylfaen" w:hAnsi="Sylfaen"/>
          <w:szCs w:val="22"/>
        </w:rPr>
        <w:t xml:space="preserve"> субподряда </w:t>
      </w:r>
      <w:r w:rsidR="003E3FD0" w:rsidRPr="00562E3A">
        <w:rPr>
          <w:rFonts w:ascii="Sylfaen" w:hAnsi="Sylfaen"/>
          <w:szCs w:val="22"/>
        </w:rPr>
        <w:t xml:space="preserve">и данные лица, являющегося стороной этого договора, если заключаемый договор будет исполняться через </w:t>
      </w:r>
      <w:r w:rsidR="00E8071D" w:rsidRPr="00562E3A">
        <w:rPr>
          <w:rFonts w:ascii="Sylfaen" w:hAnsi="Sylfaen"/>
          <w:szCs w:val="22"/>
        </w:rPr>
        <w:t>субподряд</w:t>
      </w:r>
      <w:r w:rsidR="003E3FD0" w:rsidRPr="00562E3A">
        <w:rPr>
          <w:rFonts w:ascii="Sylfaen" w:hAnsi="Sylfaen"/>
          <w:szCs w:val="22"/>
        </w:rPr>
        <w:t>;</w:t>
      </w:r>
    </w:p>
    <w:p w14:paraId="0D4653DD" w14:textId="77777777" w:rsidR="000845F6" w:rsidRPr="00562E3A" w:rsidRDefault="005F25EF"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6</w:t>
      </w:r>
      <w:r w:rsidR="003E3FD0" w:rsidRPr="00562E3A">
        <w:rPr>
          <w:rFonts w:ascii="Sylfaen" w:hAnsi="Sylfaen"/>
          <w:szCs w:val="22"/>
        </w:rPr>
        <w:t>)</w:t>
      </w:r>
      <w:r w:rsidR="00333B85" w:rsidRPr="00562E3A">
        <w:rPr>
          <w:rFonts w:ascii="Sylfaen" w:hAnsi="Sylfaen"/>
          <w:szCs w:val="22"/>
        </w:rPr>
        <w:tab/>
      </w:r>
      <w:r w:rsidR="003E3FD0" w:rsidRPr="00562E3A">
        <w:rPr>
          <w:rFonts w:ascii="Sylfaen" w:hAnsi="Sylfaen"/>
          <w:szCs w:val="22"/>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5E0BED72" w14:textId="77777777" w:rsidR="00721677" w:rsidRPr="00562E3A" w:rsidRDefault="00721677" w:rsidP="00562E3A">
      <w:pPr>
        <w:jc w:val="both"/>
        <w:rPr>
          <w:rFonts w:ascii="Sylfaen" w:hAnsi="Sylfaen" w:cs="Sylfaen"/>
          <w:sz w:val="22"/>
          <w:szCs w:val="22"/>
        </w:rPr>
      </w:pPr>
      <w:r w:rsidRPr="00562E3A">
        <w:rPr>
          <w:rFonts w:ascii="Sylfaen" w:hAnsi="Sylfaen" w:cs="Sylfaen"/>
          <w:sz w:val="22"/>
          <w:szCs w:val="22"/>
        </w:rPr>
        <w:t xml:space="preserve">При этом в случае участия в настоящей процедуре в порядке совместной деятельности (консорциумом) </w:t>
      </w:r>
    </w:p>
    <w:p w14:paraId="0AA1160B" w14:textId="77777777" w:rsidR="00721677" w:rsidRPr="00562E3A" w:rsidRDefault="00721677" w:rsidP="00562E3A">
      <w:pPr>
        <w:jc w:val="both"/>
        <w:rPr>
          <w:rFonts w:ascii="Sylfaen" w:hAnsi="Sylfaen" w:cs="Sylfaen"/>
          <w:sz w:val="22"/>
          <w:szCs w:val="22"/>
        </w:rPr>
      </w:pPr>
      <w:r w:rsidRPr="00562E3A">
        <w:rPr>
          <w:rFonts w:ascii="Sylfaen" w:hAnsi="Sylfaen"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562E3A">
        <w:rPr>
          <w:rFonts w:ascii="Sylfaen" w:hAnsi="Sylfaen" w:cs="Sylfaen"/>
          <w:sz w:val="22"/>
          <w:szCs w:val="22"/>
        </w:rPr>
        <w:t xml:space="preserve"> (на один и тот же лот)</w:t>
      </w:r>
      <w:r w:rsidRPr="00562E3A">
        <w:rPr>
          <w:rFonts w:ascii="Sylfaen" w:hAnsi="Sylfaen"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0D75F7D" w14:textId="77777777" w:rsidR="00721677" w:rsidRPr="00562E3A" w:rsidRDefault="00721677" w:rsidP="00562E3A">
      <w:pPr>
        <w:pStyle w:val="norm"/>
        <w:widowControl w:val="0"/>
        <w:spacing w:line="240" w:lineRule="auto"/>
        <w:ind w:firstLine="0"/>
        <w:rPr>
          <w:rFonts w:ascii="Sylfaen" w:hAnsi="Sylfaen" w:cs="Sylfaen"/>
          <w:szCs w:val="22"/>
        </w:rPr>
      </w:pPr>
      <w:r w:rsidRPr="00562E3A">
        <w:rPr>
          <w:rFonts w:ascii="Sylfaen" w:hAnsi="Sylfaen"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17720CB" w14:textId="77777777" w:rsidR="00721677" w:rsidRPr="00562E3A" w:rsidRDefault="00721677" w:rsidP="00562E3A">
      <w:pPr>
        <w:pStyle w:val="norm"/>
        <w:widowControl w:val="0"/>
        <w:tabs>
          <w:tab w:val="left" w:pos="1134"/>
        </w:tabs>
        <w:spacing w:line="240" w:lineRule="auto"/>
        <w:ind w:firstLine="567"/>
        <w:rPr>
          <w:rFonts w:ascii="Sylfaen" w:hAnsi="Sylfaen" w:cs="Sylfaen"/>
          <w:szCs w:val="22"/>
        </w:rPr>
      </w:pPr>
    </w:p>
    <w:p w14:paraId="1D2E6BF8" w14:textId="77777777" w:rsidR="00A45946" w:rsidRPr="00562E3A" w:rsidRDefault="00333B85" w:rsidP="00562E3A">
      <w:pPr>
        <w:widowControl w:val="0"/>
        <w:jc w:val="center"/>
        <w:rPr>
          <w:rFonts w:ascii="Sylfaen" w:hAnsi="Sylfaen"/>
          <w:b/>
          <w:sz w:val="22"/>
          <w:szCs w:val="22"/>
        </w:rPr>
      </w:pPr>
      <w:r w:rsidRPr="00562E3A">
        <w:rPr>
          <w:rFonts w:ascii="Sylfaen" w:hAnsi="Sylfaen"/>
          <w:b/>
          <w:sz w:val="22"/>
          <w:szCs w:val="22"/>
        </w:rPr>
        <w:t>5.</w:t>
      </w:r>
      <w:r w:rsidR="00C8055A" w:rsidRPr="00562E3A">
        <w:rPr>
          <w:rFonts w:ascii="Sylfaen" w:hAnsi="Sylfaen"/>
          <w:b/>
          <w:sz w:val="22"/>
          <w:szCs w:val="22"/>
        </w:rPr>
        <w:t xml:space="preserve">ЦЕНОВОЕ ПРЕДЛОЖЕНИЕ ЗАЯВКИ </w:t>
      </w:r>
    </w:p>
    <w:p w14:paraId="18F0C304" w14:textId="77777777" w:rsidR="00787A1B" w:rsidRPr="00562E3A" w:rsidRDefault="00787A1B" w:rsidP="00562E3A">
      <w:pPr>
        <w:widowControl w:val="0"/>
        <w:jc w:val="center"/>
        <w:rPr>
          <w:rFonts w:ascii="Sylfaen" w:hAnsi="Sylfaen" w:cs="Arial"/>
          <w:b/>
          <w:sz w:val="22"/>
          <w:szCs w:val="22"/>
        </w:rPr>
      </w:pPr>
    </w:p>
    <w:p w14:paraId="67763396" w14:textId="77777777" w:rsidR="00A45946" w:rsidRPr="00562E3A" w:rsidRDefault="00C8055A" w:rsidP="00562E3A">
      <w:pPr>
        <w:widowControl w:val="0"/>
        <w:tabs>
          <w:tab w:val="left" w:pos="1134"/>
        </w:tabs>
        <w:ind w:firstLine="567"/>
        <w:jc w:val="both"/>
        <w:rPr>
          <w:rFonts w:ascii="Sylfaen" w:hAnsi="Sylfaen"/>
          <w:sz w:val="22"/>
          <w:szCs w:val="22"/>
        </w:rPr>
      </w:pPr>
      <w:r w:rsidRPr="00562E3A">
        <w:rPr>
          <w:rFonts w:ascii="Sylfaen" w:hAnsi="Sylfaen"/>
          <w:sz w:val="22"/>
          <w:szCs w:val="22"/>
        </w:rPr>
        <w:t>5.1</w:t>
      </w:r>
      <w:r w:rsidR="00A34DFE" w:rsidRPr="00562E3A">
        <w:rPr>
          <w:rFonts w:ascii="Sylfaen" w:hAnsi="Sylfaen"/>
          <w:sz w:val="22"/>
          <w:szCs w:val="22"/>
        </w:rPr>
        <w:t>.</w:t>
      </w:r>
      <w:r w:rsidR="00333B85" w:rsidRPr="00562E3A">
        <w:rPr>
          <w:rFonts w:ascii="Sylfaen" w:hAnsi="Sylfaen"/>
          <w:sz w:val="22"/>
          <w:szCs w:val="22"/>
        </w:rPr>
        <w:tab/>
      </w:r>
      <w:r w:rsidRPr="00562E3A">
        <w:rPr>
          <w:rFonts w:ascii="Sylfaen" w:hAnsi="Sylfaen"/>
          <w:sz w:val="22"/>
          <w:szCs w:val="22"/>
        </w:rPr>
        <w:t xml:space="preserve">Предлагаемая цена помимо стоимости </w:t>
      </w:r>
      <w:r w:rsidR="00BD6E80" w:rsidRPr="00562E3A">
        <w:rPr>
          <w:rFonts w:ascii="Sylfaen" w:hAnsi="Sylfaen"/>
          <w:sz w:val="22"/>
          <w:szCs w:val="22"/>
        </w:rPr>
        <w:t>работ</w:t>
      </w:r>
      <w:r w:rsidRPr="00562E3A">
        <w:rPr>
          <w:rFonts w:ascii="Sylfaen" w:hAnsi="Sylfaen"/>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CA5F81B" w14:textId="77777777" w:rsidR="0079529B" w:rsidRPr="00562E3A" w:rsidRDefault="00C8055A"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5.2.</w:t>
      </w:r>
      <w:r w:rsidR="00333B85" w:rsidRPr="00562E3A">
        <w:rPr>
          <w:rFonts w:ascii="Sylfaen" w:hAnsi="Sylfaen"/>
          <w:szCs w:val="22"/>
        </w:rPr>
        <w:tab/>
      </w:r>
      <w:r w:rsidRPr="00562E3A">
        <w:rPr>
          <w:rFonts w:ascii="Sylfaen" w:hAnsi="Sylfaen"/>
          <w:szCs w:val="22"/>
        </w:rPr>
        <w:t>Участник представляет ценовое предложение в форме расчета, состоящего из обобщенных компонентов</w:t>
      </w:r>
      <w:r w:rsidR="00F7173E" w:rsidRPr="00562E3A">
        <w:rPr>
          <w:rFonts w:ascii="Sylfaen" w:hAnsi="Sylfaen"/>
          <w:szCs w:val="22"/>
        </w:rPr>
        <w:t xml:space="preserve"> </w:t>
      </w:r>
      <w:r w:rsidR="00443317" w:rsidRPr="00562E3A">
        <w:rPr>
          <w:rFonts w:ascii="Sylfaen" w:hAnsi="Sylfaen"/>
          <w:szCs w:val="22"/>
        </w:rPr>
        <w:t>-</w:t>
      </w:r>
      <w:r w:rsidRPr="00562E3A">
        <w:rPr>
          <w:rFonts w:ascii="Sylfaen" w:hAnsi="Sylfaen"/>
          <w:szCs w:val="22"/>
        </w:rPr>
        <w:t xml:space="preserve"> </w:t>
      </w:r>
      <w:r w:rsidR="00443317" w:rsidRPr="00562E3A">
        <w:rPr>
          <w:rFonts w:ascii="Sylfaen" w:hAnsi="Sylfaen"/>
          <w:szCs w:val="22"/>
        </w:rPr>
        <w:t>стоимость</w:t>
      </w:r>
      <w:r w:rsidR="00F7173E" w:rsidRPr="00562E3A">
        <w:rPr>
          <w:rFonts w:ascii="Sylfaen" w:hAnsi="Sylfaen"/>
          <w:szCs w:val="22"/>
        </w:rPr>
        <w:t xml:space="preserve"> </w:t>
      </w:r>
      <w:r w:rsidR="004E68E0" w:rsidRPr="00562E3A">
        <w:rPr>
          <w:rFonts w:ascii="Sylfaen" w:hAnsi="Sylfaen"/>
          <w:szCs w:val="22"/>
        </w:rPr>
        <w:t>(совокупность себестоимости и прогнозируемой прибыли)</w:t>
      </w:r>
      <w:r w:rsidRPr="00562E3A">
        <w:rPr>
          <w:rFonts w:ascii="Sylfaen" w:hAnsi="Sylfaen"/>
          <w:szCs w:val="22"/>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562E3A">
        <w:rPr>
          <w:rFonts w:ascii="Sylfaen" w:hAnsi="Sylfaen"/>
          <w:szCs w:val="22"/>
        </w:rPr>
        <w:t>При</w:t>
      </w:r>
      <w:r w:rsidR="00CB6775" w:rsidRPr="00562E3A">
        <w:rPr>
          <w:rFonts w:ascii="Sylfaen" w:hAnsi="Sylfaen"/>
          <w:szCs w:val="22"/>
        </w:rPr>
        <w:t xml:space="preserve"> этом</w:t>
      </w:r>
      <w:r w:rsidR="0079529B" w:rsidRPr="00562E3A">
        <w:rPr>
          <w:rFonts w:ascii="Sylfaen" w:hAnsi="Sylfaen"/>
          <w:szCs w:val="22"/>
        </w:rPr>
        <w:t>:</w:t>
      </w:r>
    </w:p>
    <w:p w14:paraId="462BEBE4" w14:textId="77777777" w:rsidR="0079529B" w:rsidRPr="00562E3A" w:rsidRDefault="0079529B" w:rsidP="00562E3A">
      <w:pPr>
        <w:pStyle w:val="HTML"/>
        <w:shd w:val="clear" w:color="auto" w:fill="F8F9FA"/>
        <w:contextualSpacing/>
        <w:jc w:val="both"/>
        <w:rPr>
          <w:rFonts w:ascii="Sylfaen" w:hAnsi="Sylfaen" w:cs="Times New Roman"/>
          <w:sz w:val="22"/>
          <w:szCs w:val="22"/>
          <w:lang w:val="ru-RU" w:eastAsia="ru-RU" w:bidi="ru-RU"/>
        </w:rPr>
      </w:pPr>
      <w:r w:rsidRPr="00562E3A">
        <w:rPr>
          <w:rFonts w:ascii="Sylfaen" w:hAnsi="Sylfaen" w:cs="Times New Roman"/>
          <w:sz w:val="22"/>
          <w:szCs w:val="22"/>
          <w:lang w:val="ru-RU" w:eastAsia="ru-RU" w:bidi="ru-RU"/>
        </w:rPr>
        <w:lastRenderedPageBreak/>
        <w:t xml:space="preserve">а. оценка и сравнение ценовых предложений участников осуществляются без </w:t>
      </w:r>
      <w:r w:rsidR="00F01DE1" w:rsidRPr="00562E3A">
        <w:rPr>
          <w:rFonts w:ascii="Sylfaen" w:hAnsi="Sylfaen" w:cs="Times New Roman"/>
          <w:sz w:val="22"/>
          <w:szCs w:val="22"/>
          <w:lang w:val="ru-RU" w:eastAsia="ru-RU" w:bidi="ru-RU"/>
        </w:rPr>
        <w:t>у</w:t>
      </w:r>
      <w:r w:rsidRPr="00562E3A">
        <w:rPr>
          <w:rFonts w:ascii="Sylfaen" w:hAnsi="Sylfaen" w:cs="Times New Roman"/>
          <w:sz w:val="22"/>
          <w:szCs w:val="22"/>
          <w:lang w:val="ru-RU" w:eastAsia="ru-RU" w:bidi="ru-RU"/>
        </w:rPr>
        <w:t>чета суммы налога, указанного в настоящем пункте,</w:t>
      </w:r>
    </w:p>
    <w:p w14:paraId="1E0559A1" w14:textId="77777777" w:rsidR="0079529B" w:rsidRPr="00562E3A" w:rsidRDefault="0079529B" w:rsidP="00562E3A">
      <w:pPr>
        <w:pStyle w:val="HTML"/>
        <w:shd w:val="clear" w:color="auto" w:fill="F8F9FA"/>
        <w:contextualSpacing/>
        <w:jc w:val="both"/>
        <w:rPr>
          <w:rFonts w:ascii="Sylfaen" w:hAnsi="Sylfaen"/>
          <w:sz w:val="22"/>
          <w:szCs w:val="22"/>
          <w:lang w:val="ru-RU"/>
        </w:rPr>
      </w:pPr>
      <w:r w:rsidRPr="00562E3A">
        <w:rPr>
          <w:rFonts w:ascii="Sylfaen" w:hAnsi="Sylfaen" w:cs="Times New Roman"/>
          <w:sz w:val="22"/>
          <w:szCs w:val="22"/>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sidRPr="00562E3A">
        <w:rPr>
          <w:rFonts w:ascii="Sylfaen" w:hAnsi="Sylfaen"/>
          <w:sz w:val="22"/>
          <w:szCs w:val="22"/>
          <w:lang w:val="ru-RU"/>
        </w:rPr>
        <w:t>ВС= ЦУ/СЦ</w:t>
      </w:r>
      <w:r w:rsidRPr="00562E3A">
        <w:rPr>
          <w:rFonts w:ascii="Sylfaen" w:hAnsi="Sylfaen"/>
          <w:sz w:val="22"/>
          <w:szCs w:val="22"/>
        </w:rPr>
        <w:t>x</w:t>
      </w:r>
      <w:r w:rsidRPr="00562E3A">
        <w:rPr>
          <w:rFonts w:ascii="Sylfaen" w:hAnsi="Sylfaen"/>
          <w:sz w:val="22"/>
          <w:szCs w:val="22"/>
          <w:lang w:val="ru-RU"/>
        </w:rPr>
        <w:t>ОР где:</w:t>
      </w:r>
    </w:p>
    <w:p w14:paraId="4E4C3A1F" w14:textId="77777777" w:rsidR="0079529B" w:rsidRPr="00562E3A" w:rsidRDefault="0079529B" w:rsidP="00562E3A">
      <w:pPr>
        <w:pStyle w:val="norm"/>
        <w:widowControl w:val="0"/>
        <w:spacing w:line="240" w:lineRule="auto"/>
        <w:ind w:firstLine="567"/>
        <w:contextualSpacing/>
        <w:rPr>
          <w:rFonts w:ascii="Sylfaen" w:hAnsi="Sylfaen"/>
          <w:szCs w:val="22"/>
        </w:rPr>
      </w:pPr>
    </w:p>
    <w:p w14:paraId="5D5E9FC9" w14:textId="77777777" w:rsidR="0079529B" w:rsidRPr="00562E3A" w:rsidRDefault="0079529B" w:rsidP="00562E3A">
      <w:pPr>
        <w:pStyle w:val="norm"/>
        <w:widowControl w:val="0"/>
        <w:spacing w:line="240" w:lineRule="auto"/>
        <w:ind w:firstLine="567"/>
        <w:contextualSpacing/>
        <w:rPr>
          <w:rFonts w:ascii="Sylfaen" w:hAnsi="Sylfaen"/>
          <w:szCs w:val="22"/>
        </w:rPr>
      </w:pPr>
      <w:r w:rsidRPr="00562E3A">
        <w:rPr>
          <w:rFonts w:ascii="Sylfaen" w:hAnsi="Sylfaen"/>
          <w:szCs w:val="22"/>
        </w:rPr>
        <w:t>ЦУ -</w:t>
      </w:r>
      <w:r w:rsidRPr="00562E3A">
        <w:rPr>
          <w:rStyle w:val="y2iqfc"/>
          <w:rFonts w:ascii="Sylfaen" w:hAnsi="Sylfaen"/>
          <w:color w:val="202124"/>
          <w:szCs w:val="22"/>
        </w:rPr>
        <w:t xml:space="preserve"> </w:t>
      </w:r>
      <w:r w:rsidRPr="00562E3A">
        <w:rPr>
          <w:rFonts w:ascii="Sylfaen" w:hAnsi="Sylfaen"/>
          <w:szCs w:val="22"/>
        </w:rPr>
        <w:t>цена,</w:t>
      </w:r>
      <w:r w:rsidRPr="00562E3A">
        <w:rPr>
          <w:rStyle w:val="y2iqfc"/>
          <w:rFonts w:ascii="Sylfaen" w:hAnsi="Sylfaen"/>
          <w:color w:val="202124"/>
          <w:szCs w:val="22"/>
        </w:rPr>
        <w:t xml:space="preserve"> </w:t>
      </w:r>
      <w:r w:rsidRPr="00562E3A">
        <w:rPr>
          <w:rFonts w:ascii="Sylfaen" w:hAnsi="Sylfaen"/>
          <w:szCs w:val="22"/>
        </w:rPr>
        <w:t>предложенная отобранным участником,</w:t>
      </w:r>
    </w:p>
    <w:p w14:paraId="1224CAC6" w14:textId="77777777" w:rsidR="0079529B" w:rsidRPr="00562E3A" w:rsidRDefault="0079529B" w:rsidP="00562E3A">
      <w:pPr>
        <w:pStyle w:val="norm"/>
        <w:widowControl w:val="0"/>
        <w:spacing w:line="240" w:lineRule="auto"/>
        <w:ind w:firstLine="567"/>
        <w:contextualSpacing/>
        <w:rPr>
          <w:rFonts w:ascii="Sylfaen" w:hAnsi="Sylfaen"/>
          <w:szCs w:val="22"/>
        </w:rPr>
      </w:pPr>
      <w:r w:rsidRPr="00562E3A">
        <w:rPr>
          <w:rFonts w:ascii="Sylfaen" w:hAnsi="Sylfaen"/>
          <w:szCs w:val="22"/>
        </w:rPr>
        <w:t>СЦ-сметная цена строительных работ, опубликованная в настоящем приглашении,</w:t>
      </w:r>
    </w:p>
    <w:p w14:paraId="2883BEDC" w14:textId="77777777" w:rsidR="0079529B" w:rsidRPr="00562E3A" w:rsidRDefault="0079529B" w:rsidP="00562E3A">
      <w:pPr>
        <w:pStyle w:val="norm"/>
        <w:widowControl w:val="0"/>
        <w:spacing w:line="240" w:lineRule="auto"/>
        <w:ind w:firstLine="567"/>
        <w:contextualSpacing/>
        <w:rPr>
          <w:rFonts w:ascii="Sylfaen" w:hAnsi="Sylfaen"/>
          <w:szCs w:val="22"/>
        </w:rPr>
      </w:pPr>
      <w:r w:rsidRPr="00562E3A">
        <w:rPr>
          <w:rFonts w:ascii="Sylfaen" w:hAnsi="Sylfaen"/>
          <w:szCs w:val="22"/>
        </w:rPr>
        <w:t>ОР - объем работ, представленный данным исполнительным актом, в денежном выражении,</w:t>
      </w:r>
    </w:p>
    <w:p w14:paraId="613DC8D9" w14:textId="77777777" w:rsidR="00B95FE0" w:rsidRPr="00562E3A" w:rsidRDefault="0079529B" w:rsidP="00562E3A">
      <w:pPr>
        <w:pStyle w:val="norm"/>
        <w:widowControl w:val="0"/>
        <w:tabs>
          <w:tab w:val="left" w:pos="1134"/>
        </w:tabs>
        <w:spacing w:line="240" w:lineRule="auto"/>
        <w:ind w:firstLine="567"/>
        <w:contextualSpacing/>
        <w:rPr>
          <w:rFonts w:ascii="Sylfaen" w:hAnsi="Sylfaen" w:cs="Sylfaen"/>
          <w:szCs w:val="22"/>
        </w:rPr>
      </w:pPr>
      <w:r w:rsidRPr="00562E3A">
        <w:rPr>
          <w:rFonts w:ascii="Sylfaen" w:hAnsi="Sylfaen"/>
          <w:szCs w:val="22"/>
        </w:rPr>
        <w:t>ВС-сумма, выплачиваемая за работы, указанные в объемной ведомость-смете.</w:t>
      </w:r>
      <w:r w:rsidRPr="00562E3A">
        <w:rPr>
          <w:rFonts w:ascii="Sylfaen" w:hAnsi="Sylfaen"/>
          <w:szCs w:val="22"/>
          <w:vertAlign w:val="superscript"/>
        </w:rPr>
        <w:t>8</w:t>
      </w:r>
    </w:p>
    <w:p w14:paraId="1A4F1F40" w14:textId="77777777" w:rsidR="00B95FE0" w:rsidRPr="00562E3A" w:rsidRDefault="00C134C5" w:rsidP="00562E3A">
      <w:pPr>
        <w:pStyle w:val="norm"/>
        <w:widowControl w:val="0"/>
        <w:spacing w:line="240" w:lineRule="auto"/>
        <w:ind w:firstLine="567"/>
        <w:contextualSpacing/>
        <w:rPr>
          <w:rFonts w:ascii="Sylfaen" w:hAnsi="Sylfaen" w:cs="Sylfaen"/>
          <w:szCs w:val="22"/>
        </w:rPr>
      </w:pPr>
      <w:r w:rsidRPr="00562E3A">
        <w:rPr>
          <w:rFonts w:ascii="Sylfaen" w:hAnsi="Sylfaen"/>
          <w:szCs w:val="22"/>
        </w:rPr>
        <w:t>З</w:t>
      </w:r>
      <w:r w:rsidR="00B95FE0" w:rsidRPr="00562E3A">
        <w:rPr>
          <w:rFonts w:ascii="Sylfaen" w:hAnsi="Sylfaen"/>
          <w:szCs w:val="22"/>
        </w:rPr>
        <w:t>аявка участника не подлежит отклонению, если:</w:t>
      </w:r>
    </w:p>
    <w:p w14:paraId="686E9BBC" w14:textId="77777777" w:rsidR="00B95FE0" w:rsidRPr="00562E3A" w:rsidRDefault="00B95FE0"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а.</w:t>
      </w:r>
      <w:r w:rsidR="00333B85" w:rsidRPr="00562E3A">
        <w:rPr>
          <w:rFonts w:ascii="Sylfaen" w:hAnsi="Sylfaen"/>
          <w:szCs w:val="22"/>
        </w:rPr>
        <w:tab/>
      </w:r>
      <w:r w:rsidRPr="00562E3A">
        <w:rPr>
          <w:rFonts w:ascii="Sylfaen" w:hAnsi="Sylfaen"/>
          <w:szCs w:val="22"/>
        </w:rPr>
        <w:t>графы "стоимость</w:t>
      </w:r>
      <w:r w:rsidR="00DF3688" w:rsidRPr="00562E3A">
        <w:rPr>
          <w:rFonts w:ascii="Sylfaen" w:hAnsi="Sylfaen"/>
          <w:szCs w:val="22"/>
        </w:rPr>
        <w:t>"</w:t>
      </w:r>
      <w:r w:rsidR="00830AD3" w:rsidRPr="00562E3A">
        <w:rPr>
          <w:rFonts w:ascii="Sylfaen" w:hAnsi="Sylfaen"/>
          <w:szCs w:val="22"/>
        </w:rPr>
        <w:t xml:space="preserve"> </w:t>
      </w:r>
      <w:r w:rsidRPr="00562E3A">
        <w:rPr>
          <w:rFonts w:ascii="Sylfaen" w:hAnsi="Sylfaen"/>
          <w:szCs w:val="22"/>
        </w:rPr>
        <w:t xml:space="preserve">и "налог на добавленную стоимость" </w:t>
      </w:r>
      <w:r w:rsidR="009B550F" w:rsidRPr="00562E3A">
        <w:rPr>
          <w:rFonts w:ascii="Sylfaen" w:hAnsi="Sylfaen"/>
          <w:szCs w:val="22"/>
        </w:rPr>
        <w:t xml:space="preserve">ценового предложения </w:t>
      </w:r>
      <w:r w:rsidRPr="00562E3A">
        <w:rPr>
          <w:rFonts w:ascii="Sylfaen" w:hAnsi="Sylfaen"/>
          <w:szCs w:val="22"/>
        </w:rPr>
        <w:t>заполнены только цифрами, а графа "общая цена" — и прописью, и цифрами или только прописью.</w:t>
      </w:r>
    </w:p>
    <w:p w14:paraId="7659720E" w14:textId="77777777" w:rsidR="00B95FE0" w:rsidRPr="00562E3A" w:rsidRDefault="00B95FE0"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б.</w:t>
      </w:r>
      <w:r w:rsidR="00333B85" w:rsidRPr="00562E3A">
        <w:rPr>
          <w:rFonts w:ascii="Sylfaen" w:hAnsi="Sylfaen"/>
          <w:szCs w:val="22"/>
        </w:rPr>
        <w:tab/>
      </w:r>
      <w:r w:rsidRPr="00562E3A">
        <w:rPr>
          <w:rFonts w:ascii="Sylfaen" w:hAnsi="Sylfaen"/>
          <w:szCs w:val="22"/>
        </w:rPr>
        <w:t xml:space="preserve">между суммами, указанными прописью или цифрами в графах </w:t>
      </w:r>
      <w:r w:rsidR="00A60D60" w:rsidRPr="00562E3A">
        <w:rPr>
          <w:rFonts w:ascii="Sylfaen" w:hAnsi="Sylfaen"/>
          <w:szCs w:val="22"/>
        </w:rPr>
        <w:t>"стоимость"</w:t>
      </w:r>
      <w:r w:rsidR="00F7173E" w:rsidRPr="00562E3A">
        <w:rPr>
          <w:rFonts w:ascii="Sylfaen" w:hAnsi="Sylfaen"/>
          <w:szCs w:val="22"/>
        </w:rPr>
        <w:t xml:space="preserve"> </w:t>
      </w:r>
      <w:r w:rsidRPr="00562E3A">
        <w:rPr>
          <w:rFonts w:ascii="Sylfaen" w:hAnsi="Sylfaen"/>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0797F77" w14:textId="77777777" w:rsidR="00A45946" w:rsidRPr="00562E3A" w:rsidRDefault="00B95FE0"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в.</w:t>
      </w:r>
      <w:r w:rsidR="00333B85" w:rsidRPr="00562E3A">
        <w:rPr>
          <w:rFonts w:ascii="Sylfaen" w:hAnsi="Sylfaen"/>
          <w:szCs w:val="22"/>
        </w:rPr>
        <w:tab/>
      </w:r>
      <w:r w:rsidRPr="00562E3A">
        <w:rPr>
          <w:rFonts w:ascii="Sylfaen" w:hAnsi="Sylfaen"/>
          <w:szCs w:val="22"/>
        </w:rPr>
        <w:t>номер лота в ценовом предложении указан неверно, однако наименование предмета закупки заполнено правильно.</w:t>
      </w:r>
    </w:p>
    <w:p w14:paraId="301BE627" w14:textId="77777777" w:rsidR="00B9778A" w:rsidRPr="00562E3A" w:rsidRDefault="00B9778A"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г. стоимость, налог на добавленную стоимость и общая сумма</w:t>
      </w:r>
      <w:r w:rsidR="00910938" w:rsidRPr="00562E3A">
        <w:rPr>
          <w:rFonts w:ascii="Sylfaen" w:hAnsi="Sylfaen"/>
          <w:szCs w:val="22"/>
        </w:rPr>
        <w:t xml:space="preserve"> ценового предложения</w:t>
      </w:r>
      <w:r w:rsidRPr="00562E3A">
        <w:rPr>
          <w:rFonts w:ascii="Sylfaen" w:hAnsi="Sylfaen"/>
          <w:szCs w:val="22"/>
        </w:rPr>
        <w:t xml:space="preserve">, указанные в графах </w:t>
      </w:r>
      <w:r w:rsidR="00207490" w:rsidRPr="00562E3A">
        <w:rPr>
          <w:rFonts w:ascii="Sylfaen" w:hAnsi="Sylfaen"/>
          <w:szCs w:val="22"/>
        </w:rPr>
        <w:t>прописью</w:t>
      </w:r>
      <w:r w:rsidRPr="00562E3A">
        <w:rPr>
          <w:rFonts w:ascii="Sylfaen" w:hAnsi="Sylfaen"/>
          <w:szCs w:val="22"/>
        </w:rPr>
        <w:t xml:space="preserve"> или цифрами, округлены до пяти десятых-до целого числа ниже, а пять десятых и более-до целого числа выше</w:t>
      </w:r>
      <w:r w:rsidR="00A14685" w:rsidRPr="00562E3A">
        <w:rPr>
          <w:rFonts w:ascii="Sylfaen" w:hAnsi="Sylfaen"/>
          <w:szCs w:val="22"/>
        </w:rPr>
        <w:t xml:space="preserve">, </w:t>
      </w:r>
    </w:p>
    <w:p w14:paraId="39592B8D" w14:textId="77777777" w:rsidR="00260739" w:rsidRPr="00562E3A" w:rsidRDefault="00A14685"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 xml:space="preserve">д. в графах стоимость и налог на добавленную стоимость </w:t>
      </w:r>
      <w:r w:rsidR="008730A8" w:rsidRPr="00562E3A">
        <w:rPr>
          <w:rFonts w:ascii="Sylfaen" w:hAnsi="Sylfaen"/>
          <w:szCs w:val="22"/>
        </w:rPr>
        <w:t xml:space="preserve">ценового предложения </w:t>
      </w:r>
      <w:r w:rsidRPr="00562E3A">
        <w:rPr>
          <w:rFonts w:ascii="Sylfaen" w:hAnsi="Sylfaen"/>
          <w:szCs w:val="22"/>
        </w:rPr>
        <w:t xml:space="preserve">суммы заполнены как цифрами, так и </w:t>
      </w:r>
      <w:r w:rsidR="008730A8" w:rsidRPr="00562E3A">
        <w:rPr>
          <w:rFonts w:ascii="Sylfaen" w:hAnsi="Sylfaen"/>
          <w:szCs w:val="22"/>
        </w:rPr>
        <w:t>прописью</w:t>
      </w:r>
      <w:r w:rsidRPr="00562E3A">
        <w:rPr>
          <w:rFonts w:ascii="Sylfaen" w:hAnsi="Sylfaen"/>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562E3A">
        <w:rPr>
          <w:rFonts w:ascii="Sylfaen" w:hAnsi="Sylfaen"/>
          <w:szCs w:val="22"/>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2CE8A1B5" w14:textId="77777777" w:rsidR="0048059F" w:rsidRPr="00562E3A" w:rsidRDefault="0048059F"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е. в суммах, заполненных буквами в графах ценового пред</w:t>
      </w:r>
      <w:r w:rsidR="00413595" w:rsidRPr="00562E3A">
        <w:rPr>
          <w:rFonts w:ascii="Sylfaen" w:hAnsi="Sylfaen"/>
          <w:szCs w:val="22"/>
        </w:rPr>
        <w:t xml:space="preserve">ложения, </w:t>
      </w:r>
      <w:proofErr w:type="spellStart"/>
      <w:r w:rsidR="00413595" w:rsidRPr="00562E3A">
        <w:rPr>
          <w:rFonts w:ascii="Sylfaen" w:hAnsi="Sylfaen"/>
          <w:szCs w:val="22"/>
        </w:rPr>
        <w:t>лумы</w:t>
      </w:r>
      <w:proofErr w:type="spellEnd"/>
      <w:r w:rsidR="00413595" w:rsidRPr="00562E3A">
        <w:rPr>
          <w:rFonts w:ascii="Sylfaen" w:hAnsi="Sylfaen"/>
          <w:szCs w:val="22"/>
        </w:rPr>
        <w:t xml:space="preserve"> указаны в цифрах.</w:t>
      </w:r>
    </w:p>
    <w:p w14:paraId="73905C4A" w14:textId="77777777" w:rsidR="00A45946" w:rsidRPr="00562E3A" w:rsidRDefault="00C8055A"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5.3</w:t>
      </w:r>
      <w:r w:rsidR="00A34DFE" w:rsidRPr="00562E3A">
        <w:rPr>
          <w:rFonts w:ascii="Sylfaen" w:hAnsi="Sylfaen"/>
          <w:szCs w:val="22"/>
        </w:rPr>
        <w:t>.</w:t>
      </w:r>
      <w:r w:rsidR="00333B85" w:rsidRPr="00562E3A">
        <w:rPr>
          <w:rFonts w:ascii="Sylfaen" w:hAnsi="Sylfaen"/>
          <w:szCs w:val="22"/>
        </w:rPr>
        <w:tab/>
      </w:r>
      <w:r w:rsidRPr="00562E3A">
        <w:rPr>
          <w:rFonts w:ascii="Sylfaen" w:hAnsi="Sylfaen"/>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562E3A">
        <w:rPr>
          <w:rFonts w:ascii="Sylfaen" w:hAnsi="Sylfaen"/>
          <w:szCs w:val="22"/>
        </w:rPr>
        <w:t>,</w:t>
      </w:r>
      <w:r w:rsidRPr="00562E3A">
        <w:rPr>
          <w:rFonts w:ascii="Sylfaen" w:hAnsi="Sylfaen"/>
          <w:szCs w:val="22"/>
        </w:rPr>
        <w:t xml:space="preserve"> также размер прибыли участника не может быть ограничен приглашением.</w:t>
      </w:r>
    </w:p>
    <w:p w14:paraId="0431844A" w14:textId="77777777" w:rsidR="00873D42" w:rsidRPr="00562E3A" w:rsidRDefault="00873D42" w:rsidP="00562E3A">
      <w:pPr>
        <w:jc w:val="center"/>
        <w:rPr>
          <w:rFonts w:ascii="Sylfaen" w:hAnsi="Sylfaen"/>
          <w:b/>
          <w:sz w:val="22"/>
          <w:szCs w:val="22"/>
        </w:rPr>
      </w:pPr>
    </w:p>
    <w:p w14:paraId="7AACB2AB" w14:textId="77777777" w:rsidR="00096865" w:rsidRPr="00562E3A" w:rsidRDefault="00220C7C" w:rsidP="00562E3A">
      <w:pPr>
        <w:jc w:val="center"/>
        <w:rPr>
          <w:rFonts w:ascii="Sylfaen" w:hAnsi="Sylfaen"/>
          <w:b/>
          <w:sz w:val="22"/>
          <w:szCs w:val="22"/>
        </w:rPr>
      </w:pPr>
      <w:r w:rsidRPr="00562E3A">
        <w:rPr>
          <w:rFonts w:ascii="Sylfaen" w:hAnsi="Sylfaen"/>
          <w:b/>
          <w:sz w:val="22"/>
          <w:szCs w:val="22"/>
        </w:rPr>
        <w:t xml:space="preserve">6. СРОК ДЕЙСТВИЯ ЗАЯВКИ, </w:t>
      </w:r>
      <w:r w:rsidR="00294F67" w:rsidRPr="00562E3A">
        <w:rPr>
          <w:rFonts w:ascii="Sylfaen" w:hAnsi="Sylfaen"/>
          <w:b/>
          <w:sz w:val="22"/>
          <w:szCs w:val="22"/>
        </w:rPr>
        <w:br/>
      </w:r>
      <w:r w:rsidRPr="00562E3A">
        <w:rPr>
          <w:rFonts w:ascii="Sylfaen" w:hAnsi="Sylfaen"/>
          <w:b/>
          <w:sz w:val="22"/>
          <w:szCs w:val="22"/>
        </w:rPr>
        <w:t>ПОРЯДОК ВНЕСЕНИЯ ИЗМЕНЕНИЙ В ЗАЯВКИ</w:t>
      </w:r>
      <w:r w:rsidR="002626F7" w:rsidRPr="00562E3A">
        <w:rPr>
          <w:rFonts w:ascii="Sylfaen" w:hAnsi="Sylfaen"/>
          <w:b/>
          <w:sz w:val="22"/>
          <w:szCs w:val="22"/>
        </w:rPr>
        <w:t xml:space="preserve"> </w:t>
      </w:r>
      <w:r w:rsidR="00955A1E" w:rsidRPr="00562E3A">
        <w:rPr>
          <w:rFonts w:ascii="Sylfaen" w:hAnsi="Sylfaen"/>
          <w:b/>
          <w:sz w:val="22"/>
          <w:szCs w:val="22"/>
        </w:rPr>
        <w:t>И ИХ ОТЗЫВА</w:t>
      </w:r>
    </w:p>
    <w:p w14:paraId="4E4F3545" w14:textId="77777777" w:rsidR="00873D42" w:rsidRPr="00562E3A" w:rsidRDefault="00873D42" w:rsidP="00562E3A">
      <w:pPr>
        <w:jc w:val="center"/>
        <w:rPr>
          <w:rFonts w:ascii="Sylfaen" w:hAnsi="Sylfaen"/>
          <w:b/>
          <w:sz w:val="22"/>
          <w:szCs w:val="22"/>
        </w:rPr>
      </w:pPr>
    </w:p>
    <w:p w14:paraId="4FBB6850" w14:textId="77777777" w:rsidR="00096865" w:rsidRPr="00562E3A" w:rsidRDefault="00220C7C" w:rsidP="00562E3A">
      <w:pPr>
        <w:pStyle w:val="a3"/>
        <w:widowControl w:val="0"/>
        <w:tabs>
          <w:tab w:val="left" w:pos="1134"/>
        </w:tabs>
        <w:spacing w:line="240" w:lineRule="auto"/>
        <w:ind w:firstLine="567"/>
        <w:rPr>
          <w:rFonts w:ascii="Sylfaen" w:hAnsi="Sylfaen"/>
          <w:i w:val="0"/>
          <w:sz w:val="22"/>
          <w:szCs w:val="22"/>
        </w:rPr>
      </w:pPr>
      <w:r w:rsidRPr="00562E3A">
        <w:rPr>
          <w:rFonts w:ascii="Sylfaen" w:hAnsi="Sylfaen"/>
          <w:i w:val="0"/>
          <w:sz w:val="22"/>
          <w:szCs w:val="22"/>
        </w:rPr>
        <w:t>6.1</w:t>
      </w:r>
      <w:r w:rsidR="00A34DFE" w:rsidRPr="00562E3A">
        <w:rPr>
          <w:rFonts w:ascii="Sylfaen" w:hAnsi="Sylfaen"/>
          <w:i w:val="0"/>
          <w:sz w:val="22"/>
          <w:szCs w:val="22"/>
        </w:rPr>
        <w:t>.</w:t>
      </w:r>
      <w:r w:rsidR="00294F67" w:rsidRPr="00562E3A">
        <w:rPr>
          <w:rFonts w:ascii="Sylfaen" w:hAnsi="Sylfaen"/>
          <w:i w:val="0"/>
          <w:sz w:val="22"/>
          <w:szCs w:val="22"/>
        </w:rPr>
        <w:tab/>
      </w:r>
      <w:r w:rsidRPr="00562E3A">
        <w:rPr>
          <w:rFonts w:ascii="Sylfaen" w:hAnsi="Sylfaen"/>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39DB381" w14:textId="77777777" w:rsidR="00096865" w:rsidRPr="00562E3A" w:rsidRDefault="00220C7C" w:rsidP="00562E3A">
      <w:pPr>
        <w:pStyle w:val="a3"/>
        <w:widowControl w:val="0"/>
        <w:tabs>
          <w:tab w:val="left" w:pos="1134"/>
        </w:tabs>
        <w:spacing w:line="240" w:lineRule="auto"/>
        <w:ind w:firstLine="567"/>
        <w:rPr>
          <w:rFonts w:ascii="Sylfaen" w:hAnsi="Sylfaen" w:cs="Sylfaen"/>
          <w:i w:val="0"/>
          <w:sz w:val="22"/>
          <w:szCs w:val="22"/>
        </w:rPr>
      </w:pPr>
      <w:r w:rsidRPr="00562E3A">
        <w:rPr>
          <w:rFonts w:ascii="Sylfaen" w:hAnsi="Sylfaen"/>
          <w:i w:val="0"/>
          <w:sz w:val="22"/>
          <w:szCs w:val="22"/>
        </w:rPr>
        <w:t>6.2</w:t>
      </w:r>
      <w:r w:rsidR="00A34DFE" w:rsidRPr="00562E3A">
        <w:rPr>
          <w:rFonts w:ascii="Sylfaen" w:hAnsi="Sylfaen"/>
          <w:i w:val="0"/>
          <w:sz w:val="22"/>
          <w:szCs w:val="22"/>
        </w:rPr>
        <w:t>.</w:t>
      </w:r>
      <w:r w:rsidR="008E6E51" w:rsidRPr="00562E3A">
        <w:rPr>
          <w:rFonts w:ascii="Sylfaen" w:hAnsi="Sylfaen"/>
          <w:i w:val="0"/>
          <w:sz w:val="22"/>
          <w:szCs w:val="22"/>
        </w:rPr>
        <w:tab/>
      </w:r>
      <w:r w:rsidRPr="00562E3A">
        <w:rPr>
          <w:rFonts w:ascii="Sylfaen" w:hAnsi="Sylfaen"/>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3FC5207" w14:textId="77777777" w:rsidR="00FA0E41" w:rsidRPr="00562E3A" w:rsidRDefault="00FA0E41" w:rsidP="00562E3A">
      <w:pPr>
        <w:widowControl w:val="0"/>
        <w:ind w:firstLine="567"/>
        <w:jc w:val="center"/>
        <w:rPr>
          <w:rFonts w:ascii="Sylfaen" w:hAnsi="Sylfaen"/>
          <w:b/>
          <w:sz w:val="22"/>
          <w:szCs w:val="22"/>
        </w:rPr>
      </w:pPr>
    </w:p>
    <w:p w14:paraId="71E39B2D" w14:textId="77777777" w:rsidR="00096865" w:rsidRPr="00562E3A" w:rsidRDefault="000D701E" w:rsidP="00562E3A">
      <w:pPr>
        <w:widowControl w:val="0"/>
        <w:jc w:val="center"/>
        <w:rPr>
          <w:rFonts w:ascii="Sylfaen" w:hAnsi="Sylfaen"/>
          <w:b/>
          <w:sz w:val="22"/>
          <w:szCs w:val="22"/>
        </w:rPr>
      </w:pPr>
      <w:r w:rsidRPr="00562E3A">
        <w:rPr>
          <w:rFonts w:ascii="Sylfaen" w:hAnsi="Sylfaen"/>
          <w:b/>
          <w:sz w:val="22"/>
          <w:szCs w:val="22"/>
        </w:rPr>
        <w:t xml:space="preserve">7. ОБЕСПЕЧЕНИЕ ЗАЯВКИ </w:t>
      </w:r>
    </w:p>
    <w:p w14:paraId="43C4F5DF" w14:textId="77777777" w:rsidR="007A3EE6" w:rsidRPr="00562E3A" w:rsidRDefault="00283198" w:rsidP="00562E3A">
      <w:pPr>
        <w:widowControl w:val="0"/>
        <w:tabs>
          <w:tab w:val="left" w:pos="1134"/>
        </w:tabs>
        <w:ind w:firstLine="567"/>
        <w:jc w:val="both"/>
        <w:rPr>
          <w:rFonts w:ascii="Sylfaen" w:hAnsi="Sylfaen"/>
          <w:sz w:val="22"/>
          <w:szCs w:val="22"/>
        </w:rPr>
      </w:pPr>
      <w:r w:rsidRPr="00562E3A">
        <w:rPr>
          <w:rFonts w:ascii="Sylfaen" w:hAnsi="Sylfaen"/>
          <w:sz w:val="22"/>
          <w:szCs w:val="22"/>
        </w:rPr>
        <w:lastRenderedPageBreak/>
        <w:t>7.1.</w:t>
      </w:r>
      <w:r w:rsidR="00A34DFE" w:rsidRPr="00562E3A">
        <w:rPr>
          <w:rFonts w:ascii="Sylfaen" w:hAnsi="Sylfaen"/>
          <w:sz w:val="22"/>
          <w:szCs w:val="22"/>
        </w:rPr>
        <w:tab/>
      </w:r>
      <w:r w:rsidRPr="00562E3A">
        <w:rPr>
          <w:rFonts w:ascii="Sylfaen" w:hAnsi="Sylfaen"/>
          <w:sz w:val="22"/>
          <w:szCs w:val="22"/>
        </w:rPr>
        <w:t>Участник заявкой в порядке, установленном настоящим Приглашением, представляет обеспечение заявки</w:t>
      </w:r>
      <w:r w:rsidR="00681F45" w:rsidRPr="00562E3A">
        <w:rPr>
          <w:rFonts w:ascii="Sylfaen" w:hAnsi="Sylfaen"/>
          <w:sz w:val="22"/>
          <w:szCs w:val="22"/>
        </w:rPr>
        <w:t>.</w:t>
      </w:r>
    </w:p>
    <w:p w14:paraId="761954D5" w14:textId="77777777" w:rsidR="00903898" w:rsidRPr="00562E3A" w:rsidRDefault="00771C0F" w:rsidP="00562E3A">
      <w:pPr>
        <w:widowControl w:val="0"/>
        <w:ind w:firstLine="567"/>
        <w:jc w:val="both"/>
        <w:rPr>
          <w:rFonts w:ascii="Sylfaen" w:hAnsi="Sylfaen" w:cs="Sylfaen"/>
          <w:sz w:val="22"/>
          <w:szCs w:val="22"/>
        </w:rPr>
      </w:pPr>
      <w:r w:rsidRPr="00562E3A">
        <w:rPr>
          <w:rFonts w:ascii="Sylfaen" w:hAnsi="Sylfaen"/>
          <w:sz w:val="22"/>
          <w:szCs w:val="22"/>
        </w:rPr>
        <w:t>Обеспечение заявки представляется в виде банковской гарантии</w:t>
      </w:r>
      <w:r w:rsidR="008463FB" w:rsidRPr="00562E3A">
        <w:rPr>
          <w:rFonts w:ascii="Sylfaen" w:hAnsi="Sylfaen"/>
          <w:sz w:val="22"/>
          <w:szCs w:val="22"/>
        </w:rPr>
        <w:t xml:space="preserve"> (Приложение 3)</w:t>
      </w:r>
      <w:r w:rsidRPr="00562E3A">
        <w:rPr>
          <w:rFonts w:ascii="Sylfaen" w:hAnsi="Sylfaen"/>
          <w:sz w:val="22"/>
          <w:szCs w:val="22"/>
        </w:rPr>
        <w:t xml:space="preserve"> или наличных денег в размере, равном пяти процентам от </w:t>
      </w:r>
      <w:r w:rsidR="003B6001" w:rsidRPr="00562E3A">
        <w:rPr>
          <w:rFonts w:ascii="Sylfaen" w:hAnsi="Sylfaen"/>
          <w:sz w:val="22"/>
          <w:szCs w:val="22"/>
        </w:rPr>
        <w:t>цены закупки</w:t>
      </w:r>
      <w:r w:rsidR="00E62CB8" w:rsidRPr="00562E3A">
        <w:rPr>
          <w:rFonts w:ascii="Sylfaen" w:hAnsi="Sylfaen"/>
          <w:sz w:val="22"/>
          <w:szCs w:val="22"/>
        </w:rPr>
        <w:t>.</w:t>
      </w:r>
      <w:r w:rsidR="007304FF" w:rsidRPr="00562E3A">
        <w:rPr>
          <w:rFonts w:ascii="Sylfaen" w:hAnsi="Sylfaen"/>
          <w:sz w:val="22"/>
          <w:szCs w:val="22"/>
        </w:rPr>
        <w:t xml:space="preserve"> Если ценовое предложение участника превышает цену закупки, то размер обеспечения заявки равен пяти процентам ценового предложения.</w:t>
      </w:r>
      <w:r w:rsidR="00C85211" w:rsidRPr="00562E3A">
        <w:rPr>
          <w:rFonts w:ascii="Sylfaen" w:hAnsi="Sylfaen"/>
          <w:sz w:val="22"/>
          <w:szCs w:val="22"/>
        </w:rPr>
        <w:t xml:space="preserve"> </w:t>
      </w:r>
      <w:r w:rsidRPr="00562E3A">
        <w:rPr>
          <w:rFonts w:ascii="Sylfaen" w:hAnsi="Sylfaen"/>
          <w:sz w:val="22"/>
          <w:szCs w:val="22"/>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44D87401" w14:textId="77777777" w:rsidR="00546454" w:rsidRPr="00562E3A" w:rsidRDefault="001578D4" w:rsidP="00562E3A">
      <w:pPr>
        <w:widowControl w:val="0"/>
        <w:ind w:firstLine="567"/>
        <w:jc w:val="both"/>
        <w:rPr>
          <w:rFonts w:ascii="Sylfaen" w:hAnsi="Sylfaen"/>
          <w:sz w:val="22"/>
          <w:szCs w:val="22"/>
        </w:rPr>
      </w:pPr>
      <w:r w:rsidRPr="00562E3A">
        <w:rPr>
          <w:rFonts w:ascii="Sylfaen" w:hAnsi="Sylfaen"/>
          <w:sz w:val="22"/>
          <w:szCs w:val="22"/>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sidRPr="00562E3A">
        <w:rPr>
          <w:rFonts w:ascii="Sylfaen" w:hAnsi="Sylfaen"/>
          <w:sz w:val="22"/>
          <w:szCs w:val="22"/>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3EE71152" w14:textId="77777777" w:rsidR="000E7716" w:rsidRPr="00562E3A" w:rsidRDefault="000E7716" w:rsidP="00562E3A">
      <w:pPr>
        <w:widowControl w:val="0"/>
        <w:ind w:firstLine="567"/>
        <w:jc w:val="both"/>
        <w:rPr>
          <w:rFonts w:ascii="Sylfaen" w:hAnsi="Sylfaen" w:cs="Sylfaen"/>
          <w:sz w:val="22"/>
          <w:szCs w:val="22"/>
        </w:rPr>
      </w:pPr>
      <w:r w:rsidRPr="00562E3A">
        <w:rPr>
          <w:rFonts w:ascii="Sylfaen" w:hAnsi="Sylfaen"/>
          <w:sz w:val="22"/>
          <w:szCs w:val="22"/>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562E3A">
        <w:rPr>
          <w:rFonts w:ascii="Sylfaen" w:hAnsi="Sylfaen"/>
          <w:sz w:val="22"/>
          <w:szCs w:val="22"/>
          <w:lang w:val="hy-AM"/>
        </w:rPr>
        <w:t xml:space="preserve"> </w:t>
      </w:r>
      <w:r w:rsidRPr="00562E3A">
        <w:rPr>
          <w:rFonts w:ascii="Sylfaen" w:hAnsi="Sylfaen"/>
          <w:sz w:val="22"/>
          <w:szCs w:val="22"/>
        </w:rPr>
        <w:t xml:space="preserve">Если в течение шести месяцев со дня заключения договора финансовые средства для исполнения договора не </w:t>
      </w:r>
      <w:proofErr w:type="spellStart"/>
      <w:r w:rsidRPr="00562E3A">
        <w:rPr>
          <w:rFonts w:ascii="Sylfaen" w:hAnsi="Sylfaen"/>
          <w:sz w:val="22"/>
          <w:szCs w:val="22"/>
        </w:rPr>
        <w:t>предусмотриваются</w:t>
      </w:r>
      <w:proofErr w:type="spellEnd"/>
      <w:r w:rsidRPr="00562E3A">
        <w:rPr>
          <w:rFonts w:ascii="Sylfaen" w:hAnsi="Sylfaen"/>
          <w:sz w:val="22"/>
          <w:szCs w:val="22"/>
        </w:rPr>
        <w:t xml:space="preserve"> и договор расторгается, то обеспечение заявки возвращается в течение пяти рабочих дней со дня расторжения договора.</w:t>
      </w:r>
      <w:r w:rsidRPr="00562E3A">
        <w:rPr>
          <w:rFonts w:ascii="Sylfaen" w:hAnsi="Sylfaen"/>
          <w:sz w:val="22"/>
          <w:szCs w:val="22"/>
          <w:vertAlign w:val="superscript"/>
        </w:rPr>
        <w:t>9.1</w:t>
      </w:r>
    </w:p>
    <w:p w14:paraId="41905127" w14:textId="77777777" w:rsidR="00D957C5" w:rsidRPr="00562E3A" w:rsidRDefault="00D957C5" w:rsidP="00562E3A">
      <w:pPr>
        <w:widowControl w:val="0"/>
        <w:tabs>
          <w:tab w:val="left" w:pos="1134"/>
        </w:tabs>
        <w:ind w:firstLine="567"/>
        <w:jc w:val="both"/>
        <w:rPr>
          <w:rFonts w:ascii="Sylfaen" w:hAnsi="Sylfaen"/>
          <w:sz w:val="22"/>
          <w:szCs w:val="22"/>
        </w:rPr>
      </w:pPr>
      <w:r w:rsidRPr="00562E3A">
        <w:rPr>
          <w:rFonts w:ascii="Sylfaen" w:hAnsi="Sylfaen"/>
          <w:sz w:val="22"/>
          <w:szCs w:val="22"/>
        </w:rPr>
        <w:t>Руководитель заказчика письменно информирует о возврате обеспечения заявки в сроки, предусмотренные настоящим пунктом:</w:t>
      </w:r>
    </w:p>
    <w:p w14:paraId="58862141" w14:textId="77777777" w:rsidR="00D957C5" w:rsidRPr="00562E3A" w:rsidRDefault="00D957C5" w:rsidP="00562E3A">
      <w:pPr>
        <w:widowControl w:val="0"/>
        <w:tabs>
          <w:tab w:val="left" w:pos="1134"/>
        </w:tabs>
        <w:ind w:firstLine="567"/>
        <w:jc w:val="both"/>
        <w:rPr>
          <w:rFonts w:ascii="Sylfaen" w:hAnsi="Sylfaen"/>
          <w:sz w:val="22"/>
          <w:szCs w:val="22"/>
        </w:rPr>
      </w:pPr>
      <w:r w:rsidRPr="00562E3A">
        <w:rPr>
          <w:rFonts w:ascii="Sylfaen" w:hAnsi="Sylfaen"/>
          <w:sz w:val="22"/>
          <w:szCs w:val="22"/>
        </w:rPr>
        <w:t>- в случае обеспечения, представленного в виде наличных денег-Министерств</w:t>
      </w:r>
      <w:r w:rsidRPr="00562E3A">
        <w:rPr>
          <w:rFonts w:ascii="Sylfaen" w:hAnsi="Sylfaen"/>
          <w:sz w:val="22"/>
          <w:szCs w:val="22"/>
          <w:lang w:val="en-US"/>
        </w:rPr>
        <w:t>o</w:t>
      </w:r>
      <w:r w:rsidRPr="00562E3A">
        <w:rPr>
          <w:rFonts w:ascii="Sylfaen" w:hAnsi="Sylfaen"/>
          <w:sz w:val="22"/>
          <w:szCs w:val="22"/>
        </w:rPr>
        <w:t xml:space="preserve"> финансов РА, приложив копию представленного заявкой документа обосновывающую выплату, </w:t>
      </w:r>
    </w:p>
    <w:p w14:paraId="2CB69D85" w14:textId="77777777" w:rsidR="00D957C5" w:rsidRPr="00562E3A" w:rsidRDefault="00D957C5" w:rsidP="00562E3A">
      <w:pPr>
        <w:widowControl w:val="0"/>
        <w:tabs>
          <w:tab w:val="left" w:pos="1134"/>
        </w:tabs>
        <w:ind w:firstLine="567"/>
        <w:jc w:val="both"/>
        <w:rPr>
          <w:rFonts w:ascii="Sylfaen" w:hAnsi="Sylfaen"/>
          <w:sz w:val="22"/>
          <w:szCs w:val="22"/>
        </w:rPr>
      </w:pPr>
      <w:r w:rsidRPr="00562E3A">
        <w:rPr>
          <w:rFonts w:ascii="Sylfaen" w:hAnsi="Sylfaen"/>
          <w:sz w:val="22"/>
          <w:szCs w:val="22"/>
        </w:rPr>
        <w:t>- в случае обеспечения, представленного в виде банковской гарантии - выдавший гарантию банк.</w:t>
      </w:r>
    </w:p>
    <w:p w14:paraId="74C5C829" w14:textId="77777777" w:rsidR="000A7528" w:rsidRPr="00562E3A" w:rsidRDefault="00283198" w:rsidP="00562E3A">
      <w:pPr>
        <w:widowControl w:val="0"/>
        <w:tabs>
          <w:tab w:val="left" w:pos="1134"/>
        </w:tabs>
        <w:ind w:firstLine="567"/>
        <w:jc w:val="both"/>
        <w:rPr>
          <w:rFonts w:ascii="Sylfaen" w:hAnsi="Sylfaen"/>
          <w:sz w:val="22"/>
          <w:szCs w:val="22"/>
        </w:rPr>
      </w:pPr>
      <w:r w:rsidRPr="00562E3A">
        <w:rPr>
          <w:rFonts w:ascii="Sylfaen" w:hAnsi="Sylfaen"/>
          <w:sz w:val="22"/>
          <w:szCs w:val="22"/>
        </w:rPr>
        <w:t>7.2.</w:t>
      </w:r>
      <w:r w:rsidR="003A6791" w:rsidRPr="00562E3A">
        <w:rPr>
          <w:rFonts w:ascii="Sylfaen" w:hAnsi="Sylfaen"/>
          <w:sz w:val="22"/>
          <w:szCs w:val="22"/>
        </w:rPr>
        <w:tab/>
      </w:r>
      <w:r w:rsidRPr="00562E3A">
        <w:rPr>
          <w:rFonts w:ascii="Sylfaen" w:hAnsi="Sylfaen"/>
          <w:sz w:val="22"/>
          <w:szCs w:val="22"/>
        </w:rPr>
        <w:t>При организации проце</w:t>
      </w:r>
      <w:r w:rsidR="00681F45" w:rsidRPr="00562E3A">
        <w:rPr>
          <w:rFonts w:ascii="Sylfaen" w:hAnsi="Sylfaen"/>
          <w:sz w:val="22"/>
          <w:szCs w:val="22"/>
        </w:rPr>
        <w:t>дуры закупки по лотам</w:t>
      </w:r>
      <w:r w:rsidR="00B44C6D" w:rsidRPr="00562E3A">
        <w:rPr>
          <w:rFonts w:ascii="Sylfaen" w:hAnsi="Sylfaen"/>
          <w:sz w:val="22"/>
          <w:szCs w:val="22"/>
        </w:rPr>
        <w:t>, если</w:t>
      </w:r>
      <w:r w:rsidR="00681F45" w:rsidRPr="00562E3A">
        <w:rPr>
          <w:rFonts w:ascii="Sylfaen" w:hAnsi="Sylfaen"/>
          <w:sz w:val="22"/>
          <w:szCs w:val="22"/>
        </w:rPr>
        <w:t>:</w:t>
      </w:r>
    </w:p>
    <w:p w14:paraId="629CCCB8" w14:textId="77777777" w:rsidR="004D466D" w:rsidRPr="00562E3A" w:rsidRDefault="000A752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а.</w:t>
      </w:r>
      <w:r w:rsidR="003A6791" w:rsidRPr="00562E3A">
        <w:rPr>
          <w:rFonts w:ascii="Sylfaen" w:hAnsi="Sylfaen"/>
          <w:sz w:val="22"/>
          <w:szCs w:val="22"/>
        </w:rPr>
        <w:tab/>
      </w:r>
      <w:r w:rsidRPr="00562E3A">
        <w:rPr>
          <w:rFonts w:ascii="Sylfaen" w:hAnsi="Sylfaen"/>
          <w:sz w:val="22"/>
          <w:szCs w:val="22"/>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562E3A">
        <w:rPr>
          <w:rFonts w:ascii="Sylfaen" w:hAnsi="Sylfaen"/>
          <w:sz w:val="22"/>
          <w:szCs w:val="22"/>
        </w:rPr>
        <w:t>В</w:t>
      </w:r>
      <w:r w:rsidR="004D466D" w:rsidRPr="00562E3A">
        <w:rPr>
          <w:rFonts w:ascii="Sylfaen" w:hAnsi="Sylfaen" w:cs="Courier New"/>
          <w:sz w:val="22"/>
          <w:szCs w:val="22"/>
        </w:rPr>
        <w:t> </w:t>
      </w:r>
      <w:r w:rsidR="004D466D" w:rsidRPr="00562E3A">
        <w:rPr>
          <w:rFonts w:ascii="Sylfaen" w:hAnsi="Sylfaen"/>
          <w:sz w:val="22"/>
          <w:szCs w:val="22"/>
        </w:rPr>
        <w:t>случае представления одного обеспечения заявки, его сумма исчисляется в отношении общей суммы цен закупок по</w:t>
      </w:r>
      <w:r w:rsidR="004D466D" w:rsidRPr="00562E3A">
        <w:rPr>
          <w:rFonts w:ascii="Sylfaen" w:hAnsi="Sylfaen" w:cs="Courier New"/>
          <w:sz w:val="22"/>
          <w:szCs w:val="22"/>
        </w:rPr>
        <w:t> </w:t>
      </w:r>
      <w:r w:rsidR="004D466D" w:rsidRPr="00562E3A">
        <w:rPr>
          <w:rFonts w:ascii="Sylfaen" w:hAnsi="Sylfaen"/>
          <w:sz w:val="22"/>
          <w:szCs w:val="22"/>
        </w:rPr>
        <w:t>представленным лотам,</w:t>
      </w:r>
      <w:r w:rsidR="004D466D" w:rsidRPr="00562E3A">
        <w:rPr>
          <w:rFonts w:ascii="Sylfaen" w:hAnsi="Sylfaen"/>
          <w:color w:val="000000" w:themeColor="text1"/>
          <w:sz w:val="22"/>
          <w:szCs w:val="22"/>
        </w:rPr>
        <w:t xml:space="preserve"> </w:t>
      </w:r>
      <w:r w:rsidR="004D466D" w:rsidRPr="00562E3A">
        <w:rPr>
          <w:rFonts w:ascii="Sylfaen" w:hAnsi="Sylfaen"/>
          <w:sz w:val="22"/>
          <w:szCs w:val="22"/>
        </w:rPr>
        <w:t xml:space="preserve">а в том случае </w:t>
      </w:r>
      <w:r w:rsidR="004D466D" w:rsidRPr="00562E3A">
        <w:rPr>
          <w:rFonts w:ascii="Sylfaen" w:hAnsi="Sylfaen"/>
          <w:sz w:val="22"/>
          <w:szCs w:val="22"/>
          <w:lang w:val="en-US"/>
        </w:rPr>
        <w:t>e</w:t>
      </w:r>
      <w:proofErr w:type="spellStart"/>
      <w:r w:rsidR="004D466D" w:rsidRPr="00562E3A">
        <w:rPr>
          <w:rFonts w:ascii="Sylfaen" w:hAnsi="Sylfaen"/>
          <w:sz w:val="22"/>
          <w:szCs w:val="22"/>
        </w:rPr>
        <w:t>сли</w:t>
      </w:r>
      <w:proofErr w:type="spellEnd"/>
      <w:r w:rsidR="004D466D" w:rsidRPr="00562E3A">
        <w:rPr>
          <w:rFonts w:ascii="Sylfaen" w:hAnsi="Sylfaen"/>
          <w:sz w:val="22"/>
          <w:szCs w:val="22"/>
        </w:rPr>
        <w:t xml:space="preserve"> ценовые предложения превышают цены закупки - в отношении общей суммы ценовых предложений,</w:t>
      </w:r>
      <w:r w:rsidR="004D466D" w:rsidRPr="00562E3A">
        <w:rPr>
          <w:rFonts w:ascii="Sylfaen" w:hAnsi="Sylfaen"/>
          <w:color w:val="000000" w:themeColor="text1"/>
          <w:sz w:val="22"/>
          <w:szCs w:val="22"/>
        </w:rPr>
        <w:t xml:space="preserve"> с учетом </w:t>
      </w:r>
      <w:r w:rsidR="004D466D" w:rsidRPr="00562E3A">
        <w:rPr>
          <w:rFonts w:ascii="Sylfaen" w:hAnsi="Sylfaen" w:cs="Sylfaen"/>
          <w:sz w:val="22"/>
          <w:szCs w:val="22"/>
        </w:rPr>
        <w:t>требований абзаца «д» подпункта 1 пункта 32 Порядка;</w:t>
      </w:r>
    </w:p>
    <w:p w14:paraId="3466AA8D" w14:textId="77777777" w:rsidR="00C35487" w:rsidRPr="00562E3A" w:rsidRDefault="000A7528" w:rsidP="00562E3A">
      <w:pPr>
        <w:widowControl w:val="0"/>
        <w:tabs>
          <w:tab w:val="left" w:pos="1134"/>
        </w:tabs>
        <w:ind w:firstLine="567"/>
        <w:jc w:val="both"/>
        <w:rPr>
          <w:rFonts w:ascii="Sylfaen" w:hAnsi="Sylfaen"/>
          <w:sz w:val="22"/>
          <w:szCs w:val="22"/>
        </w:rPr>
      </w:pPr>
      <w:r w:rsidRPr="00562E3A">
        <w:rPr>
          <w:rFonts w:ascii="Sylfaen" w:hAnsi="Sylfaen"/>
          <w:sz w:val="22"/>
          <w:szCs w:val="22"/>
        </w:rPr>
        <w:t>б.</w:t>
      </w:r>
      <w:r w:rsidR="00E70FC4" w:rsidRPr="00562E3A">
        <w:rPr>
          <w:rFonts w:ascii="Sylfaen" w:hAnsi="Sylfaen"/>
          <w:sz w:val="22"/>
          <w:szCs w:val="22"/>
        </w:rPr>
        <w:tab/>
      </w:r>
      <w:r w:rsidR="00AF342E" w:rsidRPr="00562E3A">
        <w:rPr>
          <w:rFonts w:ascii="Sylfaen" w:hAnsi="Sylfaen"/>
          <w:sz w:val="22"/>
          <w:szCs w:val="22"/>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562E3A">
        <w:rPr>
          <w:rFonts w:ascii="Sylfaen" w:hAnsi="Sylfaen"/>
          <w:sz w:val="22"/>
          <w:szCs w:val="22"/>
        </w:rPr>
        <w:t>.</w:t>
      </w:r>
      <w:r w:rsidR="00FE6DBA" w:rsidRPr="00562E3A">
        <w:rPr>
          <w:rStyle w:val="af6"/>
          <w:rFonts w:ascii="Sylfaen" w:hAnsi="Sylfaen"/>
          <w:sz w:val="22"/>
          <w:szCs w:val="22"/>
        </w:rPr>
        <w:footnoteReference w:customMarkFollows="1" w:id="8"/>
        <w:t>9</w:t>
      </w:r>
    </w:p>
    <w:p w14:paraId="61A9B8CA" w14:textId="77777777" w:rsidR="00F20DA5" w:rsidRPr="00562E3A" w:rsidRDefault="0028319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lastRenderedPageBreak/>
        <w:t>7.3.</w:t>
      </w:r>
      <w:r w:rsidR="00E70FC4" w:rsidRPr="00562E3A">
        <w:rPr>
          <w:rFonts w:ascii="Sylfaen" w:hAnsi="Sylfaen"/>
          <w:sz w:val="22"/>
          <w:szCs w:val="22"/>
        </w:rPr>
        <w:tab/>
      </w:r>
      <w:r w:rsidRPr="00562E3A">
        <w:rPr>
          <w:rFonts w:ascii="Sylfaen" w:hAnsi="Sylfaen"/>
          <w:sz w:val="22"/>
          <w:szCs w:val="22"/>
        </w:rPr>
        <w:t>Участник выплачивает обеспечение заявки, если он:</w:t>
      </w:r>
    </w:p>
    <w:p w14:paraId="472307DB"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1)</w:t>
      </w:r>
      <w:r w:rsidR="00E70FC4" w:rsidRPr="00562E3A">
        <w:rPr>
          <w:rFonts w:ascii="Sylfaen" w:hAnsi="Sylfaen"/>
          <w:sz w:val="22"/>
          <w:szCs w:val="22"/>
        </w:rPr>
        <w:tab/>
      </w:r>
      <w:r w:rsidRPr="00562E3A">
        <w:rPr>
          <w:rFonts w:ascii="Sylfaen" w:hAnsi="Sylfaen"/>
          <w:sz w:val="22"/>
          <w:szCs w:val="22"/>
        </w:rPr>
        <w:t>объявлен отобранным участником, но отказывается от заключения договора либо лишается права на его заключение;</w:t>
      </w:r>
    </w:p>
    <w:p w14:paraId="25F13AAC"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2)</w:t>
      </w:r>
      <w:r w:rsidR="00E70FC4" w:rsidRPr="00562E3A">
        <w:rPr>
          <w:rFonts w:ascii="Sylfaen" w:hAnsi="Sylfaen"/>
          <w:sz w:val="22"/>
          <w:szCs w:val="22"/>
        </w:rPr>
        <w:tab/>
      </w:r>
      <w:r w:rsidRPr="00562E3A">
        <w:rPr>
          <w:rFonts w:ascii="Sylfaen" w:hAnsi="Sylfaen"/>
          <w:sz w:val="22"/>
          <w:szCs w:val="22"/>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264915B" w14:textId="77777777" w:rsidR="00A42E71" w:rsidRPr="00562E3A" w:rsidRDefault="0028319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7.4.</w:t>
      </w:r>
      <w:r w:rsidR="00E70FC4" w:rsidRPr="00562E3A">
        <w:rPr>
          <w:rFonts w:ascii="Sylfaen" w:hAnsi="Sylfaen"/>
          <w:sz w:val="22"/>
          <w:szCs w:val="22"/>
        </w:rPr>
        <w:tab/>
      </w:r>
      <w:r w:rsidRPr="00562E3A">
        <w:rPr>
          <w:rFonts w:ascii="Sylfaen" w:hAnsi="Sylfaen"/>
          <w:sz w:val="22"/>
          <w:szCs w:val="22"/>
        </w:rPr>
        <w:t xml:space="preserve">Обеспечение заявки должно быть </w:t>
      </w:r>
      <w:r w:rsidR="00E25B05" w:rsidRPr="00562E3A">
        <w:rPr>
          <w:rFonts w:ascii="Sylfaen" w:hAnsi="Sylfaen"/>
          <w:sz w:val="22"/>
          <w:szCs w:val="22"/>
        </w:rPr>
        <w:t xml:space="preserve">действительным </w:t>
      </w:r>
      <w:r w:rsidRPr="00562E3A">
        <w:rPr>
          <w:rFonts w:ascii="Sylfaen" w:hAnsi="Sylfaen"/>
          <w:sz w:val="22"/>
          <w:szCs w:val="22"/>
        </w:rPr>
        <w:t>в течение 90</w:t>
      </w:r>
      <w:r w:rsidR="008E3C53" w:rsidRPr="00562E3A">
        <w:rPr>
          <w:rFonts w:ascii="Sylfaen" w:hAnsi="Sylfaen" w:cs="Courier New"/>
          <w:sz w:val="22"/>
          <w:szCs w:val="22"/>
        </w:rPr>
        <w:t> </w:t>
      </w:r>
      <w:r w:rsidRPr="00562E3A">
        <w:rPr>
          <w:rFonts w:ascii="Sylfaen" w:hAnsi="Sylfaen"/>
          <w:sz w:val="22"/>
          <w:szCs w:val="22"/>
        </w:rPr>
        <w:t xml:space="preserve">(девяноста) </w:t>
      </w:r>
      <w:r w:rsidR="00F80761" w:rsidRPr="00562E3A">
        <w:rPr>
          <w:rFonts w:ascii="Sylfaen" w:hAnsi="Sylfaen"/>
          <w:sz w:val="22"/>
          <w:szCs w:val="22"/>
        </w:rPr>
        <w:t xml:space="preserve">рабочих </w:t>
      </w:r>
      <w:r w:rsidRPr="00562E3A">
        <w:rPr>
          <w:rFonts w:ascii="Sylfaen" w:hAnsi="Sylfaen"/>
          <w:sz w:val="22"/>
          <w:szCs w:val="22"/>
        </w:rPr>
        <w:t xml:space="preserve">дней со дня </w:t>
      </w:r>
      <w:r w:rsidR="00E25B05" w:rsidRPr="00562E3A">
        <w:rPr>
          <w:rFonts w:ascii="Sylfaen" w:hAnsi="Sylfaen"/>
          <w:sz w:val="22"/>
          <w:szCs w:val="22"/>
        </w:rPr>
        <w:t xml:space="preserve">истечения крайнего срока </w:t>
      </w:r>
      <w:r w:rsidRPr="00562E3A">
        <w:rPr>
          <w:rFonts w:ascii="Sylfaen" w:hAnsi="Sylfaen"/>
          <w:sz w:val="22"/>
          <w:szCs w:val="22"/>
        </w:rPr>
        <w:t>подачи заяв</w:t>
      </w:r>
      <w:r w:rsidR="00E25B05" w:rsidRPr="00562E3A">
        <w:rPr>
          <w:rFonts w:ascii="Sylfaen" w:hAnsi="Sylfaen"/>
          <w:sz w:val="22"/>
          <w:szCs w:val="22"/>
        </w:rPr>
        <w:t>о</w:t>
      </w:r>
      <w:r w:rsidRPr="00562E3A">
        <w:rPr>
          <w:rFonts w:ascii="Sylfaen" w:hAnsi="Sylfaen"/>
          <w:sz w:val="22"/>
          <w:szCs w:val="22"/>
        </w:rPr>
        <w:t xml:space="preserve">к. </w:t>
      </w:r>
      <w:r w:rsidR="00057418" w:rsidRPr="00562E3A">
        <w:rPr>
          <w:rFonts w:ascii="Sylfaen" w:hAnsi="Sylfaen"/>
          <w:sz w:val="22"/>
          <w:szCs w:val="22"/>
          <w:vertAlign w:val="superscript"/>
        </w:rPr>
        <w:t>9.2</w:t>
      </w:r>
    </w:p>
    <w:p w14:paraId="572924BA" w14:textId="77777777" w:rsidR="004C3F9B" w:rsidRPr="00562E3A" w:rsidRDefault="004C3F9B" w:rsidP="00562E3A">
      <w:pPr>
        <w:widowControl w:val="0"/>
        <w:tabs>
          <w:tab w:val="left" w:pos="1134"/>
        </w:tabs>
        <w:ind w:firstLine="567"/>
        <w:jc w:val="both"/>
        <w:rPr>
          <w:rFonts w:ascii="Sylfaen" w:hAnsi="Sylfaen"/>
          <w:sz w:val="22"/>
          <w:szCs w:val="22"/>
        </w:rPr>
      </w:pPr>
      <w:r w:rsidRPr="00562E3A">
        <w:rPr>
          <w:rFonts w:ascii="Sylfaen" w:hAnsi="Sylfaen"/>
          <w:sz w:val="22"/>
          <w:szCs w:val="22"/>
        </w:rPr>
        <w:t xml:space="preserve">7.5 Руководитель заказчика </w:t>
      </w:r>
      <w:r w:rsidR="00E25B05" w:rsidRPr="00562E3A">
        <w:rPr>
          <w:rFonts w:ascii="Sylfaen" w:hAnsi="Sylfaen"/>
          <w:sz w:val="22"/>
          <w:szCs w:val="22"/>
        </w:rPr>
        <w:t xml:space="preserve">в письменной форме </w:t>
      </w:r>
      <w:r w:rsidRPr="00562E3A">
        <w:rPr>
          <w:rFonts w:ascii="Sylfaen" w:hAnsi="Sylfaen"/>
          <w:sz w:val="22"/>
          <w:szCs w:val="22"/>
        </w:rPr>
        <w:t xml:space="preserve">представляет требование о выплате обеспечения заявки банку, а в случае обеспечения, представленного в виде наличных денег, </w:t>
      </w:r>
      <w:r w:rsidR="00E25B05" w:rsidRPr="00562E3A">
        <w:rPr>
          <w:rFonts w:ascii="Sylfaen" w:hAnsi="Sylfaen"/>
          <w:sz w:val="22"/>
          <w:szCs w:val="22"/>
        </w:rPr>
        <w:t xml:space="preserve">Министерству Финансов РА </w:t>
      </w:r>
      <w:r w:rsidRPr="00562E3A">
        <w:rPr>
          <w:rFonts w:ascii="Sylfaen" w:hAnsi="Sylfaen"/>
          <w:sz w:val="22"/>
          <w:szCs w:val="22"/>
        </w:rPr>
        <w:t xml:space="preserve">в течение </w:t>
      </w:r>
      <w:r w:rsidR="00E25B05" w:rsidRPr="00562E3A">
        <w:rPr>
          <w:rFonts w:ascii="Sylfaen" w:hAnsi="Sylfaen"/>
          <w:sz w:val="22"/>
          <w:szCs w:val="22"/>
        </w:rPr>
        <w:t xml:space="preserve">пяти </w:t>
      </w:r>
      <w:r w:rsidRPr="00562E3A">
        <w:rPr>
          <w:rFonts w:ascii="Sylfaen" w:hAnsi="Sylfaen"/>
          <w:sz w:val="22"/>
          <w:szCs w:val="22"/>
        </w:rPr>
        <w:t xml:space="preserve">рабочих дней, следующих за днем возникновения основания для </w:t>
      </w:r>
      <w:proofErr w:type="spellStart"/>
      <w:r w:rsidRPr="00562E3A">
        <w:rPr>
          <w:rFonts w:ascii="Sylfaen" w:hAnsi="Sylfaen"/>
          <w:sz w:val="22"/>
          <w:szCs w:val="22"/>
        </w:rPr>
        <w:t>вылаты</w:t>
      </w:r>
      <w:proofErr w:type="spellEnd"/>
      <w:r w:rsidRPr="00562E3A">
        <w:rPr>
          <w:rFonts w:ascii="Sylfaen" w:hAnsi="Sylfaen"/>
          <w:sz w:val="22"/>
          <w:szCs w:val="22"/>
        </w:rPr>
        <w:t xml:space="preserve"> обеспечения заявки. Если требование о выплате обеспечения отклоняется банком</w:t>
      </w:r>
      <w:r w:rsidR="00D20407" w:rsidRPr="00562E3A">
        <w:rPr>
          <w:rFonts w:ascii="Sylfaen" w:hAnsi="Sylfaen"/>
          <w:sz w:val="22"/>
          <w:szCs w:val="22"/>
        </w:rPr>
        <w:t xml:space="preserve"> или Министерством Финансов РА</w:t>
      </w:r>
      <w:r w:rsidRPr="00562E3A">
        <w:rPr>
          <w:rFonts w:ascii="Sylfaen" w:hAnsi="Sylfaen"/>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D20407" w:rsidRPr="00562E3A">
        <w:rPr>
          <w:rFonts w:ascii="Sylfaen" w:hAnsi="Sylfaen"/>
          <w:sz w:val="22"/>
          <w:szCs w:val="22"/>
        </w:rPr>
        <w:t>письменно</w:t>
      </w:r>
      <w:r w:rsidRPr="00562E3A">
        <w:rPr>
          <w:rFonts w:ascii="Sylfaen" w:hAnsi="Sylfaen"/>
          <w:sz w:val="22"/>
          <w:szCs w:val="22"/>
        </w:rPr>
        <w:t>в</w:t>
      </w:r>
      <w:proofErr w:type="spellEnd"/>
      <w:r w:rsidRPr="00562E3A">
        <w:rPr>
          <w:rFonts w:ascii="Sylfaen" w:hAnsi="Sylfaen"/>
          <w:sz w:val="22"/>
          <w:szCs w:val="22"/>
        </w:rPr>
        <w:t xml:space="preserve"> течение двух рабочих дней после получения отказа.</w:t>
      </w:r>
    </w:p>
    <w:p w14:paraId="6072D726" w14:textId="77777777" w:rsidR="004C3F9B" w:rsidRPr="00562E3A" w:rsidRDefault="004C3F9B"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30B4B601" w14:textId="77777777" w:rsidR="004C2B3E" w:rsidRPr="00562E3A" w:rsidRDefault="004C2B3E" w:rsidP="00562E3A">
      <w:pPr>
        <w:rPr>
          <w:rFonts w:ascii="Sylfaen" w:hAnsi="Sylfaen"/>
          <w:b/>
          <w:sz w:val="22"/>
          <w:szCs w:val="22"/>
        </w:rPr>
      </w:pPr>
    </w:p>
    <w:p w14:paraId="1FB71F1B" w14:textId="77777777" w:rsidR="00096865" w:rsidRPr="00562E3A" w:rsidRDefault="00E70FC4" w:rsidP="00562E3A">
      <w:pPr>
        <w:widowControl w:val="0"/>
        <w:jc w:val="center"/>
        <w:rPr>
          <w:rFonts w:ascii="Sylfaen" w:hAnsi="Sylfaen"/>
          <w:b/>
          <w:sz w:val="22"/>
          <w:szCs w:val="22"/>
        </w:rPr>
      </w:pPr>
      <w:r w:rsidRPr="00562E3A">
        <w:rPr>
          <w:rFonts w:ascii="Sylfaen" w:hAnsi="Sylfaen"/>
          <w:b/>
          <w:sz w:val="22"/>
          <w:szCs w:val="22"/>
        </w:rPr>
        <w:t xml:space="preserve">8.ВСКРЫТИЕ, ОЦЕНКА ЗАЯВОК И </w:t>
      </w:r>
      <w:r w:rsidR="008E3C53" w:rsidRPr="00562E3A">
        <w:rPr>
          <w:rFonts w:ascii="Sylfaen" w:hAnsi="Sylfaen"/>
          <w:b/>
          <w:sz w:val="22"/>
          <w:szCs w:val="22"/>
        </w:rPr>
        <w:br/>
      </w:r>
      <w:r w:rsidR="00807178" w:rsidRPr="00562E3A">
        <w:rPr>
          <w:rFonts w:ascii="Sylfaen" w:hAnsi="Sylfaen"/>
          <w:b/>
          <w:sz w:val="22"/>
          <w:szCs w:val="22"/>
        </w:rPr>
        <w:t xml:space="preserve">ПОДВЕДЕНИЕ ИТОГОВ </w:t>
      </w:r>
    </w:p>
    <w:p w14:paraId="4F310103" w14:textId="5E3CD8B7" w:rsidR="000E21F2" w:rsidRPr="00562E3A" w:rsidRDefault="00FD2748" w:rsidP="00562E3A">
      <w:pPr>
        <w:pStyle w:val="23"/>
        <w:widowControl w:val="0"/>
        <w:tabs>
          <w:tab w:val="left" w:pos="1134"/>
        </w:tabs>
        <w:spacing w:line="240" w:lineRule="auto"/>
        <w:ind w:firstLine="567"/>
        <w:rPr>
          <w:rFonts w:ascii="Sylfaen" w:hAnsi="Sylfaen"/>
          <w:sz w:val="22"/>
          <w:szCs w:val="22"/>
        </w:rPr>
      </w:pPr>
      <w:r w:rsidRPr="00562E3A">
        <w:rPr>
          <w:rFonts w:ascii="Sylfaen" w:hAnsi="Sylfaen"/>
          <w:sz w:val="22"/>
          <w:szCs w:val="22"/>
        </w:rPr>
        <w:t>8.1</w:t>
      </w:r>
      <w:r w:rsidR="00D07367" w:rsidRPr="00562E3A">
        <w:rPr>
          <w:rFonts w:ascii="Sylfaen" w:hAnsi="Sylfaen"/>
          <w:sz w:val="22"/>
          <w:szCs w:val="22"/>
        </w:rPr>
        <w:t>.</w:t>
      </w:r>
      <w:r w:rsidR="00D07367" w:rsidRPr="00562E3A">
        <w:rPr>
          <w:rFonts w:ascii="Sylfaen" w:hAnsi="Sylfaen"/>
          <w:sz w:val="22"/>
          <w:szCs w:val="22"/>
        </w:rPr>
        <w:tab/>
      </w:r>
      <w:r w:rsidR="000E21F2" w:rsidRPr="00562E3A">
        <w:rPr>
          <w:rFonts w:ascii="Sylfaen" w:hAnsi="Sylfaen"/>
          <w:sz w:val="22"/>
          <w:szCs w:val="22"/>
        </w:rPr>
        <w:t>Вскрытие заявок произойдет на заседании комиссии по вскрытию заявок на "</w:t>
      </w:r>
      <w:r w:rsidR="009012AB">
        <w:rPr>
          <w:rFonts w:ascii="Sylfaen" w:hAnsi="Sylfaen"/>
          <w:sz w:val="22"/>
          <w:szCs w:val="22"/>
        </w:rPr>
        <w:t>40</w:t>
      </w:r>
      <w:r w:rsidR="009012AB" w:rsidRPr="00562E3A">
        <w:rPr>
          <w:rFonts w:ascii="Sylfaen" w:hAnsi="Sylfaen"/>
          <w:sz w:val="22"/>
          <w:szCs w:val="22"/>
        </w:rPr>
        <w:t>"</w:t>
      </w:r>
      <w:r w:rsidR="000E21F2" w:rsidRPr="00562E3A">
        <w:rPr>
          <w:rFonts w:ascii="Sylfaen" w:hAnsi="Sylfaen"/>
          <w:sz w:val="22"/>
          <w:szCs w:val="22"/>
        </w:rPr>
        <w:t>-ый день в "</w:t>
      </w:r>
      <w:r w:rsidR="009012AB">
        <w:rPr>
          <w:rFonts w:ascii="Sylfaen" w:hAnsi="Sylfaen"/>
          <w:sz w:val="22"/>
          <w:szCs w:val="22"/>
        </w:rPr>
        <w:t>11:00</w:t>
      </w:r>
      <w:r w:rsidR="000E21F2" w:rsidRPr="00562E3A">
        <w:rPr>
          <w:rFonts w:ascii="Sylfaen" w:hAnsi="Sylfaen"/>
          <w:sz w:val="22"/>
          <w:szCs w:val="22"/>
        </w:rPr>
        <w:t>" со дня опубликования в бюллетене объявления и приглашения на настоящую процедуру.</w:t>
      </w:r>
    </w:p>
    <w:p w14:paraId="26009E64" w14:textId="77777777" w:rsidR="000E21F2" w:rsidRPr="00562E3A" w:rsidRDefault="000E21F2" w:rsidP="00562E3A">
      <w:pPr>
        <w:widowControl w:val="0"/>
        <w:ind w:firstLine="567"/>
        <w:jc w:val="both"/>
        <w:rPr>
          <w:rFonts w:ascii="Sylfaen" w:hAnsi="Sylfaen"/>
          <w:sz w:val="22"/>
          <w:szCs w:val="22"/>
        </w:rPr>
      </w:pPr>
      <w:r w:rsidRPr="00562E3A">
        <w:rPr>
          <w:rFonts w:ascii="Sylfaen" w:hAnsi="Sylfaen"/>
          <w:sz w:val="22"/>
          <w:szCs w:val="22"/>
        </w:rPr>
        <w:t>На заседании по вскрытию</w:t>
      </w:r>
      <w:r w:rsidR="004411C1" w:rsidRPr="00562E3A">
        <w:rPr>
          <w:rFonts w:ascii="Sylfaen" w:hAnsi="Sylfaen"/>
          <w:sz w:val="22"/>
          <w:szCs w:val="22"/>
        </w:rPr>
        <w:t xml:space="preserve"> и оценке</w:t>
      </w:r>
      <w:r w:rsidRPr="00562E3A">
        <w:rPr>
          <w:rFonts w:ascii="Sylfaen" w:hAnsi="Sylfaen"/>
          <w:sz w:val="22"/>
          <w:szCs w:val="22"/>
        </w:rPr>
        <w:t xml:space="preserve"> заявок:</w:t>
      </w:r>
    </w:p>
    <w:p w14:paraId="00C9350E" w14:textId="77777777" w:rsidR="000E21F2" w:rsidRPr="00562E3A" w:rsidRDefault="000E21F2" w:rsidP="00562E3A">
      <w:pPr>
        <w:widowControl w:val="0"/>
        <w:ind w:firstLine="284"/>
        <w:jc w:val="both"/>
        <w:rPr>
          <w:rFonts w:ascii="Sylfaen" w:hAnsi="Sylfaen"/>
          <w:sz w:val="22"/>
          <w:szCs w:val="22"/>
        </w:rPr>
      </w:pPr>
      <w:r w:rsidRPr="00562E3A">
        <w:rPr>
          <w:rFonts w:ascii="Sylfaen" w:hAnsi="Sylfaen"/>
          <w:sz w:val="22"/>
          <w:szCs w:val="22"/>
        </w:rPr>
        <w:t xml:space="preserve"> 1)</w:t>
      </w:r>
      <w:r w:rsidRPr="00562E3A">
        <w:rPr>
          <w:rFonts w:ascii="Sylfaen" w:hAnsi="Sylfaen"/>
          <w:sz w:val="22"/>
          <w:szCs w:val="22"/>
        </w:rPr>
        <w:tab/>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562E3A">
        <w:rPr>
          <w:rFonts w:ascii="Sylfaen" w:hAnsi="Sylfaen"/>
          <w:sz w:val="22"/>
          <w:szCs w:val="22"/>
        </w:rPr>
        <w:t xml:space="preserve"> закупки </w:t>
      </w:r>
      <w:r w:rsidRPr="00562E3A">
        <w:rPr>
          <w:rFonts w:ascii="Sylfaen" w:hAnsi="Sylfaen"/>
          <w:sz w:val="22"/>
          <w:szCs w:val="22"/>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4204FB94" w14:textId="77777777" w:rsidR="000E21F2" w:rsidRPr="00562E3A" w:rsidRDefault="000E21F2" w:rsidP="00562E3A">
      <w:pPr>
        <w:widowControl w:val="0"/>
        <w:tabs>
          <w:tab w:val="left" w:pos="1134"/>
        </w:tabs>
        <w:ind w:firstLine="567"/>
        <w:jc w:val="both"/>
        <w:rPr>
          <w:rFonts w:ascii="Sylfaen" w:hAnsi="Sylfaen"/>
          <w:sz w:val="22"/>
          <w:szCs w:val="22"/>
        </w:rPr>
      </w:pPr>
      <w:r w:rsidRPr="00562E3A">
        <w:rPr>
          <w:rFonts w:ascii="Sylfaen" w:hAnsi="Sylfaen"/>
          <w:sz w:val="22"/>
          <w:szCs w:val="22"/>
        </w:rPr>
        <w:t>2)</w:t>
      </w:r>
      <w:r w:rsidRPr="00562E3A">
        <w:rPr>
          <w:rFonts w:ascii="Sylfaen" w:hAnsi="Sylfaen"/>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4343E06" w14:textId="77777777" w:rsidR="000E21F2" w:rsidRPr="00562E3A" w:rsidRDefault="000E21F2" w:rsidP="00562E3A">
      <w:pPr>
        <w:widowControl w:val="0"/>
        <w:tabs>
          <w:tab w:val="left" w:pos="1134"/>
        </w:tabs>
        <w:ind w:firstLine="567"/>
        <w:jc w:val="both"/>
        <w:rPr>
          <w:rFonts w:ascii="Sylfaen" w:hAnsi="Sylfaen"/>
          <w:sz w:val="22"/>
          <w:szCs w:val="22"/>
        </w:rPr>
      </w:pPr>
      <w:r w:rsidRPr="00562E3A">
        <w:rPr>
          <w:rFonts w:ascii="Sylfaen" w:hAnsi="Sylfaen"/>
          <w:sz w:val="22"/>
          <w:szCs w:val="22"/>
        </w:rPr>
        <w:t>а.</w:t>
      </w:r>
      <w:r w:rsidRPr="00562E3A">
        <w:rPr>
          <w:rFonts w:ascii="Sylfaen" w:hAnsi="Sylfaen"/>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33C48A3" w14:textId="77777777" w:rsidR="000E21F2" w:rsidRPr="00562E3A" w:rsidRDefault="000E21F2" w:rsidP="00562E3A">
      <w:pPr>
        <w:widowControl w:val="0"/>
        <w:tabs>
          <w:tab w:val="left" w:pos="1134"/>
        </w:tabs>
        <w:ind w:firstLine="567"/>
        <w:jc w:val="both"/>
        <w:rPr>
          <w:rFonts w:ascii="Sylfaen" w:hAnsi="Sylfaen"/>
          <w:sz w:val="22"/>
          <w:szCs w:val="22"/>
        </w:rPr>
      </w:pPr>
      <w:r w:rsidRPr="00562E3A">
        <w:rPr>
          <w:rFonts w:ascii="Sylfaen" w:hAnsi="Sylfaen"/>
          <w:sz w:val="22"/>
          <w:szCs w:val="22"/>
        </w:rPr>
        <w:t>б.</w:t>
      </w:r>
      <w:r w:rsidRPr="00562E3A">
        <w:rPr>
          <w:rFonts w:ascii="Sylfaen" w:hAnsi="Sylfaen"/>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6ABB9AF6" w14:textId="77777777" w:rsidR="000E21F2" w:rsidRPr="00562E3A" w:rsidRDefault="000E21F2"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3)</w:t>
      </w:r>
      <w:r w:rsidRPr="00562E3A">
        <w:rPr>
          <w:rFonts w:ascii="Sylfaen" w:hAnsi="Sylfaen"/>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3A34B20C" w14:textId="77777777" w:rsidR="009A796C" w:rsidRPr="00562E3A" w:rsidRDefault="00FD2748" w:rsidP="00562E3A">
      <w:pPr>
        <w:pStyle w:val="23"/>
        <w:widowControl w:val="0"/>
        <w:tabs>
          <w:tab w:val="left" w:pos="1134"/>
        </w:tabs>
        <w:spacing w:line="240" w:lineRule="auto"/>
        <w:ind w:firstLine="567"/>
        <w:rPr>
          <w:rFonts w:ascii="Sylfaen" w:hAnsi="Sylfaen"/>
          <w:sz w:val="22"/>
          <w:szCs w:val="22"/>
        </w:rPr>
      </w:pPr>
      <w:r w:rsidRPr="00562E3A">
        <w:rPr>
          <w:rFonts w:ascii="Sylfaen" w:hAnsi="Sylfaen"/>
          <w:sz w:val="22"/>
          <w:szCs w:val="22"/>
        </w:rPr>
        <w:t>8.2.</w:t>
      </w:r>
      <w:r w:rsidR="00D07367" w:rsidRPr="00562E3A">
        <w:rPr>
          <w:rFonts w:ascii="Sylfaen" w:hAnsi="Sylfaen"/>
          <w:sz w:val="22"/>
          <w:szCs w:val="22"/>
        </w:rPr>
        <w:tab/>
      </w:r>
      <w:r w:rsidRPr="00562E3A">
        <w:rPr>
          <w:rFonts w:ascii="Sylfaen" w:hAnsi="Sylfaen"/>
          <w:sz w:val="22"/>
          <w:szCs w:val="22"/>
        </w:rPr>
        <w:t xml:space="preserve">Заявки оцениваются в порядке, установленном настоящим приглашением. </w:t>
      </w:r>
    </w:p>
    <w:p w14:paraId="129F58AB" w14:textId="77777777" w:rsidR="002A665D" w:rsidRPr="00562E3A" w:rsidRDefault="00CF34DE" w:rsidP="00562E3A">
      <w:pPr>
        <w:widowControl w:val="0"/>
        <w:ind w:firstLine="567"/>
        <w:jc w:val="both"/>
        <w:rPr>
          <w:rFonts w:ascii="Sylfaen" w:hAnsi="Sylfaen"/>
          <w:sz w:val="22"/>
          <w:szCs w:val="22"/>
        </w:rPr>
      </w:pPr>
      <w:r w:rsidRPr="00562E3A">
        <w:rPr>
          <w:rFonts w:ascii="Sylfaen" w:hAnsi="Sylfaen"/>
          <w:sz w:val="22"/>
          <w:szCs w:val="22"/>
        </w:rPr>
        <w:t>Е</w:t>
      </w:r>
      <w:r w:rsidR="00CA7C54" w:rsidRPr="00562E3A">
        <w:rPr>
          <w:rFonts w:ascii="Sylfaen" w:hAnsi="Sylfaen"/>
          <w:sz w:val="22"/>
          <w:szCs w:val="22"/>
        </w:rPr>
        <w:t xml:space="preserve">сли количество лотов </w:t>
      </w:r>
      <w:r w:rsidR="00D42D33" w:rsidRPr="00562E3A">
        <w:rPr>
          <w:rFonts w:ascii="Sylfaen" w:hAnsi="Sylfaen"/>
          <w:sz w:val="22"/>
          <w:szCs w:val="22"/>
        </w:rPr>
        <w:t xml:space="preserve">в </w:t>
      </w:r>
      <w:r w:rsidR="00CA7C54" w:rsidRPr="00562E3A">
        <w:rPr>
          <w:rFonts w:ascii="Sylfaen" w:hAnsi="Sylfaen"/>
          <w:sz w:val="22"/>
          <w:szCs w:val="22"/>
        </w:rPr>
        <w:t>процедур</w:t>
      </w:r>
      <w:r w:rsidR="00D42D33" w:rsidRPr="00562E3A">
        <w:rPr>
          <w:rFonts w:ascii="Sylfaen" w:hAnsi="Sylfaen"/>
          <w:sz w:val="22"/>
          <w:szCs w:val="22"/>
        </w:rPr>
        <w:t>е</w:t>
      </w:r>
      <w:r w:rsidR="00CA7C54" w:rsidRPr="00562E3A">
        <w:rPr>
          <w:rFonts w:ascii="Sylfaen" w:hAnsi="Sylfaen"/>
          <w:sz w:val="22"/>
          <w:szCs w:val="22"/>
        </w:rPr>
        <w:t xml:space="preserve"> закупок не превышает </w:t>
      </w:r>
      <w:proofErr w:type="spellStart"/>
      <w:r w:rsidR="00CA7C54" w:rsidRPr="00562E3A">
        <w:rPr>
          <w:rFonts w:ascii="Sylfaen" w:hAnsi="Sylfaen"/>
          <w:sz w:val="22"/>
          <w:szCs w:val="22"/>
        </w:rPr>
        <w:t>семдесять</w:t>
      </w:r>
      <w:proofErr w:type="spellEnd"/>
      <w:r w:rsidR="00CA7C54" w:rsidRPr="00562E3A">
        <w:rPr>
          <w:rFonts w:ascii="Sylfaen" w:hAnsi="Sylfaen"/>
          <w:sz w:val="22"/>
          <w:szCs w:val="22"/>
        </w:rPr>
        <w:t xml:space="preserve"> пять</w:t>
      </w:r>
      <w:r w:rsidRPr="00562E3A">
        <w:rPr>
          <w:rFonts w:ascii="Sylfaen" w:hAnsi="Sylfaen"/>
          <w:sz w:val="22"/>
          <w:szCs w:val="22"/>
        </w:rPr>
        <w:t xml:space="preserve"> лотов</w:t>
      </w:r>
      <w:r w:rsidR="00CA7C54" w:rsidRPr="00562E3A">
        <w:rPr>
          <w:rFonts w:ascii="Sylfaen" w:hAnsi="Sylfaen"/>
          <w:sz w:val="22"/>
          <w:szCs w:val="22"/>
        </w:rPr>
        <w:t xml:space="preserve">- оценка </w:t>
      </w:r>
      <w:r w:rsidR="009A796C" w:rsidRPr="00562E3A">
        <w:rPr>
          <w:rFonts w:ascii="Sylfaen" w:hAnsi="Sylfaen"/>
          <w:sz w:val="22"/>
          <w:szCs w:val="22"/>
        </w:rPr>
        <w:t xml:space="preserve">заявок осуществляется в течение </w:t>
      </w:r>
      <w:r w:rsidR="00E43288" w:rsidRPr="00562E3A">
        <w:rPr>
          <w:rFonts w:ascii="Sylfaen" w:hAnsi="Sylfaen"/>
          <w:sz w:val="22"/>
          <w:szCs w:val="22"/>
        </w:rPr>
        <w:t xml:space="preserve">пятнадцати </w:t>
      </w:r>
      <w:r w:rsidR="009A796C" w:rsidRPr="00562E3A">
        <w:rPr>
          <w:rFonts w:ascii="Sylfaen" w:hAnsi="Sylfaen"/>
          <w:sz w:val="22"/>
          <w:szCs w:val="22"/>
        </w:rPr>
        <w:t>рабочих дней со дня истечения окончательного срока их подачи, а</w:t>
      </w:r>
      <w:r w:rsidR="00CA7C54" w:rsidRPr="00562E3A">
        <w:rPr>
          <w:rFonts w:ascii="Sylfaen" w:hAnsi="Sylfaen"/>
          <w:sz w:val="22"/>
          <w:szCs w:val="22"/>
        </w:rPr>
        <w:t xml:space="preserve"> при превышении-</w:t>
      </w:r>
      <w:r w:rsidR="009A796C" w:rsidRPr="00562E3A">
        <w:rPr>
          <w:rFonts w:ascii="Sylfaen" w:hAnsi="Sylfaen"/>
          <w:sz w:val="22"/>
          <w:szCs w:val="22"/>
        </w:rPr>
        <w:t xml:space="preserve"> в течение </w:t>
      </w:r>
      <w:r w:rsidR="00E43288" w:rsidRPr="00562E3A">
        <w:rPr>
          <w:rFonts w:ascii="Sylfaen" w:hAnsi="Sylfaen"/>
          <w:sz w:val="22"/>
          <w:szCs w:val="22"/>
        </w:rPr>
        <w:t>двадцати</w:t>
      </w:r>
      <w:r w:rsidR="00CA7C54" w:rsidRPr="00562E3A">
        <w:rPr>
          <w:rFonts w:ascii="Sylfaen" w:hAnsi="Sylfaen"/>
          <w:sz w:val="22"/>
          <w:szCs w:val="22"/>
        </w:rPr>
        <w:t xml:space="preserve"> </w:t>
      </w:r>
      <w:r w:rsidR="009A796C" w:rsidRPr="00562E3A">
        <w:rPr>
          <w:rFonts w:ascii="Sylfaen" w:hAnsi="Sylfaen"/>
          <w:sz w:val="22"/>
          <w:szCs w:val="22"/>
        </w:rPr>
        <w:t>рабочих дней.</w:t>
      </w:r>
    </w:p>
    <w:p w14:paraId="06195797" w14:textId="77777777" w:rsidR="00ED6836" w:rsidRPr="00562E3A" w:rsidRDefault="00745561" w:rsidP="00562E3A">
      <w:pPr>
        <w:widowControl w:val="0"/>
        <w:ind w:firstLine="567"/>
        <w:jc w:val="both"/>
        <w:rPr>
          <w:rFonts w:ascii="Sylfaen" w:hAnsi="Sylfaen" w:cs="Sylfaen"/>
          <w:sz w:val="22"/>
          <w:szCs w:val="22"/>
        </w:rPr>
      </w:pPr>
      <w:r w:rsidRPr="00562E3A">
        <w:rPr>
          <w:rFonts w:ascii="Sylfaen" w:hAnsi="Sylfaen"/>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62E3A">
        <w:rPr>
          <w:rFonts w:ascii="Sylfaen" w:hAnsi="Sylfaen"/>
          <w:sz w:val="22"/>
          <w:szCs w:val="22"/>
        </w:rPr>
        <w:t xml:space="preserve"> и оценке </w:t>
      </w:r>
      <w:r w:rsidRPr="00562E3A">
        <w:rPr>
          <w:rFonts w:ascii="Sylfaen" w:hAnsi="Sylfaen"/>
          <w:sz w:val="22"/>
          <w:szCs w:val="22"/>
        </w:rPr>
        <w:t>заявок комиссия отклоняет те заявки, в которых отсутствуют ценовое предложение</w:t>
      </w:r>
      <w:r w:rsidR="00110433" w:rsidRPr="00562E3A">
        <w:rPr>
          <w:rFonts w:ascii="Sylfaen" w:hAnsi="Sylfaen"/>
          <w:sz w:val="22"/>
          <w:szCs w:val="22"/>
        </w:rPr>
        <w:t xml:space="preserve"> </w:t>
      </w:r>
      <w:r w:rsidR="006C0B68" w:rsidRPr="00562E3A">
        <w:rPr>
          <w:rFonts w:ascii="Sylfaen" w:hAnsi="Sylfaen"/>
          <w:sz w:val="22"/>
          <w:szCs w:val="22"/>
        </w:rPr>
        <w:t xml:space="preserve">и/или </w:t>
      </w:r>
      <w:r w:rsidRPr="00562E3A">
        <w:rPr>
          <w:rFonts w:ascii="Sylfaen" w:hAnsi="Sylfaen"/>
          <w:sz w:val="22"/>
          <w:szCs w:val="22"/>
        </w:rPr>
        <w:t xml:space="preserve"> </w:t>
      </w:r>
      <w:r w:rsidR="00110433" w:rsidRPr="00562E3A">
        <w:rPr>
          <w:rFonts w:ascii="Sylfaen" w:hAnsi="Sylfaen"/>
          <w:sz w:val="22"/>
          <w:szCs w:val="22"/>
        </w:rPr>
        <w:t>обеспечение заявки,</w:t>
      </w:r>
      <w:r w:rsidR="003B16F5" w:rsidRPr="00562E3A">
        <w:rPr>
          <w:rFonts w:ascii="Sylfaen" w:hAnsi="Sylfaen"/>
          <w:sz w:val="22"/>
          <w:szCs w:val="22"/>
        </w:rPr>
        <w:t xml:space="preserve"> </w:t>
      </w:r>
      <w:r w:rsidRPr="00562E3A">
        <w:rPr>
          <w:rFonts w:ascii="Sylfaen" w:hAnsi="Sylfaen"/>
          <w:sz w:val="22"/>
          <w:szCs w:val="22"/>
        </w:rPr>
        <w:t>либо те, которые не соответствуют требованиям приглашения</w:t>
      </w:r>
      <w:r w:rsidR="001151FB" w:rsidRPr="00562E3A">
        <w:rPr>
          <w:rFonts w:ascii="Sylfaen" w:hAnsi="Sylfaen"/>
          <w:sz w:val="22"/>
          <w:szCs w:val="22"/>
        </w:rPr>
        <w:t>.</w:t>
      </w:r>
    </w:p>
    <w:p w14:paraId="1541E991" w14:textId="77777777" w:rsidR="00B514E8" w:rsidRPr="00562E3A" w:rsidRDefault="00FD2748" w:rsidP="00562E3A">
      <w:pPr>
        <w:pStyle w:val="23"/>
        <w:widowControl w:val="0"/>
        <w:tabs>
          <w:tab w:val="left" w:pos="1134"/>
        </w:tabs>
        <w:spacing w:line="240" w:lineRule="auto"/>
        <w:ind w:firstLine="567"/>
        <w:rPr>
          <w:rFonts w:ascii="Sylfaen" w:hAnsi="Sylfaen" w:cs="Sylfaen"/>
          <w:sz w:val="22"/>
          <w:szCs w:val="22"/>
        </w:rPr>
      </w:pPr>
      <w:r w:rsidRPr="00562E3A">
        <w:rPr>
          <w:rFonts w:ascii="Sylfaen" w:hAnsi="Sylfaen"/>
          <w:sz w:val="22"/>
          <w:szCs w:val="22"/>
        </w:rPr>
        <w:t>8.</w:t>
      </w:r>
      <w:r w:rsidR="00BD1509" w:rsidRPr="00562E3A">
        <w:rPr>
          <w:rFonts w:ascii="Sylfaen" w:hAnsi="Sylfaen"/>
          <w:sz w:val="22"/>
          <w:szCs w:val="22"/>
        </w:rPr>
        <w:t>3</w:t>
      </w:r>
      <w:r w:rsidR="00D07367" w:rsidRPr="00562E3A">
        <w:rPr>
          <w:rFonts w:ascii="Sylfaen" w:hAnsi="Sylfaen"/>
          <w:sz w:val="22"/>
          <w:szCs w:val="22"/>
        </w:rPr>
        <w:t>.</w:t>
      </w:r>
      <w:r w:rsidR="00D07367" w:rsidRPr="00562E3A">
        <w:rPr>
          <w:rFonts w:ascii="Sylfaen" w:hAnsi="Sylfaen"/>
          <w:sz w:val="22"/>
          <w:szCs w:val="22"/>
        </w:rPr>
        <w:tab/>
      </w:r>
      <w:r w:rsidR="00D22CBB" w:rsidRPr="00562E3A">
        <w:rPr>
          <w:rFonts w:ascii="Sylfaen" w:hAnsi="Sylfaen"/>
          <w:sz w:val="22"/>
          <w:szCs w:val="22"/>
        </w:rPr>
        <w:t>Отобранный у</w:t>
      </w:r>
      <w:r w:rsidRPr="00562E3A">
        <w:rPr>
          <w:rFonts w:ascii="Sylfaen" w:hAnsi="Sylfaen"/>
          <w:sz w:val="22"/>
          <w:szCs w:val="22"/>
        </w:rPr>
        <w:t>частник</w:t>
      </w:r>
      <w:r w:rsidR="001454D3" w:rsidRPr="00562E3A">
        <w:rPr>
          <w:rFonts w:ascii="Sylfaen" w:hAnsi="Sylfaen"/>
          <w:sz w:val="22"/>
          <w:szCs w:val="22"/>
        </w:rPr>
        <w:t xml:space="preserve"> </w:t>
      </w:r>
      <w:r w:rsidRPr="00562E3A">
        <w:rPr>
          <w:rFonts w:ascii="Sylfaen" w:hAnsi="Sylfaen"/>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w:t>
      </w:r>
      <w:r w:rsidRPr="00562E3A">
        <w:rPr>
          <w:rFonts w:ascii="Sylfaen" w:hAnsi="Sylfaen"/>
          <w:sz w:val="22"/>
          <w:szCs w:val="22"/>
        </w:rPr>
        <w:lastRenderedPageBreak/>
        <w:t xml:space="preserve">представившему минимальное ценовое предложение. Причем при определении комиссией </w:t>
      </w:r>
      <w:r w:rsidR="009A0BDF" w:rsidRPr="00562E3A">
        <w:rPr>
          <w:rFonts w:ascii="Sylfaen" w:hAnsi="Sylfaen"/>
          <w:sz w:val="22"/>
          <w:szCs w:val="22"/>
        </w:rPr>
        <w:t>отобранного</w:t>
      </w:r>
      <w:r w:rsidR="0066621D" w:rsidRPr="00562E3A">
        <w:rPr>
          <w:rFonts w:ascii="Sylfaen" w:hAnsi="Sylfaen"/>
          <w:sz w:val="22"/>
          <w:szCs w:val="22"/>
        </w:rPr>
        <w:t xml:space="preserve"> </w:t>
      </w:r>
      <w:r w:rsidR="009A0BDF" w:rsidRPr="00562E3A">
        <w:rPr>
          <w:rFonts w:ascii="Sylfaen" w:hAnsi="Sylfaen"/>
          <w:sz w:val="22"/>
          <w:szCs w:val="22"/>
        </w:rPr>
        <w:t>и</w:t>
      </w:r>
      <w:r w:rsidR="00072575" w:rsidRPr="00562E3A">
        <w:rPr>
          <w:rFonts w:ascii="Sylfaen" w:hAnsi="Sylfaen"/>
          <w:sz w:val="22"/>
          <w:szCs w:val="22"/>
        </w:rPr>
        <w:t xml:space="preserve"> непризнанных таковыми</w:t>
      </w:r>
      <w:r w:rsidR="009A0BDF" w:rsidRPr="00562E3A">
        <w:rPr>
          <w:rFonts w:ascii="Sylfaen" w:hAnsi="Sylfaen"/>
          <w:sz w:val="22"/>
          <w:szCs w:val="22"/>
        </w:rPr>
        <w:t xml:space="preserve"> </w:t>
      </w:r>
      <w:r w:rsidRPr="00562E3A">
        <w:rPr>
          <w:rFonts w:ascii="Sylfaen" w:hAnsi="Sylfaen"/>
          <w:sz w:val="22"/>
          <w:szCs w:val="22"/>
        </w:rPr>
        <w:t xml:space="preserve">участников, занявших последующие места, оценка и сравнение ценовых предложений осуществляются без </w:t>
      </w:r>
      <w:r w:rsidR="00942740" w:rsidRPr="00562E3A">
        <w:rPr>
          <w:rFonts w:ascii="Sylfaen" w:hAnsi="Sylfaen"/>
          <w:sz w:val="22"/>
          <w:szCs w:val="22"/>
        </w:rPr>
        <w:t xml:space="preserve">учета </w:t>
      </w:r>
      <w:r w:rsidRPr="00562E3A">
        <w:rPr>
          <w:rFonts w:ascii="Sylfaen" w:hAnsi="Sylfaen"/>
          <w:sz w:val="22"/>
          <w:szCs w:val="22"/>
        </w:rPr>
        <w:t>суммы налога, указанного в пункте 5.2. части 1 настоящего приглашения</w:t>
      </w:r>
      <w:r w:rsidR="0083765C" w:rsidRPr="00562E3A">
        <w:rPr>
          <w:rFonts w:ascii="Sylfaen" w:hAnsi="Sylfaen"/>
          <w:sz w:val="22"/>
          <w:szCs w:val="22"/>
        </w:rPr>
        <w:t>.</w:t>
      </w:r>
    </w:p>
    <w:p w14:paraId="1CAA0B83" w14:textId="24DF29B1" w:rsidR="00096865" w:rsidRPr="00562E3A" w:rsidRDefault="00FD2748" w:rsidP="00562E3A">
      <w:pPr>
        <w:pStyle w:val="a3"/>
        <w:widowControl w:val="0"/>
        <w:tabs>
          <w:tab w:val="left" w:pos="1134"/>
        </w:tabs>
        <w:spacing w:line="240" w:lineRule="auto"/>
        <w:ind w:firstLine="567"/>
        <w:rPr>
          <w:rFonts w:ascii="Sylfaen" w:hAnsi="Sylfaen" w:cs="Sylfaen"/>
          <w:i w:val="0"/>
          <w:sz w:val="22"/>
          <w:szCs w:val="22"/>
        </w:rPr>
      </w:pPr>
      <w:r w:rsidRPr="00562E3A">
        <w:rPr>
          <w:rFonts w:ascii="Sylfaen" w:hAnsi="Sylfaen"/>
          <w:i w:val="0"/>
          <w:sz w:val="22"/>
          <w:szCs w:val="22"/>
        </w:rPr>
        <w:t>8.</w:t>
      </w:r>
      <w:r w:rsidR="00023B6C" w:rsidRPr="00562E3A">
        <w:rPr>
          <w:rFonts w:ascii="Sylfaen" w:hAnsi="Sylfaen"/>
          <w:i w:val="0"/>
          <w:sz w:val="22"/>
          <w:szCs w:val="22"/>
        </w:rPr>
        <w:t>4</w:t>
      </w:r>
      <w:r w:rsidR="00644850" w:rsidRPr="00562E3A">
        <w:rPr>
          <w:rFonts w:ascii="Sylfaen" w:hAnsi="Sylfaen"/>
          <w:i w:val="0"/>
          <w:sz w:val="22"/>
          <w:szCs w:val="22"/>
        </w:rPr>
        <w:t>.</w:t>
      </w:r>
      <w:r w:rsidR="00644850" w:rsidRPr="00562E3A">
        <w:rPr>
          <w:rFonts w:ascii="Sylfaen" w:hAnsi="Sylfaen"/>
          <w:i w:val="0"/>
          <w:sz w:val="22"/>
          <w:szCs w:val="22"/>
        </w:rPr>
        <w:tab/>
      </w:r>
      <w:r w:rsidRPr="00562E3A">
        <w:rPr>
          <w:rFonts w:ascii="Sylfaen" w:hAnsi="Sylfaen"/>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562E3A">
        <w:rPr>
          <w:rFonts w:ascii="Sylfaen" w:hAnsi="Sylfaen"/>
          <w:i w:val="0"/>
          <w:sz w:val="22"/>
          <w:szCs w:val="22"/>
        </w:rPr>
        <w:t>_</w:t>
      </w:r>
      <w:r w:rsidR="001104E1">
        <w:rPr>
          <w:rFonts w:ascii="Sylfaen" w:hAnsi="Sylfaen"/>
          <w:i w:val="0"/>
          <w:sz w:val="22"/>
          <w:szCs w:val="22"/>
        </w:rPr>
        <w:t xml:space="preserve">ЦБ на </w:t>
      </w:r>
      <w:proofErr w:type="spellStart"/>
      <w:r w:rsidR="001104E1">
        <w:rPr>
          <w:rFonts w:ascii="Sylfaen" w:hAnsi="Sylfaen"/>
          <w:i w:val="0"/>
          <w:sz w:val="22"/>
          <w:szCs w:val="22"/>
        </w:rPr>
        <w:t>данн</w:t>
      </w:r>
      <w:proofErr w:type="spellEnd"/>
      <w:r w:rsidR="001104E1">
        <w:rPr>
          <w:rFonts w:ascii="Sylfaen" w:hAnsi="Sylfaen"/>
          <w:i w:val="0"/>
          <w:sz w:val="22"/>
          <w:szCs w:val="22"/>
          <w:lang w:val="hy-AM"/>
        </w:rPr>
        <w:t>ы</w:t>
      </w:r>
      <w:r w:rsidR="001104E1">
        <w:rPr>
          <w:rFonts w:ascii="Sylfaen" w:hAnsi="Sylfaen"/>
          <w:i w:val="0"/>
          <w:sz w:val="22"/>
          <w:szCs w:val="22"/>
        </w:rPr>
        <w:t>й день</w:t>
      </w:r>
      <w:r w:rsidR="00E13FD9" w:rsidRPr="00562E3A">
        <w:rPr>
          <w:rStyle w:val="af6"/>
          <w:rFonts w:ascii="Sylfaen" w:hAnsi="Sylfaen"/>
          <w:i w:val="0"/>
          <w:sz w:val="22"/>
          <w:szCs w:val="22"/>
        </w:rPr>
        <w:t>0</w:t>
      </w:r>
      <w:r w:rsidR="00A01157" w:rsidRPr="00562E3A">
        <w:rPr>
          <w:rFonts w:ascii="Sylfaen" w:hAnsi="Sylfaen"/>
          <w:i w:val="0"/>
          <w:sz w:val="22"/>
          <w:szCs w:val="22"/>
        </w:rPr>
        <w:t>.</w:t>
      </w:r>
    </w:p>
    <w:p w14:paraId="42885E08" w14:textId="77777777" w:rsidR="00096865" w:rsidRPr="00562E3A" w:rsidDel="00992C40" w:rsidRDefault="00096865" w:rsidP="00562E3A">
      <w:pPr>
        <w:pStyle w:val="23"/>
        <w:widowControl w:val="0"/>
        <w:tabs>
          <w:tab w:val="left" w:pos="1134"/>
        </w:tabs>
        <w:spacing w:line="240" w:lineRule="auto"/>
        <w:ind w:firstLine="567"/>
        <w:rPr>
          <w:rFonts w:ascii="Sylfaen" w:hAnsi="Sylfaen" w:cs="Sylfaen"/>
          <w:sz w:val="22"/>
          <w:szCs w:val="22"/>
        </w:rPr>
      </w:pPr>
      <w:r w:rsidRPr="00562E3A">
        <w:rPr>
          <w:rFonts w:ascii="Sylfaen" w:hAnsi="Sylfaen"/>
          <w:sz w:val="22"/>
          <w:szCs w:val="22"/>
        </w:rPr>
        <w:t>2)</w:t>
      </w:r>
      <w:r w:rsidR="00644850" w:rsidRPr="00562E3A">
        <w:rPr>
          <w:rFonts w:ascii="Sylfaen" w:hAnsi="Sylfaen"/>
          <w:sz w:val="22"/>
          <w:szCs w:val="22"/>
        </w:rPr>
        <w:tab/>
      </w:r>
      <w:r w:rsidRPr="00562E3A">
        <w:rPr>
          <w:rFonts w:ascii="Sylfaen" w:hAnsi="Sylfaen"/>
          <w:sz w:val="22"/>
          <w:szCs w:val="22"/>
        </w:rPr>
        <w:t>иных случаев, предусмотренных Законом.</w:t>
      </w:r>
    </w:p>
    <w:p w14:paraId="048C30A7" w14:textId="77777777" w:rsidR="009B6D58" w:rsidRPr="00562E3A" w:rsidRDefault="00FD2748"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8.</w:t>
      </w:r>
      <w:r w:rsidR="00D413F3" w:rsidRPr="00562E3A">
        <w:rPr>
          <w:rFonts w:ascii="Sylfaen" w:hAnsi="Sylfaen"/>
          <w:szCs w:val="22"/>
        </w:rPr>
        <w:t>5</w:t>
      </w:r>
      <w:r w:rsidRPr="00562E3A">
        <w:rPr>
          <w:rFonts w:ascii="Sylfaen" w:hAnsi="Sylfaen"/>
          <w:szCs w:val="22"/>
        </w:rPr>
        <w:t>.</w:t>
      </w:r>
      <w:r w:rsidR="00644850" w:rsidRPr="00562E3A">
        <w:rPr>
          <w:rFonts w:ascii="Sylfaen" w:hAnsi="Sylfaen"/>
          <w:szCs w:val="22"/>
        </w:rPr>
        <w:tab/>
      </w:r>
      <w:r w:rsidRPr="00562E3A">
        <w:rPr>
          <w:rFonts w:ascii="Sylfaen" w:hAnsi="Sylfaen"/>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562E3A">
        <w:rPr>
          <w:rFonts w:ascii="Sylfaen" w:hAnsi="Sylfaen"/>
          <w:szCs w:val="22"/>
        </w:rPr>
        <w:t>отобранного</w:t>
      </w:r>
      <w:r w:rsidR="00970000" w:rsidRPr="00562E3A">
        <w:rPr>
          <w:rFonts w:ascii="Sylfaen" w:hAnsi="Sylfaen"/>
          <w:szCs w:val="22"/>
        </w:rPr>
        <w:t xml:space="preserve"> </w:t>
      </w:r>
      <w:r w:rsidR="00E16286" w:rsidRPr="00562E3A">
        <w:rPr>
          <w:rFonts w:ascii="Sylfaen" w:hAnsi="Sylfaen"/>
          <w:szCs w:val="22"/>
        </w:rPr>
        <w:t>и непризнанных таковыми участников</w:t>
      </w:r>
      <w:r w:rsidRPr="00562E3A">
        <w:rPr>
          <w:rFonts w:ascii="Sylfaen" w:hAnsi="Sylfaen"/>
          <w:szCs w:val="22"/>
        </w:rPr>
        <w:t xml:space="preserve">. </w:t>
      </w:r>
      <w:r w:rsidR="00F5168A" w:rsidRPr="00562E3A">
        <w:rPr>
          <w:rFonts w:ascii="Sylfaen" w:hAnsi="Sylfaen"/>
          <w:szCs w:val="22"/>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562E3A">
        <w:rPr>
          <w:rFonts w:ascii="Sylfaen" w:hAnsi="Sylfaen"/>
          <w:szCs w:val="22"/>
        </w:rPr>
        <w:t>приглашения</w:t>
      </w:r>
      <w:r w:rsidR="005A3D17" w:rsidRPr="00562E3A">
        <w:rPr>
          <w:rFonts w:ascii="Sylfaen" w:hAnsi="Sylfaen"/>
          <w:szCs w:val="22"/>
        </w:rPr>
        <w:t>.</w:t>
      </w:r>
      <w:r w:rsidR="00D877C5" w:rsidRPr="00562E3A">
        <w:rPr>
          <w:rFonts w:ascii="Sylfaen" w:hAnsi="Sylfaen"/>
          <w:szCs w:val="22"/>
        </w:rPr>
        <w:t xml:space="preserve"> </w:t>
      </w:r>
      <w:r w:rsidRPr="00562E3A">
        <w:rPr>
          <w:rFonts w:ascii="Sylfaen" w:hAnsi="Sylfaen"/>
          <w:szCs w:val="22"/>
        </w:rPr>
        <w:t>При равенстве предложенных наименьших цен</w:t>
      </w:r>
      <w:r w:rsidR="00186559" w:rsidRPr="00562E3A">
        <w:rPr>
          <w:rFonts w:ascii="Sylfaen" w:hAnsi="Sylfaen"/>
          <w:szCs w:val="22"/>
        </w:rPr>
        <w:t>:</w:t>
      </w:r>
    </w:p>
    <w:p w14:paraId="11331EAF" w14:textId="77777777" w:rsidR="009B6D58" w:rsidRPr="00562E3A" w:rsidRDefault="009B6D58"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а.</w:t>
      </w:r>
      <w:r w:rsidR="00186559" w:rsidRPr="00562E3A">
        <w:rPr>
          <w:rFonts w:ascii="Sylfaen" w:hAnsi="Sylfaen"/>
          <w:szCs w:val="22"/>
        </w:rPr>
        <w:tab/>
      </w:r>
      <w:r w:rsidRPr="00562E3A">
        <w:rPr>
          <w:rFonts w:ascii="Sylfaen" w:hAnsi="Sylfaen"/>
          <w:szCs w:val="22"/>
        </w:rPr>
        <w:t>для определения</w:t>
      </w:r>
      <w:r w:rsidR="005F09CE" w:rsidRPr="00562E3A">
        <w:rPr>
          <w:rFonts w:ascii="Sylfaen" w:hAnsi="Sylfaen"/>
          <w:szCs w:val="22"/>
        </w:rPr>
        <w:t xml:space="preserve"> отобранного</w:t>
      </w:r>
      <w:r w:rsidR="000C6E1C" w:rsidRPr="00562E3A">
        <w:rPr>
          <w:rFonts w:ascii="Sylfaen" w:hAnsi="Sylfaen"/>
          <w:szCs w:val="22"/>
        </w:rPr>
        <w:t xml:space="preserve"> </w:t>
      </w:r>
      <w:r w:rsidR="00F14F37" w:rsidRPr="00562E3A">
        <w:rPr>
          <w:rFonts w:ascii="Sylfaen" w:hAnsi="Sylfaen"/>
          <w:szCs w:val="22"/>
        </w:rPr>
        <w:t>и непризнанных таковыми</w:t>
      </w:r>
      <w:r w:rsidRPr="00562E3A">
        <w:rPr>
          <w:rFonts w:ascii="Sylfaen" w:hAnsi="Sylfaen"/>
          <w:szCs w:val="22"/>
        </w:rPr>
        <w:t xml:space="preserve"> участников, </w:t>
      </w:r>
      <w:r w:rsidR="00C666AD" w:rsidRPr="00562E3A">
        <w:rPr>
          <w:rFonts w:ascii="Sylfaen" w:hAnsi="Sylfaen"/>
          <w:szCs w:val="22"/>
        </w:rPr>
        <w:t xml:space="preserve">на  </w:t>
      </w:r>
      <w:proofErr w:type="spellStart"/>
      <w:r w:rsidR="00C666AD" w:rsidRPr="00562E3A">
        <w:rPr>
          <w:rFonts w:ascii="Sylfaen" w:hAnsi="Sylfaen"/>
          <w:szCs w:val="22"/>
        </w:rPr>
        <w:t>заседаниии</w:t>
      </w:r>
      <w:proofErr w:type="spellEnd"/>
      <w:r w:rsidR="00C666AD" w:rsidRPr="00562E3A">
        <w:rPr>
          <w:rFonts w:ascii="Sylfaen" w:hAnsi="Sylfaen"/>
          <w:szCs w:val="22"/>
        </w:rPr>
        <w:t xml:space="preserve"> комиссии с предложившими равные цены участниками,</w:t>
      </w:r>
      <w:r w:rsidR="00B34CEA" w:rsidRPr="00562E3A">
        <w:rPr>
          <w:rFonts w:ascii="Sylfaen" w:hAnsi="Sylfaen"/>
          <w:szCs w:val="22"/>
        </w:rPr>
        <w:t xml:space="preserve"> </w:t>
      </w:r>
      <w:r w:rsidRPr="00562E3A">
        <w:rPr>
          <w:rFonts w:ascii="Sylfaen" w:hAnsi="Sylfaen"/>
          <w:szCs w:val="22"/>
        </w:rPr>
        <w:t xml:space="preserve">проводятся одновременные переговоры, если </w:t>
      </w:r>
      <w:r w:rsidR="00C44836" w:rsidRPr="00562E3A">
        <w:rPr>
          <w:rFonts w:ascii="Sylfaen" w:hAnsi="Sylfaen"/>
          <w:szCs w:val="22"/>
        </w:rPr>
        <w:t>эти</w:t>
      </w:r>
      <w:r w:rsidRPr="00562E3A">
        <w:rPr>
          <w:rFonts w:ascii="Sylfaen" w:hAnsi="Sylfaen"/>
          <w:szCs w:val="22"/>
        </w:rPr>
        <w:t xml:space="preserve"> участники (наделенные соответствующим полномочием представители</w:t>
      </w:r>
      <w:r w:rsidR="00B34CEA" w:rsidRPr="00562E3A">
        <w:rPr>
          <w:rFonts w:ascii="Sylfaen" w:hAnsi="Sylfaen"/>
          <w:szCs w:val="22"/>
        </w:rPr>
        <w:t>) присутствуют на заседании</w:t>
      </w:r>
      <w:r w:rsidRPr="00562E3A">
        <w:rPr>
          <w:rFonts w:ascii="Sylfaen" w:hAnsi="Sylfaen"/>
          <w:szCs w:val="22"/>
        </w:rPr>
        <w:t>,</w:t>
      </w:r>
    </w:p>
    <w:p w14:paraId="712CD2E6" w14:textId="77777777" w:rsidR="009B6D58" w:rsidRPr="00562E3A" w:rsidRDefault="009B6D58"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б.</w:t>
      </w:r>
      <w:r w:rsidR="00186559" w:rsidRPr="00562E3A">
        <w:rPr>
          <w:rFonts w:ascii="Sylfaen" w:hAnsi="Sylfaen"/>
          <w:szCs w:val="22"/>
        </w:rPr>
        <w:tab/>
      </w:r>
      <w:r w:rsidRPr="00562E3A">
        <w:rPr>
          <w:rFonts w:ascii="Sylfaen" w:hAnsi="Sylfaen"/>
          <w:szCs w:val="22"/>
        </w:rPr>
        <w:t xml:space="preserve">в противном случае заседание комиссии приостанавливается, и в течение одного рабочего дня секретарь комиссии </w:t>
      </w:r>
      <w:r w:rsidR="000A7854" w:rsidRPr="00562E3A">
        <w:rPr>
          <w:rFonts w:ascii="Sylfaen" w:hAnsi="Sylfaen"/>
          <w:szCs w:val="22"/>
        </w:rPr>
        <w:t>в электронной форме</w:t>
      </w:r>
      <w:r w:rsidRPr="00562E3A">
        <w:rPr>
          <w:rFonts w:ascii="Sylfaen" w:hAnsi="Sylfaen"/>
          <w:szCs w:val="22"/>
        </w:rPr>
        <w:t xml:space="preserve"> одновременно уведомляет </w:t>
      </w:r>
      <w:r w:rsidR="001C57A6" w:rsidRPr="00562E3A">
        <w:rPr>
          <w:rFonts w:ascii="Sylfaen" w:hAnsi="Sylfaen"/>
          <w:szCs w:val="22"/>
        </w:rPr>
        <w:t xml:space="preserve">представивших равные цены </w:t>
      </w:r>
      <w:r w:rsidRPr="00562E3A">
        <w:rPr>
          <w:rFonts w:ascii="Sylfaen" w:hAnsi="Sylfaen"/>
          <w:szCs w:val="22"/>
        </w:rPr>
        <w:t xml:space="preserve">участников </w:t>
      </w:r>
      <w:r w:rsidR="009D54D5" w:rsidRPr="00562E3A">
        <w:rPr>
          <w:rFonts w:ascii="Sylfaen" w:hAnsi="Sylfaen"/>
          <w:szCs w:val="22"/>
        </w:rPr>
        <w:t>об условиях, продолжительности,</w:t>
      </w:r>
      <w:r w:rsidR="00EB3853" w:rsidRPr="00562E3A">
        <w:rPr>
          <w:rFonts w:ascii="Sylfaen" w:hAnsi="Sylfaen"/>
          <w:szCs w:val="22"/>
        </w:rPr>
        <w:t xml:space="preserve"> </w:t>
      </w:r>
      <w:r w:rsidRPr="00562E3A">
        <w:rPr>
          <w:rFonts w:ascii="Sylfaen" w:hAnsi="Sylfaen"/>
          <w:szCs w:val="22"/>
        </w:rPr>
        <w:t xml:space="preserve"> дате, времени и месте проведения одновременных переговоров по снижению цен,</w:t>
      </w:r>
    </w:p>
    <w:p w14:paraId="5FA3ABA7" w14:textId="77777777" w:rsidR="009B6D58" w:rsidRPr="00562E3A" w:rsidRDefault="009B6D58"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в.</w:t>
      </w:r>
      <w:r w:rsidR="00186559" w:rsidRPr="00562E3A">
        <w:rPr>
          <w:rFonts w:ascii="Sylfaen" w:hAnsi="Sylfaen"/>
          <w:szCs w:val="22"/>
        </w:rPr>
        <w:tab/>
      </w:r>
      <w:r w:rsidRPr="00562E3A">
        <w:rPr>
          <w:rFonts w:ascii="Sylfaen" w:hAnsi="Sylfaen"/>
          <w:szCs w:val="22"/>
        </w:rPr>
        <w:t xml:space="preserve">переговоры проводятся не раннее чем на второй и не позднее чем на </w:t>
      </w:r>
      <w:r w:rsidR="00996FDC" w:rsidRPr="00562E3A">
        <w:rPr>
          <w:rFonts w:ascii="Sylfaen" w:hAnsi="Sylfaen"/>
          <w:szCs w:val="22"/>
        </w:rPr>
        <w:t xml:space="preserve">пятый </w:t>
      </w:r>
      <w:r w:rsidRPr="00562E3A">
        <w:rPr>
          <w:rFonts w:ascii="Sylfaen" w:hAnsi="Sylfaen"/>
          <w:szCs w:val="22"/>
        </w:rPr>
        <w:t>рабочий день со дня отправки извещения</w:t>
      </w:r>
      <w:r w:rsidR="00A50C53" w:rsidRPr="00562E3A">
        <w:rPr>
          <w:rFonts w:ascii="Sylfaen" w:hAnsi="Sylfaen"/>
          <w:szCs w:val="22"/>
        </w:rPr>
        <w:t>,</w:t>
      </w:r>
    </w:p>
    <w:p w14:paraId="24FD074D" w14:textId="77777777" w:rsidR="009B6D58" w:rsidRPr="00562E3A" w:rsidRDefault="009B6D58"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г.</w:t>
      </w:r>
      <w:r w:rsidR="00186559" w:rsidRPr="00562E3A">
        <w:rPr>
          <w:rFonts w:ascii="Sylfaen" w:hAnsi="Sylfaen"/>
          <w:szCs w:val="22"/>
        </w:rPr>
        <w:tab/>
      </w:r>
      <w:r w:rsidRPr="00562E3A">
        <w:rPr>
          <w:rFonts w:ascii="Sylfaen" w:hAnsi="Sylfaen"/>
          <w:szCs w:val="22"/>
        </w:rPr>
        <w:t xml:space="preserve">представленное на тот момент каждым участником ценовое предложение оглашается для </w:t>
      </w:r>
      <w:r w:rsidR="00D11351" w:rsidRPr="00562E3A">
        <w:rPr>
          <w:rFonts w:ascii="Sylfaen" w:hAnsi="Sylfaen"/>
          <w:szCs w:val="22"/>
        </w:rPr>
        <w:t xml:space="preserve">другого </w:t>
      </w:r>
      <w:r w:rsidRPr="00562E3A">
        <w:rPr>
          <w:rFonts w:ascii="Sylfaen" w:hAnsi="Sylfaen"/>
          <w:szCs w:val="22"/>
        </w:rPr>
        <w:t>участник</w:t>
      </w:r>
      <w:r w:rsidR="00D11351" w:rsidRPr="00562E3A">
        <w:rPr>
          <w:rFonts w:ascii="Sylfaen" w:hAnsi="Sylfaen"/>
          <w:szCs w:val="22"/>
        </w:rPr>
        <w:t>а</w:t>
      </w:r>
      <w:r w:rsidRPr="00562E3A">
        <w:rPr>
          <w:rFonts w:ascii="Sylfaen" w:hAnsi="Sylfaen"/>
          <w:szCs w:val="22"/>
        </w:rPr>
        <w:t>, и до истечения предусмотренного для переговоров окончательного срока участник может пересмотреть свое ценовое предложение,</w:t>
      </w:r>
    </w:p>
    <w:p w14:paraId="1A0DE273" w14:textId="77777777" w:rsidR="00802408" w:rsidRPr="00562E3A" w:rsidRDefault="009B6D58"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д.</w:t>
      </w:r>
      <w:r w:rsidR="00186559" w:rsidRPr="00562E3A">
        <w:rPr>
          <w:rFonts w:ascii="Sylfaen" w:hAnsi="Sylfaen"/>
          <w:szCs w:val="22"/>
        </w:rPr>
        <w:tab/>
      </w:r>
      <w:r w:rsidRPr="00562E3A">
        <w:rPr>
          <w:rFonts w:ascii="Sylfaen" w:hAnsi="Sylfaen"/>
          <w:szCs w:val="22"/>
        </w:rPr>
        <w:t xml:space="preserve">на момент истечения установленного для переговоров окончательного срока, по представленным </w:t>
      </w:r>
      <w:r w:rsidR="001D129F" w:rsidRPr="00562E3A">
        <w:rPr>
          <w:rFonts w:ascii="Sylfaen" w:hAnsi="Sylfaen"/>
          <w:szCs w:val="22"/>
        </w:rPr>
        <w:t xml:space="preserve">присутствующим на переговорах </w:t>
      </w:r>
      <w:r w:rsidRPr="00562E3A">
        <w:rPr>
          <w:rFonts w:ascii="Sylfaen" w:hAnsi="Sylfaen"/>
          <w:szCs w:val="22"/>
        </w:rPr>
        <w:t>участниками</w:t>
      </w:r>
      <w:r w:rsidR="001D129F" w:rsidRPr="00562E3A">
        <w:rPr>
          <w:rFonts w:ascii="Sylfaen" w:hAnsi="Sylfaen"/>
          <w:szCs w:val="22"/>
        </w:rPr>
        <w:t xml:space="preserve"> </w:t>
      </w:r>
      <w:r w:rsidRPr="00562E3A">
        <w:rPr>
          <w:rFonts w:ascii="Sylfaen" w:hAnsi="Sylfaen"/>
          <w:szCs w:val="22"/>
        </w:rPr>
        <w:t>ценам, определяются и объявляются</w:t>
      </w:r>
      <w:r w:rsidR="00A134CC" w:rsidRPr="00562E3A">
        <w:rPr>
          <w:rFonts w:ascii="Sylfaen" w:hAnsi="Sylfaen"/>
          <w:szCs w:val="22"/>
        </w:rPr>
        <w:t xml:space="preserve"> отобранный участник и</w:t>
      </w:r>
      <w:r w:rsidRPr="00562E3A">
        <w:rPr>
          <w:rFonts w:ascii="Sylfaen" w:hAnsi="Sylfaen"/>
          <w:szCs w:val="22"/>
        </w:rPr>
        <w:t xml:space="preserve"> </w:t>
      </w:r>
      <w:r w:rsidR="00A975F3" w:rsidRPr="00562E3A">
        <w:rPr>
          <w:rFonts w:ascii="Sylfaen" w:hAnsi="Sylfaen"/>
          <w:szCs w:val="22"/>
        </w:rPr>
        <w:t xml:space="preserve">непризнанные таковыми </w:t>
      </w:r>
      <w:r w:rsidRPr="00562E3A">
        <w:rPr>
          <w:rFonts w:ascii="Sylfaen" w:hAnsi="Sylfaen"/>
          <w:szCs w:val="22"/>
        </w:rPr>
        <w:t>участники</w:t>
      </w:r>
      <w:r w:rsidR="00A975F3" w:rsidRPr="00562E3A">
        <w:rPr>
          <w:rFonts w:ascii="Sylfaen" w:hAnsi="Sylfaen"/>
          <w:szCs w:val="22"/>
        </w:rPr>
        <w:t>.</w:t>
      </w:r>
      <w:r w:rsidR="00B532B4" w:rsidRPr="00562E3A">
        <w:rPr>
          <w:rFonts w:ascii="Sylfaen" w:hAnsi="Sylfaen"/>
          <w:szCs w:val="22"/>
        </w:rPr>
        <w:t xml:space="preserve"> </w:t>
      </w:r>
      <w:r w:rsidR="00802408" w:rsidRPr="00562E3A">
        <w:rPr>
          <w:rFonts w:ascii="Sylfaen" w:hAnsi="Sylfaen"/>
          <w:szCs w:val="22"/>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3DE25E3A" w14:textId="77777777" w:rsidR="001A54A3" w:rsidRPr="00562E3A" w:rsidRDefault="001A54A3"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62E3A">
        <w:rPr>
          <w:rFonts w:ascii="Sylfaen" w:hAnsi="Sylfaen"/>
          <w:szCs w:val="22"/>
        </w:rPr>
        <w:t>предусматриванием</w:t>
      </w:r>
      <w:proofErr w:type="spellEnd"/>
      <w:r w:rsidRPr="00562E3A">
        <w:rPr>
          <w:rFonts w:ascii="Sylfaen" w:hAnsi="Sylfaen"/>
          <w:szCs w:val="22"/>
        </w:rPr>
        <w:t xml:space="preserve"> дополнительных финансовых средств, с продлением сроков </w:t>
      </w:r>
      <w:r w:rsidR="007C3C89" w:rsidRPr="00562E3A">
        <w:rPr>
          <w:rFonts w:ascii="Sylfaen" w:hAnsi="Sylfaen"/>
          <w:szCs w:val="22"/>
        </w:rPr>
        <w:t>исполнения работ</w:t>
      </w:r>
      <w:r w:rsidRPr="00562E3A">
        <w:rPr>
          <w:rFonts w:ascii="Sylfaen" w:hAnsi="Sylfaen"/>
          <w:szCs w:val="22"/>
        </w:rPr>
        <w:t xml:space="preserve">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045B435" w14:textId="77777777" w:rsidR="001A54A3" w:rsidRPr="00562E3A" w:rsidRDefault="001A54A3"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cs="Sylfaen"/>
          <w:szCs w:val="22"/>
        </w:rPr>
        <w:t>В случае неприменения настоящего пункта процедура на основании пункта 1 части 1 статьи 37 Закона объявляется несостоявшейся</w:t>
      </w:r>
      <w:r w:rsidR="00AC5387" w:rsidRPr="00562E3A">
        <w:rPr>
          <w:rFonts w:ascii="Sylfaen" w:hAnsi="Sylfaen" w:cs="Sylfaen"/>
          <w:szCs w:val="22"/>
        </w:rPr>
        <w:t>.</w:t>
      </w:r>
    </w:p>
    <w:p w14:paraId="7D1F269F" w14:textId="77777777" w:rsidR="00B514E8" w:rsidRPr="00562E3A" w:rsidRDefault="00FD2748"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8.</w:t>
      </w:r>
      <w:r w:rsidR="00FD6933" w:rsidRPr="00562E3A">
        <w:rPr>
          <w:rFonts w:ascii="Sylfaen" w:hAnsi="Sylfaen"/>
          <w:szCs w:val="22"/>
        </w:rPr>
        <w:t>7</w:t>
      </w:r>
      <w:r w:rsidRPr="00562E3A">
        <w:rPr>
          <w:rFonts w:ascii="Sylfaen" w:hAnsi="Sylfaen"/>
          <w:szCs w:val="22"/>
        </w:rPr>
        <w:t>.</w:t>
      </w:r>
      <w:r w:rsidR="00C37724" w:rsidRPr="00562E3A">
        <w:rPr>
          <w:rFonts w:ascii="Sylfaen" w:hAnsi="Sylfaen"/>
          <w:szCs w:val="22"/>
        </w:rPr>
        <w:tab/>
      </w:r>
      <w:r w:rsidRPr="00562E3A">
        <w:rPr>
          <w:rFonts w:ascii="Sylfaen" w:hAnsi="Sylfaen"/>
          <w:szCs w:val="22"/>
        </w:rPr>
        <w:t xml:space="preserve">При наличии требования секретарь комиссии незамедлительно предоставляет </w:t>
      </w:r>
      <w:r w:rsidRPr="00562E3A">
        <w:rPr>
          <w:rFonts w:ascii="Sylfaen" w:hAnsi="Sylfaen"/>
          <w:szCs w:val="22"/>
        </w:rPr>
        <w:lastRenderedPageBreak/>
        <w:t xml:space="preserve">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62E3A">
        <w:rPr>
          <w:rFonts w:ascii="Sylfaen" w:hAnsi="Sylfaen"/>
          <w:szCs w:val="22"/>
        </w:rPr>
        <w:t xml:space="preserve">включенные в заявку </w:t>
      </w:r>
      <w:r w:rsidRPr="00562E3A">
        <w:rPr>
          <w:rFonts w:ascii="Sylfaen" w:hAnsi="Sylfaen"/>
          <w:szCs w:val="22"/>
        </w:rPr>
        <w:t>документ</w:t>
      </w:r>
      <w:r w:rsidR="00F7541A" w:rsidRPr="00562E3A">
        <w:rPr>
          <w:rFonts w:ascii="Sylfaen" w:hAnsi="Sylfaen"/>
          <w:szCs w:val="22"/>
        </w:rPr>
        <w:t>ы</w:t>
      </w:r>
      <w:r w:rsidRPr="00562E3A">
        <w:rPr>
          <w:rFonts w:ascii="Sylfaen" w:hAnsi="Sylfaen"/>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562E3A">
        <w:rPr>
          <w:rFonts w:ascii="Sylfaen" w:hAnsi="Sylfaen" w:cs="Courier New"/>
          <w:szCs w:val="22"/>
        </w:rPr>
        <w:t> </w:t>
      </w:r>
      <w:r w:rsidRPr="00562E3A">
        <w:rPr>
          <w:rFonts w:ascii="Sylfaen" w:hAnsi="Sylfaen"/>
          <w:szCs w:val="22"/>
        </w:rPr>
        <w:t>препятствуя нормальному функционированию комиссии.</w:t>
      </w:r>
    </w:p>
    <w:p w14:paraId="2F19AC01" w14:textId="77777777" w:rsidR="00AB7970" w:rsidRPr="00562E3A" w:rsidRDefault="00A150A9"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8.</w:t>
      </w:r>
      <w:r w:rsidR="002038C2" w:rsidRPr="00562E3A">
        <w:rPr>
          <w:rFonts w:ascii="Sylfaen" w:hAnsi="Sylfaen"/>
          <w:szCs w:val="22"/>
        </w:rPr>
        <w:t>8</w:t>
      </w:r>
      <w:r w:rsidRPr="00562E3A">
        <w:rPr>
          <w:rFonts w:ascii="Sylfaen" w:hAnsi="Sylfaen"/>
          <w:szCs w:val="22"/>
        </w:rPr>
        <w:t>.</w:t>
      </w:r>
      <w:r w:rsidR="00213830" w:rsidRPr="00562E3A">
        <w:rPr>
          <w:rFonts w:ascii="Sylfaen" w:hAnsi="Sylfaen"/>
          <w:szCs w:val="22"/>
        </w:rPr>
        <w:tab/>
      </w:r>
      <w:r w:rsidRPr="00562E3A">
        <w:rPr>
          <w:rFonts w:ascii="Sylfaen" w:hAnsi="Sylfaen"/>
          <w:szCs w:val="22"/>
        </w:rPr>
        <w:t xml:space="preserve">Если в результате оценки, проведенной в ходе заседания по вскрытию </w:t>
      </w:r>
      <w:r w:rsidR="00F00565" w:rsidRPr="00562E3A">
        <w:rPr>
          <w:rFonts w:ascii="Sylfaen" w:hAnsi="Sylfaen"/>
          <w:szCs w:val="22"/>
        </w:rPr>
        <w:t xml:space="preserve">и оценке </w:t>
      </w:r>
      <w:r w:rsidRPr="00562E3A">
        <w:rPr>
          <w:rFonts w:ascii="Sylfaen" w:hAnsi="Sylfaen"/>
          <w:szCs w:val="22"/>
        </w:rPr>
        <w:t>заявок, в заявке участника фиксируются несоответствия требованиям приглашения,</w:t>
      </w:r>
      <w:r w:rsidR="00CD3BA1" w:rsidRPr="00562E3A">
        <w:rPr>
          <w:rFonts w:ascii="Sylfaen" w:hAnsi="Sylfaen"/>
          <w:szCs w:val="22"/>
        </w:rPr>
        <w:t xml:space="preserve"> </w:t>
      </w:r>
      <w:r w:rsidR="00CD3BA1" w:rsidRPr="00562E3A">
        <w:rPr>
          <w:rFonts w:ascii="Sylfaen" w:hAnsi="Sylfaen" w:cs="Calibri"/>
          <w:szCs w:val="22"/>
        </w:rPr>
        <w:t>включая тот случай,</w:t>
      </w:r>
      <w:r w:rsidR="00CD3BA1" w:rsidRPr="00562E3A">
        <w:rPr>
          <w:rFonts w:ascii="Sylfaen" w:hAnsi="Sylfaen"/>
          <w:szCs w:val="22"/>
        </w:rPr>
        <w:t xml:space="preserve">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sidR="00595177" w:rsidRPr="00562E3A">
        <w:rPr>
          <w:rFonts w:ascii="Sylfaen" w:hAnsi="Sylfaen"/>
          <w:szCs w:val="22"/>
        </w:rPr>
        <w:t>то</w:t>
      </w:r>
      <w:r w:rsidR="00AB7970" w:rsidRPr="00562E3A">
        <w:rPr>
          <w:rFonts w:ascii="Sylfaen" w:hAnsi="Sylfaen"/>
          <w:szCs w:val="22"/>
        </w:rPr>
        <w:t xml:space="preserve">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14:paraId="06E88127" w14:textId="77777777" w:rsidR="003B3E74" w:rsidRPr="00562E3A" w:rsidRDefault="00A150A9"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 xml:space="preserve"> </w:t>
      </w:r>
      <w:r w:rsidR="006A3C8A" w:rsidRPr="00562E3A">
        <w:rPr>
          <w:rFonts w:ascii="Sylfaen" w:hAnsi="Sylfaen" w:cs="Sylfaen"/>
          <w:szCs w:val="22"/>
        </w:rPr>
        <w:t>В уведомлении, направленном участнику, подробно описываются все несоответствия, обнаруженные при оценке заявки</w:t>
      </w:r>
      <w:r w:rsidR="006371D0" w:rsidRPr="00562E3A">
        <w:rPr>
          <w:rFonts w:ascii="Sylfaen" w:hAnsi="Sylfaen" w:cs="Sylfaen"/>
          <w:szCs w:val="22"/>
        </w:rPr>
        <w:t>.</w:t>
      </w:r>
    </w:p>
    <w:p w14:paraId="20AF6007" w14:textId="77777777" w:rsidR="005073A3" w:rsidRPr="00562E3A" w:rsidRDefault="005073A3"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lang w:val="hy-AM"/>
        </w:rPr>
        <w:t>8.</w:t>
      </w:r>
      <w:r w:rsidRPr="00562E3A">
        <w:rPr>
          <w:rFonts w:ascii="Sylfaen" w:hAnsi="Sylfaen"/>
          <w:szCs w:val="22"/>
        </w:rPr>
        <w:t>8</w:t>
      </w:r>
      <w:r w:rsidRPr="00562E3A">
        <w:rPr>
          <w:rFonts w:ascii="Sylfaen" w:hAnsi="Sylfaen"/>
          <w:szCs w:val="22"/>
          <w:lang w:val="hy-AM"/>
        </w:rPr>
        <w:t>.1</w:t>
      </w:r>
      <w:r w:rsidRPr="00562E3A">
        <w:rPr>
          <w:rFonts w:ascii="Sylfaen" w:hAnsi="Sylfaen"/>
          <w:szCs w:val="22"/>
        </w:rPr>
        <w:t>.</w:t>
      </w:r>
      <w:r w:rsidRPr="00562E3A">
        <w:rPr>
          <w:rFonts w:ascii="Sylfaen" w:hAnsi="Sylfaen"/>
          <w:szCs w:val="22"/>
          <w:lang w:val="hy-AM"/>
        </w:rPr>
        <w:t xml:space="preserve"> </w:t>
      </w:r>
      <w:r w:rsidRPr="00562E3A">
        <w:rPr>
          <w:rFonts w:ascii="Sylfaen" w:hAnsi="Sylfaen"/>
          <w:szCs w:val="22"/>
        </w:rPr>
        <w:t xml:space="preserve">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w:t>
      </w:r>
      <w:r w:rsidR="00216DAE" w:rsidRPr="00562E3A">
        <w:rPr>
          <w:rFonts w:ascii="Sylfaen" w:hAnsi="Sylfaen"/>
          <w:szCs w:val="22"/>
        </w:rPr>
        <w:t xml:space="preserve">то </w:t>
      </w:r>
      <w:r w:rsidRPr="00562E3A">
        <w:rPr>
          <w:rFonts w:ascii="Sylfaen" w:hAnsi="Sylfaen"/>
          <w:szCs w:val="22"/>
        </w:rPr>
        <w:t>заявка участника отклоняется.</w:t>
      </w:r>
    </w:p>
    <w:p w14:paraId="0303C27D" w14:textId="77777777" w:rsidR="00C27BA4" w:rsidRPr="00562E3A" w:rsidRDefault="00A150A9" w:rsidP="00562E3A">
      <w:pPr>
        <w:pStyle w:val="norm"/>
        <w:widowControl w:val="0"/>
        <w:tabs>
          <w:tab w:val="left" w:pos="1276"/>
        </w:tabs>
        <w:spacing w:line="240" w:lineRule="auto"/>
        <w:ind w:firstLine="567"/>
        <w:rPr>
          <w:rFonts w:ascii="Sylfaen" w:hAnsi="Sylfaen"/>
          <w:szCs w:val="22"/>
        </w:rPr>
      </w:pPr>
      <w:r w:rsidRPr="00562E3A">
        <w:rPr>
          <w:rFonts w:ascii="Sylfaen" w:hAnsi="Sylfaen"/>
          <w:szCs w:val="22"/>
        </w:rPr>
        <w:t>8.</w:t>
      </w:r>
      <w:r w:rsidR="00312694" w:rsidRPr="00562E3A">
        <w:rPr>
          <w:rFonts w:ascii="Sylfaen" w:hAnsi="Sylfaen"/>
          <w:szCs w:val="22"/>
        </w:rPr>
        <w:t>9</w:t>
      </w:r>
      <w:r w:rsidRPr="00562E3A">
        <w:rPr>
          <w:rFonts w:ascii="Sylfaen" w:hAnsi="Sylfaen"/>
          <w:szCs w:val="22"/>
        </w:rPr>
        <w:t>.</w:t>
      </w:r>
      <w:r w:rsidR="00213830" w:rsidRPr="00562E3A">
        <w:rPr>
          <w:rFonts w:ascii="Sylfaen" w:hAnsi="Sylfaen"/>
          <w:szCs w:val="22"/>
        </w:rPr>
        <w:tab/>
      </w:r>
      <w:r w:rsidRPr="00562E3A">
        <w:rPr>
          <w:rFonts w:ascii="Sylfaen" w:hAnsi="Sylfaen"/>
          <w:szCs w:val="22"/>
        </w:rPr>
        <w:t>Если участник исправляет зафиксированное несоответствие в срок, установленный пунктом 8.</w:t>
      </w:r>
      <w:r w:rsidR="00534816" w:rsidRPr="00562E3A">
        <w:rPr>
          <w:rFonts w:ascii="Sylfaen" w:hAnsi="Sylfaen"/>
          <w:szCs w:val="22"/>
        </w:rPr>
        <w:t>8</w:t>
      </w:r>
      <w:r w:rsidRPr="00562E3A">
        <w:rPr>
          <w:rFonts w:ascii="Sylfaen" w:hAnsi="Sylfaen"/>
          <w:szCs w:val="22"/>
        </w:rPr>
        <w:t>. настоящего приглашения, то его заявка оценивается удовлетворительно. В противном случае, заявка</w:t>
      </w:r>
      <w:r w:rsidR="00D23C17" w:rsidRPr="00562E3A">
        <w:rPr>
          <w:rFonts w:ascii="Sylfaen" w:hAnsi="Sylfaen"/>
          <w:szCs w:val="22"/>
        </w:rPr>
        <w:t xml:space="preserve"> данного участника</w:t>
      </w:r>
      <w:r w:rsidRPr="00562E3A">
        <w:rPr>
          <w:rFonts w:ascii="Sylfaen" w:hAnsi="Sylfaen"/>
          <w:szCs w:val="22"/>
        </w:rPr>
        <w:t xml:space="preserve"> оценивается неуд</w:t>
      </w:r>
      <w:r w:rsidR="00A50C53" w:rsidRPr="00562E3A">
        <w:rPr>
          <w:rFonts w:ascii="Sylfaen" w:hAnsi="Sylfaen"/>
          <w:szCs w:val="22"/>
        </w:rPr>
        <w:t>овлетворительно и отклоняется</w:t>
      </w:r>
      <w:r w:rsidR="005D7FA6" w:rsidRPr="00562E3A">
        <w:rPr>
          <w:rFonts w:ascii="Sylfaen" w:hAnsi="Sylfaen"/>
          <w:szCs w:val="22"/>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562E3A">
        <w:rPr>
          <w:rFonts w:ascii="Sylfaen" w:hAnsi="Sylfaen"/>
          <w:szCs w:val="22"/>
        </w:rPr>
        <w:t>.</w:t>
      </w:r>
    </w:p>
    <w:p w14:paraId="4248F600" w14:textId="77777777" w:rsidR="0005196C" w:rsidRPr="00562E3A" w:rsidRDefault="00A150A9" w:rsidP="00562E3A">
      <w:pPr>
        <w:pStyle w:val="23"/>
        <w:widowControl w:val="0"/>
        <w:tabs>
          <w:tab w:val="left" w:pos="1276"/>
        </w:tabs>
        <w:spacing w:line="240" w:lineRule="auto"/>
        <w:ind w:firstLine="567"/>
        <w:rPr>
          <w:rFonts w:ascii="Sylfaen" w:hAnsi="Sylfaen"/>
          <w:sz w:val="22"/>
          <w:szCs w:val="22"/>
        </w:rPr>
      </w:pPr>
      <w:r w:rsidRPr="00562E3A">
        <w:rPr>
          <w:rFonts w:ascii="Sylfaen" w:hAnsi="Sylfaen"/>
          <w:sz w:val="22"/>
          <w:szCs w:val="22"/>
        </w:rPr>
        <w:t>8.</w:t>
      </w:r>
      <w:r w:rsidR="008E0ADF" w:rsidRPr="00562E3A">
        <w:rPr>
          <w:rFonts w:ascii="Sylfaen" w:hAnsi="Sylfaen"/>
          <w:sz w:val="22"/>
          <w:szCs w:val="22"/>
        </w:rPr>
        <w:t>10</w:t>
      </w:r>
      <w:r w:rsidRPr="00562E3A">
        <w:rPr>
          <w:rFonts w:ascii="Sylfaen" w:hAnsi="Sylfaen"/>
          <w:sz w:val="22"/>
          <w:szCs w:val="22"/>
        </w:rPr>
        <w:t>.</w:t>
      </w:r>
      <w:r w:rsidR="00213830" w:rsidRPr="00562E3A">
        <w:rPr>
          <w:rFonts w:ascii="Sylfaen" w:hAnsi="Sylfaen"/>
          <w:sz w:val="22"/>
          <w:szCs w:val="22"/>
        </w:rPr>
        <w:tab/>
      </w:r>
      <w:r w:rsidR="0005196C" w:rsidRPr="00562E3A">
        <w:rPr>
          <w:rFonts w:ascii="Sylfaen" w:hAnsi="Sylfaen"/>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562E3A" w:rsidDel="00A5199D">
        <w:rPr>
          <w:rFonts w:ascii="Sylfaen" w:hAnsi="Sylfaen"/>
          <w:sz w:val="22"/>
          <w:szCs w:val="22"/>
        </w:rPr>
        <w:t xml:space="preserve"> </w:t>
      </w:r>
      <w:r w:rsidR="0005196C" w:rsidRPr="00562E3A">
        <w:rPr>
          <w:rFonts w:ascii="Sylfaen" w:hAnsi="Sylfaen"/>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4122783" w14:textId="77777777" w:rsidR="00EA58C8" w:rsidRPr="00562E3A" w:rsidRDefault="00A150A9" w:rsidP="00562E3A">
      <w:pPr>
        <w:pStyle w:val="23"/>
        <w:widowControl w:val="0"/>
        <w:tabs>
          <w:tab w:val="left" w:pos="1276"/>
        </w:tabs>
        <w:spacing w:line="240" w:lineRule="auto"/>
        <w:ind w:firstLine="567"/>
        <w:rPr>
          <w:rFonts w:ascii="Sylfaen" w:hAnsi="Sylfaen" w:cs="Sylfaen"/>
          <w:sz w:val="22"/>
          <w:szCs w:val="22"/>
        </w:rPr>
      </w:pPr>
      <w:r w:rsidRPr="00562E3A">
        <w:rPr>
          <w:rFonts w:ascii="Sylfaen" w:hAnsi="Sylfaen"/>
          <w:sz w:val="22"/>
          <w:szCs w:val="22"/>
        </w:rPr>
        <w:t>8.</w:t>
      </w:r>
      <w:r w:rsidR="00DC1D04" w:rsidRPr="00562E3A">
        <w:rPr>
          <w:rFonts w:ascii="Sylfaen" w:hAnsi="Sylfaen"/>
          <w:sz w:val="22"/>
          <w:szCs w:val="22"/>
        </w:rPr>
        <w:t>1</w:t>
      </w:r>
      <w:r w:rsidR="004519FC" w:rsidRPr="00562E3A">
        <w:rPr>
          <w:rFonts w:ascii="Sylfaen" w:hAnsi="Sylfaen"/>
          <w:sz w:val="22"/>
          <w:szCs w:val="22"/>
        </w:rPr>
        <w:t>1</w:t>
      </w:r>
      <w:r w:rsidR="004409B1" w:rsidRPr="00562E3A">
        <w:rPr>
          <w:rFonts w:ascii="Sylfaen" w:hAnsi="Sylfaen"/>
          <w:sz w:val="22"/>
          <w:szCs w:val="22"/>
        </w:rPr>
        <w:t>.</w:t>
      </w:r>
      <w:r w:rsidR="004409B1" w:rsidRPr="00562E3A">
        <w:rPr>
          <w:rFonts w:ascii="Sylfaen" w:hAnsi="Sylfaen"/>
          <w:sz w:val="22"/>
          <w:szCs w:val="22"/>
        </w:rPr>
        <w:tab/>
      </w:r>
      <w:r w:rsidRPr="00562E3A">
        <w:rPr>
          <w:rFonts w:ascii="Sylfaen" w:hAnsi="Sylfaen"/>
          <w:sz w:val="22"/>
          <w:szCs w:val="22"/>
        </w:rPr>
        <w:t>После вскрытия</w:t>
      </w:r>
      <w:r w:rsidR="00895E05" w:rsidRPr="00562E3A">
        <w:rPr>
          <w:rFonts w:ascii="Sylfaen" w:hAnsi="Sylfaen"/>
          <w:sz w:val="22"/>
          <w:szCs w:val="22"/>
        </w:rPr>
        <w:t xml:space="preserve"> и оценки</w:t>
      </w:r>
      <w:r w:rsidRPr="00562E3A">
        <w:rPr>
          <w:rFonts w:ascii="Sylfaen" w:hAnsi="Sylfaen"/>
          <w:sz w:val="22"/>
          <w:szCs w:val="22"/>
        </w:rPr>
        <w:t xml:space="preserve"> заявок составляется протокол в порядке, установленном законодательством Республики Армения о закупках.</w:t>
      </w:r>
      <w:r w:rsidR="00895E05" w:rsidRPr="00562E3A">
        <w:rPr>
          <w:rFonts w:ascii="Sylfaen" w:hAnsi="Sylfaen"/>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62E3A">
        <w:rPr>
          <w:rFonts w:ascii="Sylfaen" w:hAnsi="Sylfaen"/>
          <w:sz w:val="22"/>
          <w:szCs w:val="22"/>
        </w:rPr>
        <w:t>.</w:t>
      </w:r>
    </w:p>
    <w:p w14:paraId="478277F9" w14:textId="77777777" w:rsidR="00E65F37" w:rsidRPr="00562E3A" w:rsidRDefault="00A150A9" w:rsidP="00562E3A">
      <w:pPr>
        <w:pStyle w:val="23"/>
        <w:widowControl w:val="0"/>
        <w:tabs>
          <w:tab w:val="left" w:pos="1276"/>
        </w:tabs>
        <w:spacing w:line="240" w:lineRule="auto"/>
        <w:ind w:firstLine="567"/>
        <w:rPr>
          <w:rFonts w:ascii="Sylfaen" w:hAnsi="Sylfaen" w:cs="Sylfaen"/>
          <w:sz w:val="22"/>
          <w:szCs w:val="22"/>
        </w:rPr>
      </w:pPr>
      <w:r w:rsidRPr="00562E3A">
        <w:rPr>
          <w:rFonts w:ascii="Sylfaen" w:hAnsi="Sylfaen"/>
          <w:sz w:val="22"/>
          <w:szCs w:val="22"/>
        </w:rPr>
        <w:t>8.1</w:t>
      </w:r>
      <w:r w:rsidR="000C2964" w:rsidRPr="00562E3A">
        <w:rPr>
          <w:rFonts w:ascii="Sylfaen" w:hAnsi="Sylfaen"/>
          <w:sz w:val="22"/>
          <w:szCs w:val="22"/>
        </w:rPr>
        <w:t>2</w:t>
      </w:r>
      <w:r w:rsidRPr="00562E3A">
        <w:rPr>
          <w:rFonts w:ascii="Sylfaen" w:hAnsi="Sylfaen"/>
          <w:sz w:val="22"/>
          <w:szCs w:val="22"/>
        </w:rPr>
        <w:t>.</w:t>
      </w:r>
      <w:r w:rsidR="004409B1" w:rsidRPr="00562E3A">
        <w:rPr>
          <w:rFonts w:ascii="Sylfaen" w:hAnsi="Sylfaen"/>
          <w:sz w:val="22"/>
          <w:szCs w:val="22"/>
        </w:rPr>
        <w:tab/>
      </w:r>
      <w:r w:rsidRPr="00562E3A">
        <w:rPr>
          <w:rFonts w:ascii="Sylfaen" w:hAnsi="Sylfaen"/>
          <w:sz w:val="22"/>
          <w:szCs w:val="22"/>
        </w:rPr>
        <w:t>Не позднее чем на следующий рабочий день после завершения заседания по вскрытию</w:t>
      </w:r>
      <w:r w:rsidR="001E4A24" w:rsidRPr="00562E3A">
        <w:rPr>
          <w:rFonts w:ascii="Sylfaen" w:hAnsi="Sylfaen"/>
          <w:sz w:val="22"/>
          <w:szCs w:val="22"/>
        </w:rPr>
        <w:t xml:space="preserve"> и оценке</w:t>
      </w:r>
      <w:r w:rsidRPr="00562E3A">
        <w:rPr>
          <w:rFonts w:ascii="Sylfaen" w:hAnsi="Sylfaen"/>
          <w:sz w:val="22"/>
          <w:szCs w:val="22"/>
        </w:rPr>
        <w:t xml:space="preserve"> заявок секретарь комиссии: </w:t>
      </w:r>
    </w:p>
    <w:p w14:paraId="73416BD0" w14:textId="77777777" w:rsidR="00A24827" w:rsidRPr="00562E3A" w:rsidRDefault="00A24827" w:rsidP="00562E3A">
      <w:pPr>
        <w:pStyle w:val="23"/>
        <w:widowControl w:val="0"/>
        <w:tabs>
          <w:tab w:val="left" w:pos="1134"/>
        </w:tabs>
        <w:spacing w:line="240" w:lineRule="auto"/>
        <w:ind w:firstLine="567"/>
        <w:rPr>
          <w:rFonts w:ascii="Sylfaen" w:hAnsi="Sylfaen" w:cs="Sylfaen"/>
          <w:sz w:val="22"/>
          <w:szCs w:val="22"/>
        </w:rPr>
      </w:pPr>
      <w:r w:rsidRPr="00562E3A">
        <w:rPr>
          <w:rFonts w:ascii="Sylfaen" w:hAnsi="Sylfaen"/>
          <w:sz w:val="22"/>
          <w:szCs w:val="22"/>
        </w:rPr>
        <w:t>1)</w:t>
      </w:r>
      <w:r w:rsidR="00DC64B5" w:rsidRPr="00562E3A">
        <w:rPr>
          <w:rFonts w:ascii="Sylfaen" w:hAnsi="Sylfaen"/>
          <w:sz w:val="22"/>
          <w:szCs w:val="22"/>
        </w:rPr>
        <w:tab/>
      </w:r>
      <w:r w:rsidRPr="00562E3A">
        <w:rPr>
          <w:rFonts w:ascii="Sylfaen" w:hAnsi="Sylfaen"/>
          <w:sz w:val="22"/>
          <w:szCs w:val="22"/>
        </w:rPr>
        <w:t>опубликовывает в бюллетене воспроизведенный (отсканированный) с</w:t>
      </w:r>
      <w:r w:rsidR="00DC64B5" w:rsidRPr="00562E3A">
        <w:rPr>
          <w:rFonts w:ascii="Sylfaen" w:hAnsi="Sylfaen" w:cs="Courier New"/>
          <w:sz w:val="22"/>
          <w:szCs w:val="22"/>
          <w:lang w:val="en-US"/>
        </w:rPr>
        <w:t> </w:t>
      </w:r>
      <w:r w:rsidRPr="00562E3A">
        <w:rPr>
          <w:rFonts w:ascii="Sylfaen" w:hAnsi="Sylfaen"/>
          <w:sz w:val="22"/>
          <w:szCs w:val="22"/>
        </w:rPr>
        <w:t>оригинала вариант протокола заседания по вскрытию заявок</w:t>
      </w:r>
      <w:r w:rsidR="001E4A24" w:rsidRPr="00562E3A">
        <w:rPr>
          <w:rFonts w:ascii="Sylfaen" w:hAnsi="Sylfaen"/>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2FD1FB08" w14:textId="77777777" w:rsidR="008B73CD" w:rsidRPr="00562E3A" w:rsidRDefault="008B73CD" w:rsidP="00562E3A">
      <w:pPr>
        <w:pStyle w:val="23"/>
        <w:widowControl w:val="0"/>
        <w:tabs>
          <w:tab w:val="left" w:pos="1134"/>
        </w:tabs>
        <w:spacing w:line="240" w:lineRule="auto"/>
        <w:ind w:firstLine="567"/>
        <w:rPr>
          <w:rFonts w:ascii="Sylfaen" w:hAnsi="Sylfaen" w:cs="Sylfaen"/>
          <w:sz w:val="22"/>
          <w:szCs w:val="22"/>
        </w:rPr>
      </w:pPr>
      <w:r w:rsidRPr="00562E3A">
        <w:rPr>
          <w:rFonts w:ascii="Sylfaen" w:hAnsi="Sylfaen"/>
          <w:sz w:val="22"/>
          <w:szCs w:val="22"/>
        </w:rPr>
        <w:t>2)</w:t>
      </w:r>
      <w:r w:rsidR="00DC64B5" w:rsidRPr="00562E3A">
        <w:rPr>
          <w:rFonts w:ascii="Sylfaen" w:hAnsi="Sylfaen"/>
          <w:sz w:val="22"/>
          <w:szCs w:val="22"/>
        </w:rPr>
        <w:tab/>
      </w:r>
      <w:r w:rsidRPr="00562E3A">
        <w:rPr>
          <w:rFonts w:ascii="Sylfaen" w:hAnsi="Sylfaen"/>
          <w:sz w:val="22"/>
          <w:szCs w:val="22"/>
        </w:rPr>
        <w:t>опубликовывает в бюллетене воспроизведенные (отсканированные) с</w:t>
      </w:r>
      <w:r w:rsidR="00DC64B5" w:rsidRPr="00562E3A">
        <w:rPr>
          <w:rFonts w:ascii="Sylfaen" w:hAnsi="Sylfaen" w:cs="Courier New"/>
          <w:sz w:val="22"/>
          <w:szCs w:val="22"/>
          <w:lang w:val="en-US"/>
        </w:rPr>
        <w:t> </w:t>
      </w:r>
      <w:r w:rsidRPr="00562E3A">
        <w:rPr>
          <w:rFonts w:ascii="Sylfaen" w:hAnsi="Sylfaen"/>
          <w:sz w:val="22"/>
          <w:szCs w:val="22"/>
        </w:rPr>
        <w:t>подписанных им и присутствующими на заседании по вскрытию</w:t>
      </w:r>
      <w:r w:rsidR="006337A5" w:rsidRPr="00562E3A">
        <w:rPr>
          <w:rFonts w:ascii="Sylfaen" w:hAnsi="Sylfaen"/>
          <w:sz w:val="22"/>
          <w:szCs w:val="22"/>
        </w:rPr>
        <w:t xml:space="preserve"> и оценке</w:t>
      </w:r>
      <w:r w:rsidRPr="00562E3A">
        <w:rPr>
          <w:rFonts w:ascii="Sylfaen" w:hAnsi="Sylfaen"/>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62E3A">
        <w:rPr>
          <w:rFonts w:ascii="Sylfaen" w:hAnsi="Sylfaen"/>
          <w:sz w:val="22"/>
          <w:szCs w:val="22"/>
        </w:rPr>
        <w:t xml:space="preserve"> и оценке</w:t>
      </w:r>
      <w:r w:rsidRPr="00562E3A">
        <w:rPr>
          <w:rFonts w:ascii="Sylfaen" w:hAnsi="Sylfaen"/>
          <w:sz w:val="22"/>
          <w:szCs w:val="22"/>
        </w:rPr>
        <w:t xml:space="preserve"> заявок, подписывают предусмотренные настоящим </w:t>
      </w:r>
      <w:r w:rsidRPr="00562E3A">
        <w:rPr>
          <w:rFonts w:ascii="Sylfaen" w:hAnsi="Sylfaen"/>
          <w:sz w:val="22"/>
          <w:szCs w:val="22"/>
        </w:rPr>
        <w:lastRenderedPageBreak/>
        <w:t>подпунктом объявления, которые секретарь комиссии опубликовывает в бюллетене на следующий рабочий день после их подписания;</w:t>
      </w:r>
    </w:p>
    <w:p w14:paraId="25982E1C" w14:textId="77777777" w:rsidR="00875295" w:rsidRPr="00562E3A" w:rsidRDefault="008769B4" w:rsidP="00562E3A">
      <w:pPr>
        <w:widowControl w:val="0"/>
        <w:tabs>
          <w:tab w:val="left" w:pos="1276"/>
        </w:tabs>
        <w:jc w:val="both"/>
        <w:rPr>
          <w:rFonts w:ascii="Sylfaen" w:hAnsi="Sylfaen"/>
          <w:color w:val="000000" w:themeColor="text1"/>
          <w:sz w:val="22"/>
          <w:szCs w:val="22"/>
        </w:rPr>
      </w:pPr>
      <w:r w:rsidRPr="00562E3A">
        <w:rPr>
          <w:rFonts w:ascii="Sylfaen" w:hAnsi="Sylfaen"/>
          <w:sz w:val="22"/>
          <w:szCs w:val="22"/>
        </w:rPr>
        <w:t>8.</w:t>
      </w:r>
      <w:r w:rsidR="005B6DCF" w:rsidRPr="00562E3A">
        <w:rPr>
          <w:rFonts w:ascii="Sylfaen" w:hAnsi="Sylfaen"/>
          <w:sz w:val="22"/>
          <w:szCs w:val="22"/>
          <w:lang w:val="hy-AM"/>
        </w:rPr>
        <w:t>1</w:t>
      </w:r>
      <w:r w:rsidR="00A11C37" w:rsidRPr="00562E3A">
        <w:rPr>
          <w:rFonts w:ascii="Sylfaen" w:hAnsi="Sylfaen"/>
          <w:sz w:val="22"/>
          <w:szCs w:val="22"/>
        </w:rPr>
        <w:t>3</w:t>
      </w:r>
      <w:r w:rsidR="00493CC7" w:rsidRPr="00562E3A">
        <w:rPr>
          <w:rFonts w:ascii="Sylfaen" w:hAnsi="Sylfaen"/>
          <w:sz w:val="22"/>
          <w:szCs w:val="22"/>
        </w:rPr>
        <w:t>.</w:t>
      </w:r>
      <w:r w:rsidR="00875295" w:rsidRPr="00562E3A">
        <w:rPr>
          <w:rFonts w:ascii="Sylfaen" w:hAnsi="Sylfaen"/>
          <w:sz w:val="22"/>
          <w:szCs w:val="22"/>
        </w:rPr>
        <w:t xml:space="preserve"> В случае выявления </w:t>
      </w:r>
      <w:r w:rsidR="00875295" w:rsidRPr="00562E3A">
        <w:rPr>
          <w:rFonts w:ascii="Sylfaen" w:hAnsi="Sylfaen"/>
          <w:color w:val="000000" w:themeColor="text1"/>
          <w:sz w:val="22"/>
          <w:szCs w:val="22"/>
        </w:rPr>
        <w:t xml:space="preserve">оснований, предусмотренных пунктом 6 части 1 статьи 6 Закона, </w:t>
      </w:r>
      <w:r w:rsidR="00875295" w:rsidRPr="00562E3A">
        <w:rPr>
          <w:rFonts w:ascii="Sylfaen" w:hAnsi="Sylfaen"/>
          <w:sz w:val="22"/>
          <w:szCs w:val="22"/>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562E3A">
        <w:rPr>
          <w:rFonts w:ascii="Sylfaen" w:hAnsi="Sylfaen"/>
          <w:sz w:val="22"/>
          <w:szCs w:val="22"/>
        </w:rPr>
        <w:t>.</w:t>
      </w:r>
      <w:r w:rsidR="00E16A26" w:rsidRPr="00562E3A">
        <w:rPr>
          <w:rFonts w:ascii="Sylfaen" w:hAnsi="Sylfaen"/>
          <w:sz w:val="22"/>
          <w:szCs w:val="22"/>
        </w:rPr>
        <w:t xml:space="preserve"> </w:t>
      </w:r>
      <w:r w:rsidR="004A3453" w:rsidRPr="00562E3A">
        <w:rPr>
          <w:rFonts w:ascii="Sylfaen" w:hAnsi="Sylfaen"/>
          <w:sz w:val="22"/>
          <w:szCs w:val="22"/>
        </w:rPr>
        <w:t>Мотивированное решение руководителя заказчика уполномоченный орган публикует в бюллетене</w:t>
      </w:r>
      <w:r w:rsidR="00963EF7" w:rsidRPr="00562E3A">
        <w:rPr>
          <w:rFonts w:ascii="Sylfaen" w:hAnsi="Sylfaen"/>
          <w:sz w:val="22"/>
          <w:szCs w:val="22"/>
        </w:rPr>
        <w:t xml:space="preserve"> в течение пяти рабочих дней, </w:t>
      </w:r>
      <w:r w:rsidR="00963EF7" w:rsidRPr="00562E3A">
        <w:rPr>
          <w:rStyle w:val="ezkurwreuab5ozgtqnkl"/>
          <w:rFonts w:ascii="Sylfaen" w:hAnsi="Sylfaen"/>
          <w:sz w:val="22"/>
          <w:szCs w:val="22"/>
        </w:rPr>
        <w:t>следующих</w:t>
      </w:r>
      <w:r w:rsidR="00963EF7" w:rsidRPr="00562E3A">
        <w:rPr>
          <w:rFonts w:ascii="Sylfaen" w:hAnsi="Sylfaen"/>
          <w:sz w:val="22"/>
          <w:szCs w:val="22"/>
        </w:rPr>
        <w:t xml:space="preserve"> </w:t>
      </w:r>
      <w:r w:rsidR="00963EF7" w:rsidRPr="00562E3A">
        <w:rPr>
          <w:rStyle w:val="ezkurwreuab5ozgtqnkl"/>
          <w:rFonts w:ascii="Sylfaen" w:hAnsi="Sylfaen"/>
          <w:sz w:val="22"/>
          <w:szCs w:val="22"/>
        </w:rPr>
        <w:t>за днем</w:t>
      </w:r>
      <w:r w:rsidR="00963EF7" w:rsidRPr="00562E3A">
        <w:rPr>
          <w:rFonts w:ascii="Sylfaen" w:hAnsi="Sylfaen"/>
          <w:sz w:val="22"/>
          <w:szCs w:val="22"/>
        </w:rPr>
        <w:t xml:space="preserve"> </w:t>
      </w:r>
      <w:r w:rsidR="00963EF7" w:rsidRPr="00562E3A">
        <w:rPr>
          <w:rStyle w:val="ezkurwreuab5ozgtqnkl"/>
          <w:rFonts w:ascii="Sylfaen" w:hAnsi="Sylfaen"/>
          <w:sz w:val="22"/>
          <w:szCs w:val="22"/>
        </w:rPr>
        <w:t>получения</w:t>
      </w:r>
      <w:r w:rsidR="00963EF7" w:rsidRPr="00562E3A">
        <w:rPr>
          <w:rFonts w:ascii="Sylfaen" w:hAnsi="Sylfaen"/>
          <w:sz w:val="22"/>
          <w:szCs w:val="22"/>
        </w:rPr>
        <w:t xml:space="preserve"> </w:t>
      </w:r>
      <w:r w:rsidR="00963EF7" w:rsidRPr="00562E3A">
        <w:rPr>
          <w:rStyle w:val="ezkurwreuab5ozgtqnkl"/>
          <w:rFonts w:ascii="Sylfaen" w:hAnsi="Sylfaen"/>
          <w:sz w:val="22"/>
          <w:szCs w:val="22"/>
        </w:rPr>
        <w:t>решения</w:t>
      </w:r>
      <w:r w:rsidR="00963EF7" w:rsidRPr="00562E3A">
        <w:rPr>
          <w:rFonts w:ascii="Sylfaen" w:hAnsi="Sylfaen"/>
          <w:sz w:val="22"/>
          <w:szCs w:val="22"/>
        </w:rPr>
        <w:t>.</w:t>
      </w:r>
      <w:r w:rsidR="004A3453" w:rsidRPr="00562E3A">
        <w:rPr>
          <w:rFonts w:ascii="Sylfaen" w:hAnsi="Sylfaen"/>
          <w:sz w:val="22"/>
          <w:szCs w:val="22"/>
        </w:rPr>
        <w:t>.</w:t>
      </w:r>
      <w:r w:rsidR="00875295" w:rsidRPr="00562E3A">
        <w:rPr>
          <w:rFonts w:ascii="Sylfaen" w:hAnsi="Sylfaen"/>
          <w:sz w:val="22"/>
          <w:szCs w:val="22"/>
        </w:rPr>
        <w:t xml:space="preserve"> 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sidR="00875295" w:rsidRPr="00562E3A">
        <w:rPr>
          <w:rFonts w:ascii="Sylfaen" w:hAnsi="Sylfaen"/>
          <w:color w:val="000000" w:themeColor="text1"/>
          <w:sz w:val="22"/>
          <w:szCs w:val="22"/>
        </w:rPr>
        <w:t xml:space="preserve"> </w:t>
      </w:r>
    </w:p>
    <w:p w14:paraId="5A2DB798" w14:textId="77777777" w:rsidR="00875295" w:rsidRPr="00562E3A" w:rsidRDefault="004A5D87" w:rsidP="00562E3A">
      <w:pPr>
        <w:widowControl w:val="0"/>
        <w:tabs>
          <w:tab w:val="left" w:pos="1276"/>
        </w:tabs>
        <w:rPr>
          <w:rFonts w:ascii="Sylfaen" w:hAnsi="Sylfaen"/>
          <w:sz w:val="22"/>
          <w:szCs w:val="22"/>
        </w:rPr>
      </w:pPr>
      <w:r w:rsidRPr="00562E3A">
        <w:rPr>
          <w:rFonts w:ascii="Sylfaen" w:hAnsi="Sylfaen"/>
          <w:sz w:val="22"/>
          <w:szCs w:val="22"/>
        </w:rPr>
        <w:t>Е</w:t>
      </w:r>
      <w:r w:rsidR="00875295" w:rsidRPr="00562E3A">
        <w:rPr>
          <w:rFonts w:ascii="Sylfaen" w:hAnsi="Sylfaen"/>
          <w:sz w:val="22"/>
          <w:szCs w:val="22"/>
        </w:rPr>
        <w:t>сли:</w:t>
      </w:r>
    </w:p>
    <w:p w14:paraId="26E930BD" w14:textId="77777777" w:rsidR="00875295" w:rsidRPr="00562E3A" w:rsidRDefault="00875295" w:rsidP="00562E3A">
      <w:pPr>
        <w:pStyle w:val="aff3"/>
        <w:widowControl w:val="0"/>
        <w:numPr>
          <w:ilvl w:val="0"/>
          <w:numId w:val="34"/>
        </w:numPr>
        <w:ind w:left="0" w:firstLine="284"/>
        <w:contextualSpacing/>
        <w:jc w:val="both"/>
        <w:rPr>
          <w:rFonts w:ascii="Sylfaen" w:hAnsi="Sylfaen"/>
          <w:sz w:val="22"/>
          <w:szCs w:val="22"/>
        </w:rPr>
      </w:pPr>
      <w:r w:rsidRPr="00562E3A">
        <w:rPr>
          <w:rFonts w:ascii="Sylfaen" w:hAnsi="Sylfaen"/>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AFF996D" w14:textId="77777777" w:rsidR="00875295" w:rsidRPr="00562E3A" w:rsidRDefault="00875295" w:rsidP="00562E3A">
      <w:pPr>
        <w:pStyle w:val="aff3"/>
        <w:widowControl w:val="0"/>
        <w:numPr>
          <w:ilvl w:val="0"/>
          <w:numId w:val="34"/>
        </w:numPr>
        <w:ind w:left="0" w:firstLine="284"/>
        <w:contextualSpacing/>
        <w:jc w:val="both"/>
        <w:rPr>
          <w:ins w:id="2" w:author="Vardan" w:date="2022-10-29T23:16:00Z"/>
          <w:rFonts w:ascii="Sylfaen" w:hAnsi="Sylfaen"/>
          <w:sz w:val="22"/>
          <w:szCs w:val="22"/>
        </w:rPr>
      </w:pPr>
      <w:r w:rsidRPr="00562E3A">
        <w:rPr>
          <w:rFonts w:ascii="Sylfaen" w:hAnsi="Sylfaen"/>
          <w:sz w:val="22"/>
          <w:szCs w:val="22"/>
        </w:rPr>
        <w:t xml:space="preserve">выплата участником или лицом, заключившим договор, суммы обеспечения заявки, договора и (или) квалификации </w:t>
      </w:r>
      <w:r w:rsidR="002E2964" w:rsidRPr="00562E3A">
        <w:rPr>
          <w:rFonts w:ascii="Sylfaen" w:hAnsi="Sylfaen"/>
          <w:sz w:val="22"/>
          <w:szCs w:val="22"/>
        </w:rPr>
        <w:t>была осуществлена</w:t>
      </w:r>
      <w:r w:rsidRPr="00562E3A">
        <w:rPr>
          <w:rFonts w:ascii="Sylfaen" w:hAnsi="Sylfaen"/>
          <w:sz w:val="22"/>
          <w:szCs w:val="22"/>
        </w:rPr>
        <w:t xml:space="preserve"> по истечении срока представления решения уполномоченному органу, но не позднее </w:t>
      </w:r>
      <w:r w:rsidR="008B7BD1" w:rsidRPr="00562E3A">
        <w:rPr>
          <w:rFonts w:ascii="Sylfaen" w:hAnsi="Sylfaen"/>
          <w:sz w:val="22"/>
          <w:szCs w:val="22"/>
        </w:rPr>
        <w:t xml:space="preserve">истечения </w:t>
      </w:r>
      <w:proofErr w:type="spellStart"/>
      <w:r w:rsidR="00F84E6B" w:rsidRPr="00562E3A">
        <w:rPr>
          <w:rFonts w:ascii="Sylfaen" w:hAnsi="Sylfaen"/>
          <w:sz w:val="22"/>
          <w:szCs w:val="22"/>
        </w:rPr>
        <w:t>сорокодневного</w:t>
      </w:r>
      <w:proofErr w:type="spellEnd"/>
      <w:r w:rsidR="00F84E6B" w:rsidRPr="00562E3A">
        <w:rPr>
          <w:rFonts w:ascii="Sylfaen" w:hAnsi="Sylfaen"/>
          <w:sz w:val="22"/>
          <w:szCs w:val="22"/>
        </w:rPr>
        <w:t xml:space="preserve"> срока</w:t>
      </w:r>
      <w:r w:rsidR="00F84E6B" w:rsidRPr="00562E3A" w:rsidDel="00F97C74">
        <w:rPr>
          <w:rFonts w:ascii="Sylfaen" w:hAnsi="Sylfaen"/>
          <w:sz w:val="22"/>
          <w:szCs w:val="22"/>
        </w:rPr>
        <w:t xml:space="preserve"> </w:t>
      </w:r>
      <w:r w:rsidR="00F84E6B" w:rsidRPr="00562E3A">
        <w:rPr>
          <w:rFonts w:ascii="Sylfaen" w:hAnsi="Sylfaen"/>
          <w:sz w:val="22"/>
          <w:szCs w:val="22"/>
        </w:rPr>
        <w:t xml:space="preserve">установленного </w:t>
      </w:r>
      <w:r w:rsidR="008B7BD1" w:rsidRPr="00562E3A">
        <w:rPr>
          <w:rFonts w:ascii="Sylfaen" w:hAnsi="Sylfaen"/>
          <w:sz w:val="22"/>
          <w:szCs w:val="22"/>
        </w:rPr>
        <w:t xml:space="preserve">для включения </w:t>
      </w:r>
      <w:r w:rsidR="00F84E6B" w:rsidRPr="00562E3A">
        <w:rPr>
          <w:rFonts w:ascii="Sylfaen" w:hAnsi="Sylfaen"/>
          <w:sz w:val="22"/>
          <w:szCs w:val="22"/>
        </w:rPr>
        <w:t xml:space="preserve">уполномоченным органом </w:t>
      </w:r>
      <w:r w:rsidR="008B7BD1" w:rsidRPr="00562E3A">
        <w:rPr>
          <w:rFonts w:ascii="Sylfaen" w:hAnsi="Sylfaen"/>
          <w:sz w:val="22"/>
          <w:szCs w:val="22"/>
        </w:rPr>
        <w:t>участника</w:t>
      </w:r>
      <w:r w:rsidRPr="00562E3A">
        <w:rPr>
          <w:rFonts w:ascii="Sylfaen" w:hAnsi="Sylfaen"/>
          <w:sz w:val="22"/>
          <w:szCs w:val="22"/>
        </w:rPr>
        <w:t xml:space="preserve"> в список, </w:t>
      </w:r>
      <w:r w:rsidR="002E2964" w:rsidRPr="00562E3A">
        <w:rPr>
          <w:rFonts w:ascii="Sylfaen" w:hAnsi="Sylfaen"/>
          <w:sz w:val="22"/>
          <w:szCs w:val="22"/>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562E3A">
        <w:rPr>
          <w:rFonts w:ascii="Sylfaen" w:hAnsi="Sylfaen"/>
          <w:sz w:val="22"/>
          <w:szCs w:val="22"/>
        </w:rPr>
        <w:t>то заказчик письменно уведомляет об этом уполномоченный орган, на основании которого участник не включается в список.</w:t>
      </w:r>
    </w:p>
    <w:p w14:paraId="1AADD17A" w14:textId="77777777" w:rsidR="00686E1A" w:rsidRPr="00562E3A" w:rsidRDefault="00330E00" w:rsidP="00562E3A">
      <w:pPr>
        <w:widowControl w:val="0"/>
        <w:tabs>
          <w:tab w:val="left" w:pos="1134"/>
        </w:tabs>
        <w:ind w:left="-360"/>
        <w:jc w:val="both"/>
        <w:rPr>
          <w:rFonts w:ascii="Sylfaen" w:hAnsi="Sylfaen" w:cs="Sylfaen"/>
          <w:sz w:val="22"/>
          <w:szCs w:val="22"/>
        </w:rPr>
      </w:pPr>
      <w:r w:rsidRPr="00562E3A">
        <w:rPr>
          <w:rFonts w:ascii="Sylfaen" w:hAnsi="Sylfaen" w:cs="Sylfaen"/>
          <w:sz w:val="22"/>
          <w:szCs w:val="22"/>
        </w:rPr>
        <w:t xml:space="preserve">        </w:t>
      </w:r>
      <w:r w:rsidR="00904B1C" w:rsidRPr="00562E3A">
        <w:rPr>
          <w:rFonts w:ascii="Sylfaen" w:hAnsi="Sylfaen" w:cs="Sylfaen"/>
          <w:sz w:val="22"/>
          <w:szCs w:val="22"/>
        </w:rPr>
        <w:t>При этом</w:t>
      </w:r>
      <w:r w:rsidR="00686E1A" w:rsidRPr="00562E3A">
        <w:rPr>
          <w:rFonts w:ascii="Sylfaen" w:hAnsi="Sylfaen" w:cs="Sylfaen"/>
          <w:sz w:val="22"/>
          <w:szCs w:val="22"/>
        </w:rPr>
        <w:t>;</w:t>
      </w:r>
    </w:p>
    <w:p w14:paraId="1949F7DC" w14:textId="77777777" w:rsidR="00904B1C" w:rsidRPr="00562E3A" w:rsidRDefault="00686E1A" w:rsidP="00562E3A">
      <w:pPr>
        <w:widowControl w:val="0"/>
        <w:tabs>
          <w:tab w:val="left" w:pos="1134"/>
        </w:tabs>
        <w:ind w:left="-360"/>
        <w:jc w:val="both"/>
        <w:rPr>
          <w:rFonts w:ascii="Sylfaen" w:hAnsi="Sylfaen" w:cs="Sylfaen"/>
          <w:sz w:val="22"/>
          <w:szCs w:val="22"/>
        </w:rPr>
      </w:pPr>
      <w:r w:rsidRPr="00562E3A">
        <w:rPr>
          <w:rFonts w:ascii="Sylfaen" w:hAnsi="Sylfaen" w:cs="Sylfaen"/>
          <w:sz w:val="22"/>
          <w:szCs w:val="22"/>
        </w:rPr>
        <w:t>-</w:t>
      </w:r>
      <w:r w:rsidR="00904B1C" w:rsidRPr="00562E3A">
        <w:rPr>
          <w:rFonts w:ascii="Sylfaen" w:hAnsi="Sylfaen" w:cs="Sylfaen"/>
          <w:sz w:val="22"/>
          <w:szCs w:val="22"/>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sidRPr="00562E3A">
        <w:rPr>
          <w:rFonts w:ascii="Sylfaen" w:hAnsi="Sylfaen" w:cs="Sylfaen"/>
          <w:sz w:val="22"/>
          <w:szCs w:val="22"/>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Pr="00562E3A">
        <w:rPr>
          <w:rFonts w:ascii="Sylfaen" w:hAnsi="Sylfaen" w:cs="Sylfaen"/>
          <w:sz w:val="22"/>
          <w:szCs w:val="22"/>
        </w:rPr>
        <w:t xml:space="preserve"> </w:t>
      </w:r>
      <w:r w:rsidRPr="00562E3A">
        <w:rPr>
          <w:rFonts w:ascii="Sylfaen" w:hAnsi="Sylfaen"/>
          <w:sz w:val="22"/>
          <w:szCs w:val="22"/>
        </w:rPr>
        <w:t>в том числе, когда лицо, включённое в список, предусмотренный подпунктом 2 пункта</w:t>
      </w:r>
      <w:r w:rsidRPr="00562E3A">
        <w:rPr>
          <w:rFonts w:ascii="Sylfaen" w:hAnsi="Sylfaen"/>
          <w:sz w:val="22"/>
          <w:szCs w:val="22"/>
          <w:lang w:val="hy-AM"/>
        </w:rPr>
        <w:t xml:space="preserve"> 2</w:t>
      </w:r>
      <w:r w:rsidRPr="00562E3A">
        <w:rPr>
          <w:rFonts w:ascii="Sylfaen" w:hAnsi="Sylfaen"/>
          <w:sz w:val="22"/>
          <w:szCs w:val="22"/>
        </w:rPr>
        <w:t xml:space="preserve"> постановления Правительства РА от 20.06.2025 № 817-А, предлагается участником в качестве субподрядчика, </w:t>
      </w:r>
      <w:r w:rsidR="00904B1C" w:rsidRPr="00562E3A">
        <w:rPr>
          <w:rFonts w:ascii="Sylfaen" w:hAnsi="Sylfaen" w:cs="Sylfaen"/>
          <w:sz w:val="22"/>
          <w:szCs w:val="22"/>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FA355B" w:rsidRPr="00562E3A">
        <w:rPr>
          <w:rFonts w:ascii="Sylfaen" w:hAnsi="Sylfaen" w:cs="Sylfaen"/>
          <w:sz w:val="22"/>
          <w:szCs w:val="22"/>
        </w:rPr>
        <w:t>,</w:t>
      </w:r>
    </w:p>
    <w:p w14:paraId="45B671C9" w14:textId="77777777" w:rsidR="00686E1A" w:rsidRPr="00562E3A" w:rsidRDefault="00686E1A" w:rsidP="00562E3A">
      <w:pPr>
        <w:widowControl w:val="0"/>
        <w:tabs>
          <w:tab w:val="left" w:pos="0"/>
        </w:tabs>
        <w:ind w:left="-284" w:firstLine="284"/>
        <w:jc w:val="both"/>
        <w:rPr>
          <w:rFonts w:ascii="Sylfaen" w:hAnsi="Sylfaen"/>
          <w:sz w:val="22"/>
          <w:szCs w:val="22"/>
        </w:rPr>
      </w:pPr>
      <w:r w:rsidRPr="00562E3A">
        <w:rPr>
          <w:rFonts w:ascii="Sylfaen" w:hAnsi="Sylfaen" w:cs="Sylfaen"/>
          <w:sz w:val="22"/>
          <w:szCs w:val="22"/>
        </w:rPr>
        <w:lastRenderedPageBreak/>
        <w:t>-</w:t>
      </w:r>
      <w:r w:rsidRPr="00562E3A">
        <w:rPr>
          <w:rFonts w:ascii="Sylfaen" w:hAnsi="Sylfaen"/>
          <w:sz w:val="22"/>
          <w:szCs w:val="22"/>
        </w:rPr>
        <w:t xml:space="preserve"> </w:t>
      </w:r>
      <w:r w:rsidR="00FA355B" w:rsidRPr="00562E3A">
        <w:rPr>
          <w:rFonts w:ascii="Sylfaen" w:hAnsi="Sylfaen"/>
          <w:sz w:val="22"/>
          <w:szCs w:val="22"/>
        </w:rPr>
        <w:t>о</w:t>
      </w:r>
      <w:r w:rsidRPr="00562E3A">
        <w:rPr>
          <w:rFonts w:ascii="Sylfaen" w:hAnsi="Sylfaen"/>
          <w:sz w:val="22"/>
          <w:szCs w:val="22"/>
        </w:rPr>
        <w:t>бстоятельство, предусмотренное в пункте 8.8</w:t>
      </w:r>
      <w:r w:rsidRPr="00562E3A">
        <w:rPr>
          <w:rFonts w:ascii="Sylfaen" w:hAnsi="Sylfaen"/>
          <w:sz w:val="22"/>
          <w:szCs w:val="22"/>
          <w:lang w:val="hy-AM"/>
        </w:rPr>
        <w:t>.1</w:t>
      </w:r>
      <w:r w:rsidRPr="00562E3A">
        <w:rPr>
          <w:rFonts w:ascii="Sylfaen" w:hAnsi="Sylfaen"/>
          <w:sz w:val="22"/>
          <w:szCs w:val="22"/>
        </w:rPr>
        <w:t xml:space="preserve"> части</w:t>
      </w:r>
      <w:r w:rsidRPr="00562E3A">
        <w:rPr>
          <w:rFonts w:ascii="Sylfaen" w:hAnsi="Sylfaen"/>
          <w:sz w:val="22"/>
          <w:szCs w:val="22"/>
          <w:lang w:val="hy-AM"/>
        </w:rPr>
        <w:t xml:space="preserve"> 1</w:t>
      </w:r>
      <w:r w:rsidRPr="00562E3A">
        <w:rPr>
          <w:rFonts w:ascii="Sylfaen" w:hAnsi="Sylfaen"/>
          <w:sz w:val="22"/>
          <w:szCs w:val="22"/>
        </w:rPr>
        <w:t xml:space="preserve"> настоящего приглашения, не считается нарушением обязательств, взятых в рамках процесса закупки.</w:t>
      </w:r>
    </w:p>
    <w:p w14:paraId="03381513" w14:textId="77777777" w:rsidR="00686E1A" w:rsidRPr="00562E3A" w:rsidRDefault="00686E1A" w:rsidP="00562E3A">
      <w:pPr>
        <w:widowControl w:val="0"/>
        <w:tabs>
          <w:tab w:val="left" w:pos="1134"/>
        </w:tabs>
        <w:ind w:left="-284"/>
        <w:jc w:val="both"/>
        <w:rPr>
          <w:rFonts w:ascii="Sylfaen" w:hAnsi="Sylfaen" w:cs="Sylfaen"/>
          <w:sz w:val="22"/>
          <w:szCs w:val="22"/>
        </w:rPr>
      </w:pPr>
    </w:p>
    <w:p w14:paraId="198D2058" w14:textId="77777777" w:rsidR="00A63D83" w:rsidRPr="00562E3A" w:rsidRDefault="00A63D83" w:rsidP="00562E3A">
      <w:pPr>
        <w:widowControl w:val="0"/>
        <w:tabs>
          <w:tab w:val="left" w:pos="1276"/>
        </w:tabs>
        <w:ind w:firstLine="567"/>
        <w:jc w:val="both"/>
        <w:rPr>
          <w:rFonts w:ascii="Sylfaen" w:hAnsi="Sylfaen"/>
          <w:sz w:val="22"/>
          <w:szCs w:val="22"/>
        </w:rPr>
      </w:pPr>
      <w:r w:rsidRPr="00562E3A">
        <w:rPr>
          <w:rFonts w:ascii="Sylfaen" w:hAnsi="Sylfaen"/>
          <w:sz w:val="22"/>
          <w:szCs w:val="22"/>
        </w:rPr>
        <w:t>8.1</w:t>
      </w:r>
      <w:r w:rsidR="00B30203" w:rsidRPr="00562E3A">
        <w:rPr>
          <w:rFonts w:ascii="Sylfaen" w:hAnsi="Sylfaen"/>
          <w:sz w:val="22"/>
          <w:szCs w:val="22"/>
        </w:rPr>
        <w:t>4</w:t>
      </w:r>
      <w:r w:rsidR="00A31DCA" w:rsidRPr="00562E3A">
        <w:rPr>
          <w:rFonts w:ascii="Sylfaen" w:hAnsi="Sylfaen"/>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561E8A6A" w14:textId="77777777" w:rsidR="00A23E7B" w:rsidRPr="00562E3A" w:rsidRDefault="00E64D24" w:rsidP="00562E3A">
      <w:pPr>
        <w:pStyle w:val="norm"/>
        <w:widowControl w:val="0"/>
        <w:tabs>
          <w:tab w:val="left" w:pos="1276"/>
        </w:tabs>
        <w:spacing w:line="240" w:lineRule="auto"/>
        <w:ind w:firstLine="567"/>
        <w:rPr>
          <w:rFonts w:ascii="Sylfaen" w:hAnsi="Sylfaen" w:cs="Sylfaen"/>
          <w:szCs w:val="22"/>
        </w:rPr>
      </w:pPr>
      <w:r w:rsidRPr="00562E3A">
        <w:rPr>
          <w:rFonts w:ascii="Sylfaen" w:hAnsi="Sylfaen"/>
          <w:szCs w:val="22"/>
        </w:rPr>
        <w:t>8.1</w:t>
      </w:r>
      <w:r w:rsidR="006D71ED" w:rsidRPr="00562E3A">
        <w:rPr>
          <w:rFonts w:ascii="Sylfaen" w:hAnsi="Sylfaen"/>
          <w:szCs w:val="22"/>
        </w:rPr>
        <w:t>5</w:t>
      </w:r>
      <w:r w:rsidRPr="00562E3A">
        <w:rPr>
          <w:rFonts w:ascii="Sylfaen" w:hAnsi="Sylfaen"/>
          <w:szCs w:val="22"/>
        </w:rPr>
        <w:t xml:space="preserve"> </w:t>
      </w:r>
      <w:r w:rsidR="00A74478" w:rsidRPr="00562E3A">
        <w:rPr>
          <w:rFonts w:ascii="Sylfaen" w:hAnsi="Sylfaen"/>
          <w:szCs w:val="22"/>
        </w:rPr>
        <w:t>Документы, указанные в пункт</w:t>
      </w:r>
      <w:r w:rsidR="006D71ED" w:rsidRPr="00562E3A">
        <w:rPr>
          <w:rFonts w:ascii="Sylfaen" w:hAnsi="Sylfaen"/>
          <w:szCs w:val="22"/>
        </w:rPr>
        <w:t>е</w:t>
      </w:r>
      <w:r w:rsidR="00A74478" w:rsidRPr="00562E3A">
        <w:rPr>
          <w:rFonts w:ascii="Sylfaen" w:hAnsi="Sylfaen"/>
          <w:szCs w:val="22"/>
        </w:rPr>
        <w:t xml:space="preserve"> 8.</w:t>
      </w:r>
      <w:r w:rsidR="0047567E" w:rsidRPr="00562E3A">
        <w:rPr>
          <w:rFonts w:ascii="Sylfaen" w:hAnsi="Sylfaen"/>
          <w:szCs w:val="22"/>
        </w:rPr>
        <w:t>8</w:t>
      </w:r>
      <w:r w:rsidR="00A74478" w:rsidRPr="00562E3A">
        <w:rPr>
          <w:rFonts w:ascii="Sylfaen" w:hAnsi="Sylfaen"/>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562E3A">
        <w:rPr>
          <w:rFonts w:ascii="Sylfaen" w:hAnsi="Sylfaen"/>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CB0E90F" w14:textId="77777777" w:rsidR="002B121D" w:rsidRPr="00562E3A" w:rsidRDefault="00A150A9" w:rsidP="00562E3A">
      <w:pPr>
        <w:pStyle w:val="23"/>
        <w:widowControl w:val="0"/>
        <w:tabs>
          <w:tab w:val="left" w:pos="1276"/>
        </w:tabs>
        <w:spacing w:line="240" w:lineRule="auto"/>
        <w:ind w:firstLine="567"/>
        <w:rPr>
          <w:rFonts w:ascii="Sylfaen" w:hAnsi="Sylfaen" w:cs="Sylfaen"/>
          <w:spacing w:val="-4"/>
          <w:sz w:val="22"/>
          <w:szCs w:val="22"/>
        </w:rPr>
      </w:pPr>
      <w:r w:rsidRPr="00562E3A">
        <w:rPr>
          <w:rFonts w:ascii="Sylfaen" w:hAnsi="Sylfaen"/>
          <w:sz w:val="22"/>
          <w:szCs w:val="22"/>
        </w:rPr>
        <w:t>8.</w:t>
      </w:r>
      <w:r w:rsidR="0093610F" w:rsidRPr="00562E3A">
        <w:rPr>
          <w:rFonts w:ascii="Sylfaen" w:hAnsi="Sylfaen"/>
          <w:sz w:val="22"/>
          <w:szCs w:val="22"/>
        </w:rPr>
        <w:t>1</w:t>
      </w:r>
      <w:r w:rsidR="00610893" w:rsidRPr="00562E3A">
        <w:rPr>
          <w:rFonts w:ascii="Sylfaen" w:hAnsi="Sylfaen"/>
          <w:sz w:val="22"/>
          <w:szCs w:val="22"/>
        </w:rPr>
        <w:t>6</w:t>
      </w:r>
      <w:r w:rsidR="00EE0CB1" w:rsidRPr="00562E3A">
        <w:rPr>
          <w:rFonts w:ascii="Sylfaen" w:hAnsi="Sylfaen"/>
          <w:sz w:val="22"/>
          <w:szCs w:val="22"/>
        </w:rPr>
        <w:t>.</w:t>
      </w:r>
      <w:r w:rsidR="00EE0CB1" w:rsidRPr="00562E3A">
        <w:rPr>
          <w:rFonts w:ascii="Sylfaen" w:hAnsi="Sylfaen"/>
          <w:sz w:val="22"/>
          <w:szCs w:val="22"/>
        </w:rPr>
        <w:tab/>
      </w:r>
      <w:r w:rsidRPr="00562E3A">
        <w:rPr>
          <w:rFonts w:ascii="Sylfaen" w:hAnsi="Sylfaen"/>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E9DB82" w14:textId="77777777" w:rsidR="009302D2" w:rsidRPr="00562E3A" w:rsidRDefault="00B5219E" w:rsidP="00562E3A">
      <w:pPr>
        <w:widowControl w:val="0"/>
        <w:tabs>
          <w:tab w:val="left" w:pos="1276"/>
        </w:tabs>
        <w:ind w:firstLine="567"/>
        <w:jc w:val="both"/>
        <w:rPr>
          <w:rFonts w:ascii="Sylfaen" w:hAnsi="Sylfaen"/>
          <w:sz w:val="22"/>
          <w:szCs w:val="22"/>
        </w:rPr>
      </w:pPr>
      <w:r w:rsidRPr="00562E3A">
        <w:rPr>
          <w:rFonts w:ascii="Sylfaen" w:hAnsi="Sylfaen"/>
          <w:sz w:val="22"/>
          <w:szCs w:val="22"/>
        </w:rPr>
        <w:t>8</w:t>
      </w:r>
      <w:r w:rsidR="00A150A9" w:rsidRPr="00562E3A">
        <w:rPr>
          <w:rFonts w:ascii="Sylfaen" w:hAnsi="Sylfaen"/>
          <w:sz w:val="22"/>
          <w:szCs w:val="22"/>
        </w:rPr>
        <w:t>.</w:t>
      </w:r>
      <w:r w:rsidR="0093610F" w:rsidRPr="00562E3A">
        <w:rPr>
          <w:rFonts w:ascii="Sylfaen" w:hAnsi="Sylfaen"/>
          <w:sz w:val="22"/>
          <w:szCs w:val="22"/>
        </w:rPr>
        <w:t>1</w:t>
      </w:r>
      <w:r w:rsidR="00610893" w:rsidRPr="00562E3A">
        <w:rPr>
          <w:rFonts w:ascii="Sylfaen" w:hAnsi="Sylfaen"/>
          <w:sz w:val="22"/>
          <w:szCs w:val="22"/>
        </w:rPr>
        <w:t>7</w:t>
      </w:r>
      <w:r w:rsidR="00EE0CB1" w:rsidRPr="00562E3A">
        <w:rPr>
          <w:rFonts w:ascii="Sylfaen" w:hAnsi="Sylfaen"/>
          <w:sz w:val="22"/>
          <w:szCs w:val="22"/>
        </w:rPr>
        <w:t>.</w:t>
      </w:r>
      <w:r w:rsidR="00EE0CB1" w:rsidRPr="00562E3A">
        <w:rPr>
          <w:rFonts w:ascii="Sylfaen" w:hAnsi="Sylfaen"/>
          <w:sz w:val="22"/>
          <w:szCs w:val="22"/>
        </w:rPr>
        <w:tab/>
      </w:r>
      <w:r w:rsidR="009302D2" w:rsidRPr="00562E3A">
        <w:rPr>
          <w:rFonts w:ascii="Sylfaen" w:hAnsi="Sylfaen"/>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B96FC30" w14:textId="77777777" w:rsidR="00265D18" w:rsidRPr="00562E3A" w:rsidRDefault="00265D18" w:rsidP="00562E3A">
      <w:pPr>
        <w:widowControl w:val="0"/>
        <w:tabs>
          <w:tab w:val="left" w:pos="1276"/>
        </w:tabs>
        <w:ind w:firstLine="567"/>
        <w:jc w:val="both"/>
        <w:rPr>
          <w:rFonts w:ascii="Sylfaen" w:hAnsi="Sylfaen"/>
          <w:sz w:val="22"/>
          <w:szCs w:val="22"/>
        </w:rPr>
      </w:pPr>
      <w:r w:rsidRPr="00562E3A">
        <w:rPr>
          <w:rFonts w:ascii="Sylfaen" w:hAnsi="Sylfaen"/>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6A55C834" w14:textId="77777777" w:rsidR="002B103D" w:rsidRPr="00562E3A" w:rsidRDefault="00A150A9" w:rsidP="00562E3A">
      <w:pPr>
        <w:pStyle w:val="23"/>
        <w:widowControl w:val="0"/>
        <w:tabs>
          <w:tab w:val="left" w:pos="1276"/>
        </w:tabs>
        <w:spacing w:line="240" w:lineRule="auto"/>
        <w:ind w:firstLine="567"/>
        <w:rPr>
          <w:rFonts w:ascii="Sylfaen" w:hAnsi="Sylfaen"/>
          <w:sz w:val="22"/>
          <w:szCs w:val="22"/>
        </w:rPr>
      </w:pPr>
      <w:r w:rsidRPr="00562E3A">
        <w:rPr>
          <w:rFonts w:ascii="Sylfaen" w:hAnsi="Sylfaen"/>
          <w:sz w:val="22"/>
          <w:szCs w:val="22"/>
        </w:rPr>
        <w:t>8.</w:t>
      </w:r>
      <w:r w:rsidR="000E624C" w:rsidRPr="00562E3A">
        <w:rPr>
          <w:rFonts w:ascii="Sylfaen" w:hAnsi="Sylfaen"/>
          <w:sz w:val="22"/>
          <w:szCs w:val="22"/>
          <w:lang w:val="hy-AM"/>
        </w:rPr>
        <w:t>1</w:t>
      </w:r>
      <w:r w:rsidR="00C40119" w:rsidRPr="00562E3A">
        <w:rPr>
          <w:rFonts w:ascii="Sylfaen" w:hAnsi="Sylfaen"/>
          <w:sz w:val="22"/>
          <w:szCs w:val="22"/>
        </w:rPr>
        <w:t>8</w:t>
      </w:r>
      <w:r w:rsidRPr="00562E3A">
        <w:rPr>
          <w:rFonts w:ascii="Sylfaen" w:hAnsi="Sylfaen"/>
          <w:sz w:val="22"/>
          <w:szCs w:val="22"/>
        </w:rPr>
        <w:t>.</w:t>
      </w:r>
      <w:r w:rsidR="00EE0CB1" w:rsidRPr="00562E3A">
        <w:rPr>
          <w:rFonts w:ascii="Sylfaen" w:hAnsi="Sylfaen"/>
          <w:sz w:val="22"/>
          <w:szCs w:val="22"/>
        </w:rPr>
        <w:tab/>
      </w:r>
      <w:r w:rsidRPr="00562E3A">
        <w:rPr>
          <w:rFonts w:ascii="Sylfaen" w:hAnsi="Sylfaen"/>
          <w:sz w:val="22"/>
          <w:szCs w:val="22"/>
        </w:rPr>
        <w:t>Оценка заявок и определение отобранного участника осуществляются по отдельным лотам</w:t>
      </w:r>
      <w:r w:rsidR="00F64849" w:rsidRPr="00562E3A">
        <w:rPr>
          <w:rStyle w:val="af6"/>
          <w:rFonts w:ascii="Sylfaen" w:hAnsi="Sylfaen"/>
          <w:sz w:val="22"/>
          <w:szCs w:val="22"/>
        </w:rPr>
        <w:footnoteReference w:customMarkFollows="1" w:id="9"/>
        <w:t>11</w:t>
      </w:r>
      <w:r w:rsidRPr="00562E3A">
        <w:rPr>
          <w:rFonts w:ascii="Sylfaen" w:hAnsi="Sylfaen"/>
          <w:sz w:val="22"/>
          <w:szCs w:val="22"/>
        </w:rPr>
        <w:t xml:space="preserve">. </w:t>
      </w:r>
    </w:p>
    <w:p w14:paraId="77EE5C03" w14:textId="77777777" w:rsidR="00583092" w:rsidRPr="00562E3A" w:rsidRDefault="00A150A9" w:rsidP="00562E3A">
      <w:pPr>
        <w:widowControl w:val="0"/>
        <w:tabs>
          <w:tab w:val="left" w:pos="1276"/>
        </w:tabs>
        <w:ind w:firstLine="567"/>
        <w:jc w:val="both"/>
        <w:rPr>
          <w:rFonts w:ascii="Sylfaen" w:hAnsi="Sylfaen"/>
          <w:sz w:val="22"/>
          <w:szCs w:val="22"/>
        </w:rPr>
      </w:pPr>
      <w:r w:rsidRPr="00562E3A">
        <w:rPr>
          <w:rFonts w:ascii="Sylfaen" w:hAnsi="Sylfaen"/>
          <w:sz w:val="22"/>
          <w:szCs w:val="22"/>
        </w:rPr>
        <w:t>8.</w:t>
      </w:r>
      <w:r w:rsidR="005C20A6" w:rsidRPr="00562E3A">
        <w:rPr>
          <w:rFonts w:ascii="Sylfaen" w:hAnsi="Sylfaen"/>
          <w:sz w:val="22"/>
          <w:szCs w:val="22"/>
        </w:rPr>
        <w:t>1</w:t>
      </w:r>
      <w:r w:rsidR="00C40119" w:rsidRPr="00562E3A">
        <w:rPr>
          <w:rFonts w:ascii="Sylfaen" w:hAnsi="Sylfaen"/>
          <w:sz w:val="22"/>
          <w:szCs w:val="22"/>
        </w:rPr>
        <w:t>9</w:t>
      </w:r>
      <w:r w:rsidR="009F2C5D" w:rsidRPr="00562E3A">
        <w:rPr>
          <w:rFonts w:ascii="Sylfaen" w:hAnsi="Sylfaen"/>
          <w:sz w:val="22"/>
          <w:szCs w:val="22"/>
        </w:rPr>
        <w:t>.</w:t>
      </w:r>
      <w:r w:rsidR="009F2C5D" w:rsidRPr="00562E3A">
        <w:rPr>
          <w:rFonts w:ascii="Sylfaen" w:hAnsi="Sylfaen"/>
          <w:sz w:val="22"/>
          <w:szCs w:val="22"/>
        </w:rPr>
        <w:tab/>
      </w:r>
      <w:r w:rsidRPr="00562E3A">
        <w:rPr>
          <w:rFonts w:ascii="Sylfaen" w:hAnsi="Sylfaen"/>
          <w:sz w:val="22"/>
          <w:szCs w:val="22"/>
        </w:rPr>
        <w:t>В случае если отобранный участник не заключает (отказывается</w:t>
      </w:r>
      <w:r w:rsidR="00521B59" w:rsidRPr="00562E3A">
        <w:rPr>
          <w:rFonts w:ascii="Sylfaen" w:hAnsi="Sylfaen" w:cs="Courier New"/>
          <w:sz w:val="22"/>
          <w:szCs w:val="22"/>
          <w:lang w:val="en-US"/>
        </w:rPr>
        <w:t> </w:t>
      </w:r>
      <w:r w:rsidRPr="00562E3A">
        <w:rPr>
          <w:rFonts w:ascii="Sylfaen" w:hAnsi="Sylfaen"/>
          <w:sz w:val="22"/>
          <w:szCs w:val="22"/>
        </w:rPr>
        <w:t xml:space="preserve">заключать) договор или лишается права на заключение договора, </w:t>
      </w:r>
      <w:r w:rsidR="000702A0" w:rsidRPr="00562E3A">
        <w:rPr>
          <w:rFonts w:ascii="Sylfaen" w:hAnsi="Sylfaen"/>
          <w:sz w:val="22"/>
          <w:szCs w:val="22"/>
        </w:rPr>
        <w:t xml:space="preserve">решением комиссии </w:t>
      </w:r>
      <w:r w:rsidR="005F2F3B" w:rsidRPr="00562E3A">
        <w:rPr>
          <w:rFonts w:ascii="Sylfaen" w:hAnsi="Sylfaen"/>
          <w:sz w:val="22"/>
          <w:szCs w:val="22"/>
        </w:rPr>
        <w:t xml:space="preserve">отобранным  </w:t>
      </w:r>
      <w:r w:rsidRPr="00562E3A">
        <w:rPr>
          <w:rFonts w:ascii="Sylfaen" w:hAnsi="Sylfaen"/>
          <w:sz w:val="22"/>
          <w:szCs w:val="22"/>
        </w:rPr>
        <w:t>участник</w:t>
      </w:r>
      <w:r w:rsidR="005F2F3B" w:rsidRPr="00562E3A">
        <w:rPr>
          <w:rFonts w:ascii="Sylfaen" w:hAnsi="Sylfaen"/>
          <w:sz w:val="22"/>
          <w:szCs w:val="22"/>
        </w:rPr>
        <w:t xml:space="preserve">ом </w:t>
      </w:r>
      <w:r w:rsidR="005F2F3B" w:rsidRPr="00562E3A">
        <w:rPr>
          <w:rFonts w:ascii="Sylfaen" w:hAnsi="Sylfaen"/>
          <w:sz w:val="22"/>
          <w:szCs w:val="22"/>
          <w:lang w:val="hy-AM"/>
        </w:rPr>
        <w:t xml:space="preserve"> </w:t>
      </w:r>
      <w:r w:rsidR="005F2F3B" w:rsidRPr="00562E3A">
        <w:rPr>
          <w:rFonts w:ascii="Sylfaen" w:hAnsi="Sylfaen"/>
          <w:sz w:val="22"/>
          <w:szCs w:val="22"/>
        </w:rPr>
        <w:t>признается участник занявший следующее место</w:t>
      </w:r>
      <w:r w:rsidR="00951CE5" w:rsidRPr="00562E3A">
        <w:rPr>
          <w:rFonts w:ascii="Sylfaen" w:hAnsi="Sylfaen"/>
          <w:sz w:val="22"/>
          <w:szCs w:val="22"/>
          <w:lang w:val="hy-AM"/>
        </w:rPr>
        <w:t xml:space="preserve"> </w:t>
      </w:r>
      <w:r w:rsidR="00951CE5" w:rsidRPr="00562E3A">
        <w:rPr>
          <w:rFonts w:ascii="Sylfaen" w:hAnsi="Sylfaen"/>
          <w:sz w:val="22"/>
          <w:szCs w:val="22"/>
        </w:rPr>
        <w:t>с</w:t>
      </w:r>
      <w:r w:rsidRPr="00562E3A">
        <w:rPr>
          <w:rFonts w:ascii="Sylfaen" w:hAnsi="Sylfaen"/>
          <w:sz w:val="22"/>
          <w:szCs w:val="22"/>
        </w:rPr>
        <w:t xml:space="preserve"> </w:t>
      </w:r>
      <w:r w:rsidR="00951CE5" w:rsidRPr="00562E3A">
        <w:rPr>
          <w:rFonts w:ascii="Sylfaen" w:hAnsi="Sylfaen"/>
          <w:sz w:val="22"/>
          <w:szCs w:val="22"/>
        </w:rPr>
        <w:t>применением процедуры</w:t>
      </w:r>
      <w:r w:rsidRPr="00562E3A">
        <w:rPr>
          <w:rFonts w:ascii="Sylfaen" w:hAnsi="Sylfaen"/>
          <w:sz w:val="22"/>
          <w:szCs w:val="22"/>
        </w:rPr>
        <w:t>, установленн</w:t>
      </w:r>
      <w:r w:rsidR="00951CE5" w:rsidRPr="00562E3A">
        <w:rPr>
          <w:rFonts w:ascii="Sylfaen" w:hAnsi="Sylfaen"/>
          <w:sz w:val="22"/>
          <w:szCs w:val="22"/>
        </w:rPr>
        <w:t>ой</w:t>
      </w:r>
      <w:r w:rsidRPr="00562E3A">
        <w:rPr>
          <w:rFonts w:ascii="Sylfaen" w:hAnsi="Sylfaen"/>
          <w:sz w:val="22"/>
          <w:szCs w:val="22"/>
        </w:rPr>
        <w:t xml:space="preserve"> пунктами 8.1</w:t>
      </w:r>
      <w:r w:rsidR="00C06B3A" w:rsidRPr="00562E3A">
        <w:rPr>
          <w:rFonts w:ascii="Sylfaen" w:hAnsi="Sylfaen"/>
          <w:sz w:val="22"/>
          <w:szCs w:val="22"/>
        </w:rPr>
        <w:t>2</w:t>
      </w:r>
      <w:r w:rsidRPr="00562E3A">
        <w:rPr>
          <w:rFonts w:ascii="Sylfaen" w:hAnsi="Sylfaen"/>
          <w:sz w:val="22"/>
          <w:szCs w:val="22"/>
        </w:rPr>
        <w:t>-8.</w:t>
      </w:r>
      <w:r w:rsidR="00246C8C" w:rsidRPr="00562E3A">
        <w:rPr>
          <w:rFonts w:ascii="Sylfaen" w:hAnsi="Sylfaen"/>
          <w:sz w:val="22"/>
          <w:szCs w:val="22"/>
        </w:rPr>
        <w:t>19</w:t>
      </w:r>
      <w:r w:rsidR="007854B2" w:rsidRPr="00562E3A">
        <w:rPr>
          <w:rFonts w:ascii="Sylfaen" w:hAnsi="Sylfaen"/>
          <w:sz w:val="22"/>
          <w:szCs w:val="22"/>
        </w:rPr>
        <w:t xml:space="preserve"> </w:t>
      </w:r>
      <w:r w:rsidRPr="00562E3A">
        <w:rPr>
          <w:rFonts w:ascii="Sylfaen" w:hAnsi="Sylfaen"/>
          <w:sz w:val="22"/>
          <w:szCs w:val="22"/>
        </w:rPr>
        <w:t>части 1 настоящего Приглашения.</w:t>
      </w:r>
    </w:p>
    <w:p w14:paraId="0E4CD93A" w14:textId="77777777" w:rsidR="00583092" w:rsidRPr="00562E3A" w:rsidRDefault="00A150A9" w:rsidP="00562E3A">
      <w:pPr>
        <w:pStyle w:val="23"/>
        <w:widowControl w:val="0"/>
        <w:tabs>
          <w:tab w:val="left" w:pos="1276"/>
        </w:tabs>
        <w:spacing w:line="240" w:lineRule="auto"/>
        <w:ind w:firstLine="567"/>
        <w:rPr>
          <w:rFonts w:ascii="Sylfaen" w:hAnsi="Sylfaen" w:cs="Sylfaen"/>
          <w:sz w:val="22"/>
          <w:szCs w:val="22"/>
        </w:rPr>
      </w:pPr>
      <w:r w:rsidRPr="00562E3A">
        <w:rPr>
          <w:rFonts w:ascii="Sylfaen" w:hAnsi="Sylfaen"/>
          <w:sz w:val="22"/>
          <w:szCs w:val="22"/>
        </w:rPr>
        <w:t>8.</w:t>
      </w:r>
      <w:r w:rsidR="00C40119" w:rsidRPr="00562E3A">
        <w:rPr>
          <w:rFonts w:ascii="Sylfaen" w:hAnsi="Sylfaen"/>
          <w:sz w:val="22"/>
          <w:szCs w:val="22"/>
        </w:rPr>
        <w:t>20</w:t>
      </w:r>
      <w:r w:rsidR="00FA2DBA" w:rsidRPr="00562E3A">
        <w:rPr>
          <w:rFonts w:ascii="Sylfaen" w:hAnsi="Sylfaen"/>
          <w:sz w:val="22"/>
          <w:szCs w:val="22"/>
        </w:rPr>
        <w:t>.</w:t>
      </w:r>
      <w:r w:rsidR="00FA2DBA" w:rsidRPr="00562E3A">
        <w:rPr>
          <w:rFonts w:ascii="Sylfaen" w:hAnsi="Sylfaen"/>
          <w:sz w:val="22"/>
          <w:szCs w:val="22"/>
        </w:rPr>
        <w:tab/>
      </w:r>
      <w:r w:rsidRPr="00562E3A">
        <w:rPr>
          <w:rFonts w:ascii="Sylfaen" w:hAnsi="Sylfaen"/>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5363C8B" w14:textId="77777777" w:rsidR="00583092" w:rsidRPr="00562E3A" w:rsidRDefault="00662165" w:rsidP="00562E3A">
      <w:pPr>
        <w:pStyle w:val="23"/>
        <w:widowControl w:val="0"/>
        <w:spacing w:line="240" w:lineRule="auto"/>
        <w:ind w:firstLine="567"/>
        <w:rPr>
          <w:rFonts w:ascii="Sylfaen" w:hAnsi="Sylfaen"/>
          <w:sz w:val="22"/>
          <w:szCs w:val="22"/>
        </w:rPr>
      </w:pPr>
      <w:r w:rsidRPr="00562E3A">
        <w:rPr>
          <w:rFonts w:ascii="Sylfaen" w:hAnsi="Sylfaen"/>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CBD7C5B" w14:textId="77777777" w:rsidR="00583092" w:rsidRPr="00562E3A" w:rsidRDefault="00A150A9" w:rsidP="00562E3A">
      <w:pPr>
        <w:pStyle w:val="23"/>
        <w:widowControl w:val="0"/>
        <w:tabs>
          <w:tab w:val="left" w:pos="1276"/>
        </w:tabs>
        <w:spacing w:line="240" w:lineRule="auto"/>
        <w:ind w:firstLine="567"/>
        <w:rPr>
          <w:rFonts w:ascii="Sylfaen" w:hAnsi="Sylfaen"/>
          <w:sz w:val="22"/>
          <w:szCs w:val="22"/>
        </w:rPr>
      </w:pPr>
      <w:r w:rsidRPr="00562E3A">
        <w:rPr>
          <w:rFonts w:ascii="Sylfaen" w:hAnsi="Sylfaen"/>
          <w:sz w:val="22"/>
          <w:szCs w:val="22"/>
        </w:rPr>
        <w:t>8.</w:t>
      </w:r>
      <w:r w:rsidR="005A79EE" w:rsidRPr="00562E3A">
        <w:rPr>
          <w:rFonts w:ascii="Sylfaen" w:hAnsi="Sylfaen"/>
          <w:sz w:val="22"/>
          <w:szCs w:val="22"/>
        </w:rPr>
        <w:t>2</w:t>
      </w:r>
      <w:r w:rsidR="00C40119" w:rsidRPr="00562E3A">
        <w:rPr>
          <w:rFonts w:ascii="Sylfaen" w:hAnsi="Sylfaen"/>
          <w:sz w:val="22"/>
          <w:szCs w:val="22"/>
        </w:rPr>
        <w:t>1</w:t>
      </w:r>
      <w:r w:rsidRPr="00562E3A">
        <w:rPr>
          <w:rFonts w:ascii="Sylfaen" w:hAnsi="Sylfaen"/>
          <w:sz w:val="22"/>
          <w:szCs w:val="22"/>
        </w:rPr>
        <w:t>.</w:t>
      </w:r>
      <w:r w:rsidR="00FA2DBA" w:rsidRPr="00562E3A">
        <w:rPr>
          <w:rFonts w:ascii="Sylfaen" w:hAnsi="Sylfaen"/>
          <w:sz w:val="22"/>
          <w:szCs w:val="22"/>
        </w:rPr>
        <w:tab/>
      </w:r>
      <w:r w:rsidRPr="00562E3A">
        <w:rPr>
          <w:rFonts w:ascii="Sylfaen" w:hAnsi="Sylfaen"/>
          <w:sz w:val="22"/>
          <w:szCs w:val="22"/>
        </w:rPr>
        <w:t>С целью применения пункта 8.</w:t>
      </w:r>
      <w:r w:rsidR="002E6A02" w:rsidRPr="00562E3A">
        <w:rPr>
          <w:rFonts w:ascii="Sylfaen" w:hAnsi="Sylfaen"/>
          <w:sz w:val="22"/>
          <w:szCs w:val="22"/>
        </w:rPr>
        <w:t>19</w:t>
      </w:r>
      <w:r w:rsidRPr="00562E3A">
        <w:rPr>
          <w:rFonts w:ascii="Sylfaen" w:hAnsi="Sylfaen"/>
          <w:sz w:val="22"/>
          <w:szCs w:val="22"/>
        </w:rPr>
        <w:t xml:space="preserve">. части 1 настоящего приглашения </w:t>
      </w:r>
      <w:r w:rsidR="005A79EE" w:rsidRPr="00562E3A">
        <w:rPr>
          <w:rFonts w:ascii="Sylfaen" w:hAnsi="Sylfaen"/>
          <w:sz w:val="22"/>
          <w:szCs w:val="22"/>
        </w:rPr>
        <w:t xml:space="preserve">может быть созвано </w:t>
      </w:r>
      <w:r w:rsidRPr="00562E3A">
        <w:rPr>
          <w:rFonts w:ascii="Sylfaen" w:hAnsi="Sylfaen"/>
          <w:sz w:val="22"/>
          <w:szCs w:val="22"/>
        </w:rPr>
        <w:t>внеочередное заседание комиссии.</w:t>
      </w:r>
    </w:p>
    <w:p w14:paraId="0C58A36D" w14:textId="77777777" w:rsidR="00E45ACA" w:rsidRPr="00562E3A" w:rsidRDefault="00A150A9" w:rsidP="00562E3A">
      <w:pPr>
        <w:pStyle w:val="norm"/>
        <w:widowControl w:val="0"/>
        <w:tabs>
          <w:tab w:val="left" w:pos="1276"/>
        </w:tabs>
        <w:spacing w:line="240" w:lineRule="auto"/>
        <w:ind w:firstLine="567"/>
        <w:rPr>
          <w:rFonts w:ascii="Sylfaen" w:hAnsi="Sylfaen"/>
          <w:szCs w:val="22"/>
        </w:rPr>
      </w:pPr>
      <w:r w:rsidRPr="00562E3A">
        <w:rPr>
          <w:rFonts w:ascii="Sylfaen" w:hAnsi="Sylfaen"/>
          <w:spacing w:val="-6"/>
          <w:szCs w:val="22"/>
        </w:rPr>
        <w:t>8.</w:t>
      </w:r>
      <w:r w:rsidR="004D0EA7" w:rsidRPr="00562E3A">
        <w:rPr>
          <w:rFonts w:ascii="Sylfaen" w:hAnsi="Sylfaen"/>
          <w:spacing w:val="-6"/>
          <w:szCs w:val="22"/>
        </w:rPr>
        <w:t>2</w:t>
      </w:r>
      <w:r w:rsidR="00C40119" w:rsidRPr="00562E3A">
        <w:rPr>
          <w:rFonts w:ascii="Sylfaen" w:hAnsi="Sylfaen"/>
          <w:spacing w:val="-6"/>
          <w:szCs w:val="22"/>
        </w:rPr>
        <w:t>2</w:t>
      </w:r>
      <w:r w:rsidR="00544D9F" w:rsidRPr="00562E3A">
        <w:rPr>
          <w:rFonts w:ascii="Sylfaen" w:hAnsi="Sylfaen"/>
          <w:spacing w:val="-6"/>
          <w:szCs w:val="22"/>
        </w:rPr>
        <w:t>.</w:t>
      </w:r>
      <w:r w:rsidR="00544D9F" w:rsidRPr="00562E3A">
        <w:rPr>
          <w:rFonts w:ascii="Sylfaen" w:hAnsi="Sylfaen"/>
          <w:spacing w:val="-6"/>
          <w:szCs w:val="22"/>
        </w:rPr>
        <w:tab/>
      </w:r>
      <w:r w:rsidRPr="00562E3A">
        <w:rPr>
          <w:rFonts w:ascii="Sylfaen" w:hAnsi="Sylfaen"/>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62E3A">
        <w:rPr>
          <w:rFonts w:ascii="Sylfaen" w:hAnsi="Sylfaen"/>
          <w:szCs w:val="22"/>
        </w:rPr>
        <w:t xml:space="preserve"> Решение о</w:t>
      </w:r>
      <w:r w:rsidR="00BA2853" w:rsidRPr="00562E3A">
        <w:rPr>
          <w:rFonts w:ascii="Sylfaen" w:hAnsi="Sylfaen" w:cs="Courier New"/>
          <w:szCs w:val="22"/>
          <w:lang w:val="en-US"/>
        </w:rPr>
        <w:t> </w:t>
      </w:r>
      <w:r w:rsidRPr="00562E3A">
        <w:rPr>
          <w:rFonts w:ascii="Sylfaen" w:hAnsi="Sylfaen"/>
          <w:szCs w:val="22"/>
        </w:rPr>
        <w:t>заключении договора содержит краткую информацию об оценке заявок, о</w:t>
      </w:r>
      <w:r w:rsidR="00BA2853" w:rsidRPr="00562E3A">
        <w:rPr>
          <w:rFonts w:ascii="Sylfaen" w:hAnsi="Sylfaen" w:cs="Courier New"/>
          <w:szCs w:val="22"/>
          <w:lang w:val="en-US"/>
        </w:rPr>
        <w:t> </w:t>
      </w:r>
      <w:r w:rsidRPr="00562E3A">
        <w:rPr>
          <w:rFonts w:ascii="Sylfaen" w:hAnsi="Sylfaen"/>
          <w:szCs w:val="22"/>
        </w:rPr>
        <w:t>причинах, обосновывающих выбор отобранного участника, и объявление о</w:t>
      </w:r>
      <w:r w:rsidR="00BA2853" w:rsidRPr="00562E3A">
        <w:rPr>
          <w:rFonts w:ascii="Sylfaen" w:hAnsi="Sylfaen" w:cs="Courier New"/>
          <w:szCs w:val="22"/>
          <w:lang w:val="en-US"/>
        </w:rPr>
        <w:t> </w:t>
      </w:r>
      <w:r w:rsidRPr="00562E3A">
        <w:rPr>
          <w:rFonts w:ascii="Sylfaen" w:hAnsi="Sylfaen"/>
          <w:szCs w:val="22"/>
        </w:rPr>
        <w:t>периоде ожидания.</w:t>
      </w:r>
    </w:p>
    <w:p w14:paraId="3F824385" w14:textId="77777777" w:rsidR="00583092" w:rsidRPr="00562E3A" w:rsidRDefault="00A150A9" w:rsidP="00562E3A">
      <w:pPr>
        <w:pStyle w:val="23"/>
        <w:widowControl w:val="0"/>
        <w:tabs>
          <w:tab w:val="left" w:pos="1276"/>
        </w:tabs>
        <w:spacing w:line="240" w:lineRule="auto"/>
        <w:ind w:firstLine="567"/>
        <w:rPr>
          <w:rFonts w:ascii="Sylfaen" w:hAnsi="Sylfaen" w:cs="Sylfaen"/>
          <w:sz w:val="22"/>
          <w:szCs w:val="22"/>
        </w:rPr>
      </w:pPr>
      <w:r w:rsidRPr="00562E3A">
        <w:rPr>
          <w:rFonts w:ascii="Sylfaen" w:hAnsi="Sylfaen"/>
          <w:sz w:val="22"/>
          <w:szCs w:val="22"/>
        </w:rPr>
        <w:t>8.</w:t>
      </w:r>
      <w:r w:rsidR="00163324" w:rsidRPr="00562E3A">
        <w:rPr>
          <w:rFonts w:ascii="Sylfaen" w:hAnsi="Sylfaen"/>
          <w:sz w:val="22"/>
          <w:szCs w:val="22"/>
        </w:rPr>
        <w:t>2</w:t>
      </w:r>
      <w:r w:rsidR="00C40119" w:rsidRPr="00562E3A">
        <w:rPr>
          <w:rFonts w:ascii="Sylfaen" w:hAnsi="Sylfaen"/>
          <w:sz w:val="22"/>
          <w:szCs w:val="22"/>
        </w:rPr>
        <w:t>3</w:t>
      </w:r>
      <w:r w:rsidR="00BA2853" w:rsidRPr="00562E3A">
        <w:rPr>
          <w:rFonts w:ascii="Sylfaen" w:hAnsi="Sylfaen"/>
          <w:sz w:val="22"/>
          <w:szCs w:val="22"/>
        </w:rPr>
        <w:t>.</w:t>
      </w:r>
      <w:r w:rsidR="0022457E" w:rsidRPr="00562E3A">
        <w:rPr>
          <w:rFonts w:ascii="Sylfaen" w:hAnsi="Sylfaen"/>
          <w:sz w:val="22"/>
          <w:szCs w:val="22"/>
        </w:rPr>
        <w:t xml:space="preserve"> </w:t>
      </w:r>
      <w:r w:rsidRPr="00562E3A">
        <w:rPr>
          <w:rFonts w:ascii="Sylfaen" w:hAnsi="Sylfaen"/>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36524A1" w14:textId="19702688" w:rsidR="00FC32D2" w:rsidRPr="00562E3A" w:rsidRDefault="00FC32D2" w:rsidP="00562E3A">
      <w:pPr>
        <w:pStyle w:val="23"/>
        <w:widowControl w:val="0"/>
        <w:spacing w:line="240" w:lineRule="auto"/>
        <w:ind w:firstLine="567"/>
        <w:rPr>
          <w:rFonts w:ascii="Sylfaen" w:hAnsi="Sylfaen"/>
          <w:color w:val="000000" w:themeColor="text1"/>
          <w:sz w:val="22"/>
          <w:szCs w:val="22"/>
        </w:rPr>
      </w:pPr>
      <w:r w:rsidRPr="00562E3A">
        <w:rPr>
          <w:rFonts w:ascii="Sylfaen" w:hAnsi="Sylfaen"/>
          <w:sz w:val="22"/>
          <w:szCs w:val="22"/>
        </w:rPr>
        <w:lastRenderedPageBreak/>
        <w:t xml:space="preserve">Период ожидания в случае настоящей процедуры составляет " </w:t>
      </w:r>
      <w:r w:rsidR="001104E1">
        <w:rPr>
          <w:rFonts w:ascii="Sylfaen" w:hAnsi="Sylfaen"/>
          <w:sz w:val="22"/>
          <w:szCs w:val="22"/>
          <w:lang w:val="hy-AM"/>
        </w:rPr>
        <w:t>10</w:t>
      </w:r>
      <w:r w:rsidRPr="00562E3A">
        <w:rPr>
          <w:rFonts w:ascii="Sylfaen" w:hAnsi="Sylfaen"/>
          <w:sz w:val="22"/>
          <w:szCs w:val="22"/>
        </w:rPr>
        <w:t xml:space="preserve">" календарных дней. Период ожидания: </w:t>
      </w:r>
    </w:p>
    <w:p w14:paraId="5A3AE9C3" w14:textId="77777777" w:rsidR="00FC32D2" w:rsidRPr="00562E3A" w:rsidRDefault="00FC32D2" w:rsidP="00562E3A">
      <w:pPr>
        <w:pStyle w:val="norm"/>
        <w:widowControl w:val="0"/>
        <w:tabs>
          <w:tab w:val="left" w:pos="1276"/>
        </w:tabs>
        <w:spacing w:line="240" w:lineRule="auto"/>
        <w:ind w:firstLine="0"/>
        <w:rPr>
          <w:rFonts w:ascii="Sylfaen" w:hAnsi="Sylfaen"/>
          <w:szCs w:val="22"/>
        </w:rPr>
      </w:pPr>
      <w:r w:rsidRPr="00562E3A">
        <w:rPr>
          <w:rFonts w:ascii="Sylfaen" w:hAnsi="Sylfaen"/>
          <w:szCs w:val="22"/>
        </w:rPr>
        <w:t>- не применим, если заявку подал только один участник, с которым заключается договор;</w:t>
      </w:r>
    </w:p>
    <w:p w14:paraId="2126BD4D" w14:textId="77777777" w:rsidR="00FC32D2" w:rsidRPr="00562E3A" w:rsidRDefault="00FC32D2" w:rsidP="00562E3A">
      <w:pPr>
        <w:pStyle w:val="norm"/>
        <w:widowControl w:val="0"/>
        <w:tabs>
          <w:tab w:val="left" w:pos="1276"/>
        </w:tabs>
        <w:spacing w:line="240" w:lineRule="auto"/>
        <w:ind w:firstLine="0"/>
        <w:rPr>
          <w:rFonts w:ascii="Sylfaen" w:hAnsi="Sylfaen"/>
          <w:szCs w:val="22"/>
        </w:rPr>
      </w:pPr>
      <w:r w:rsidRPr="00562E3A">
        <w:rPr>
          <w:rFonts w:ascii="Sylfaen" w:hAnsi="Sylfaen"/>
          <w:szCs w:val="22"/>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6638F62E" w14:textId="77777777" w:rsidR="00FC32D2" w:rsidRPr="00562E3A" w:rsidRDefault="00FC32D2" w:rsidP="00562E3A">
      <w:pPr>
        <w:pStyle w:val="norm"/>
        <w:widowControl w:val="0"/>
        <w:tabs>
          <w:tab w:val="left" w:pos="1276"/>
        </w:tabs>
        <w:spacing w:line="240" w:lineRule="auto"/>
        <w:ind w:firstLine="0"/>
        <w:rPr>
          <w:rFonts w:ascii="Sylfaen" w:hAnsi="Sylfaen"/>
          <w:szCs w:val="22"/>
        </w:rPr>
      </w:pPr>
      <w:r w:rsidRPr="00562E3A">
        <w:rPr>
          <w:rFonts w:ascii="Sylfaen" w:hAnsi="Sylfaen"/>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249404B" w14:textId="77777777" w:rsidR="00FC32D2" w:rsidRPr="00562E3A" w:rsidRDefault="00FC32D2" w:rsidP="00562E3A">
      <w:pPr>
        <w:pStyle w:val="norm"/>
        <w:widowControl w:val="0"/>
        <w:tabs>
          <w:tab w:val="left" w:pos="1276"/>
        </w:tabs>
        <w:spacing w:line="240" w:lineRule="auto"/>
        <w:ind w:firstLine="0"/>
        <w:rPr>
          <w:rFonts w:ascii="Sylfaen" w:hAnsi="Sylfaen"/>
          <w:szCs w:val="22"/>
        </w:rPr>
      </w:pPr>
    </w:p>
    <w:p w14:paraId="3F344135" w14:textId="77777777" w:rsidR="000313A6" w:rsidRPr="00562E3A" w:rsidRDefault="00AA0AD8" w:rsidP="00562E3A">
      <w:pPr>
        <w:widowControl w:val="0"/>
        <w:jc w:val="center"/>
        <w:rPr>
          <w:rFonts w:ascii="Sylfaen" w:hAnsi="Sylfaen" w:cs="Arial"/>
          <w:b/>
          <w:iCs/>
          <w:sz w:val="22"/>
          <w:szCs w:val="22"/>
        </w:rPr>
      </w:pPr>
      <w:r w:rsidRPr="00562E3A">
        <w:rPr>
          <w:rFonts w:ascii="Sylfaen" w:hAnsi="Sylfaen"/>
          <w:b/>
          <w:sz w:val="22"/>
          <w:szCs w:val="22"/>
        </w:rPr>
        <w:t xml:space="preserve">9. ЗАКЛЮЧЕНИЕ ДОГОВОРА </w:t>
      </w:r>
    </w:p>
    <w:p w14:paraId="52B65E6D" w14:textId="77777777" w:rsidR="00096865" w:rsidRPr="00562E3A" w:rsidRDefault="00AA0AD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9.1</w:t>
      </w:r>
      <w:r w:rsidR="002A3FC1" w:rsidRPr="00562E3A">
        <w:rPr>
          <w:rFonts w:ascii="Sylfaen" w:hAnsi="Sylfaen"/>
          <w:sz w:val="22"/>
          <w:szCs w:val="22"/>
        </w:rPr>
        <w:t>.</w:t>
      </w:r>
      <w:r w:rsidR="002A3FC1" w:rsidRPr="00562E3A">
        <w:rPr>
          <w:rFonts w:ascii="Sylfaen" w:hAnsi="Sylfaen"/>
          <w:sz w:val="22"/>
          <w:szCs w:val="22"/>
        </w:rPr>
        <w:tab/>
      </w:r>
      <w:r w:rsidRPr="00562E3A">
        <w:rPr>
          <w:rFonts w:ascii="Sylfaen" w:hAnsi="Sylfaen"/>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9516313" w14:textId="77777777" w:rsidR="00EB6E54" w:rsidRPr="00562E3A" w:rsidRDefault="00AA0AD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9.2.</w:t>
      </w:r>
      <w:r w:rsidR="002A3FC1" w:rsidRPr="00562E3A">
        <w:rPr>
          <w:rFonts w:ascii="Sylfaen" w:hAnsi="Sylfaen"/>
          <w:sz w:val="22"/>
          <w:szCs w:val="22"/>
        </w:rPr>
        <w:tab/>
      </w:r>
      <w:r w:rsidR="004E59BE" w:rsidRPr="00562E3A">
        <w:rPr>
          <w:rFonts w:ascii="Sylfaen" w:hAnsi="Sylfaen"/>
          <w:sz w:val="22"/>
          <w:szCs w:val="22"/>
        </w:rPr>
        <w:t xml:space="preserve">На </w:t>
      </w:r>
      <w:r w:rsidRPr="00562E3A">
        <w:rPr>
          <w:rFonts w:ascii="Sylfaen" w:hAnsi="Sylfaen"/>
          <w:sz w:val="22"/>
          <w:szCs w:val="22"/>
        </w:rPr>
        <w:t>чет</w:t>
      </w:r>
      <w:r w:rsidR="004E59BE" w:rsidRPr="00562E3A">
        <w:rPr>
          <w:rFonts w:ascii="Sylfaen" w:hAnsi="Sylfaen"/>
          <w:sz w:val="22"/>
          <w:szCs w:val="22"/>
        </w:rPr>
        <w:t>вертый</w:t>
      </w:r>
      <w:r w:rsidRPr="00562E3A">
        <w:rPr>
          <w:rFonts w:ascii="Sylfaen" w:hAnsi="Sylfaen"/>
          <w:sz w:val="22"/>
          <w:szCs w:val="22"/>
        </w:rPr>
        <w:t xml:space="preserve"> рабочи</w:t>
      </w:r>
      <w:r w:rsidR="004E59BE" w:rsidRPr="00562E3A">
        <w:rPr>
          <w:rFonts w:ascii="Sylfaen" w:hAnsi="Sylfaen"/>
          <w:sz w:val="22"/>
          <w:szCs w:val="22"/>
        </w:rPr>
        <w:t>й</w:t>
      </w:r>
      <w:r w:rsidRPr="00562E3A">
        <w:rPr>
          <w:rFonts w:ascii="Sylfaen" w:hAnsi="Sylfaen"/>
          <w:sz w:val="22"/>
          <w:szCs w:val="22"/>
        </w:rPr>
        <w:t xml:space="preserve"> д</w:t>
      </w:r>
      <w:r w:rsidR="004E59BE" w:rsidRPr="00562E3A">
        <w:rPr>
          <w:rFonts w:ascii="Sylfaen" w:hAnsi="Sylfaen"/>
          <w:sz w:val="22"/>
          <w:szCs w:val="22"/>
        </w:rPr>
        <w:t>ень</w:t>
      </w:r>
      <w:r w:rsidRPr="00562E3A">
        <w:rPr>
          <w:rFonts w:ascii="Sylfaen" w:hAnsi="Sylfaen"/>
          <w:sz w:val="22"/>
          <w:szCs w:val="22"/>
        </w:rPr>
        <w:t>, следующи</w:t>
      </w:r>
      <w:r w:rsidR="004E59BE" w:rsidRPr="00562E3A">
        <w:rPr>
          <w:rFonts w:ascii="Sylfaen" w:hAnsi="Sylfaen"/>
          <w:sz w:val="22"/>
          <w:szCs w:val="22"/>
        </w:rPr>
        <w:t>й</w:t>
      </w:r>
      <w:r w:rsidRPr="00562E3A">
        <w:rPr>
          <w:rFonts w:ascii="Sylfaen" w:hAnsi="Sylfaen"/>
          <w:sz w:val="22"/>
          <w:szCs w:val="22"/>
        </w:rPr>
        <w:t xml:space="preserve"> за окончанием периода ожидания, установленного пунктом 8.</w:t>
      </w:r>
      <w:r w:rsidR="00D24BAD" w:rsidRPr="00562E3A">
        <w:rPr>
          <w:rFonts w:ascii="Sylfaen" w:hAnsi="Sylfaen"/>
          <w:sz w:val="22"/>
          <w:szCs w:val="22"/>
        </w:rPr>
        <w:t>2</w:t>
      </w:r>
      <w:r w:rsidR="0094479B" w:rsidRPr="00562E3A">
        <w:rPr>
          <w:rFonts w:ascii="Sylfaen" w:hAnsi="Sylfaen"/>
          <w:sz w:val="22"/>
          <w:szCs w:val="22"/>
        </w:rPr>
        <w:t>3</w:t>
      </w:r>
      <w:r w:rsidRPr="00562E3A">
        <w:rPr>
          <w:rFonts w:ascii="Sylfaen" w:hAnsi="Sylfaen"/>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562E3A">
        <w:rPr>
          <w:rFonts w:ascii="Sylfaen" w:hAnsi="Sylfaen"/>
          <w:sz w:val="22"/>
          <w:szCs w:val="22"/>
        </w:rPr>
        <w:t>четвертый</w:t>
      </w:r>
      <w:r w:rsidRPr="00562E3A">
        <w:rPr>
          <w:rFonts w:ascii="Sylfaen" w:hAnsi="Sylfaen"/>
          <w:sz w:val="22"/>
          <w:szCs w:val="22"/>
        </w:rPr>
        <w:t xml:space="preserve"> рабочий день, следующий за днем окончания периода ожидания, установленного пунктом 8.</w:t>
      </w:r>
      <w:r w:rsidR="00DA3F9C" w:rsidRPr="00562E3A">
        <w:rPr>
          <w:rFonts w:ascii="Sylfaen" w:hAnsi="Sylfaen"/>
          <w:sz w:val="22"/>
          <w:szCs w:val="22"/>
        </w:rPr>
        <w:t>2</w:t>
      </w:r>
      <w:r w:rsidR="00B07F48" w:rsidRPr="00562E3A">
        <w:rPr>
          <w:rFonts w:ascii="Sylfaen" w:hAnsi="Sylfaen"/>
          <w:sz w:val="22"/>
          <w:szCs w:val="22"/>
        </w:rPr>
        <w:t>3</w:t>
      </w:r>
      <w:r w:rsidR="00D24BAD" w:rsidRPr="00562E3A">
        <w:rPr>
          <w:rFonts w:ascii="Sylfaen" w:hAnsi="Sylfaen"/>
          <w:sz w:val="22"/>
          <w:szCs w:val="22"/>
        </w:rPr>
        <w:t xml:space="preserve"> </w:t>
      </w:r>
      <w:r w:rsidRPr="00562E3A">
        <w:rPr>
          <w:rFonts w:ascii="Sylfaen" w:hAnsi="Sylfaen"/>
          <w:sz w:val="22"/>
          <w:szCs w:val="22"/>
        </w:rPr>
        <w:t>части 1 настоящего Приглашения.</w:t>
      </w:r>
    </w:p>
    <w:p w14:paraId="0252A3D3" w14:textId="77777777" w:rsidR="00F23A51" w:rsidRPr="00562E3A" w:rsidRDefault="00AA0AD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9.3.</w:t>
      </w:r>
      <w:r w:rsidR="002A3FC1" w:rsidRPr="00562E3A">
        <w:rPr>
          <w:rFonts w:ascii="Sylfaen" w:hAnsi="Sylfaen"/>
          <w:sz w:val="22"/>
          <w:szCs w:val="22"/>
        </w:rPr>
        <w:tab/>
      </w:r>
      <w:r w:rsidRPr="00562E3A">
        <w:rPr>
          <w:rFonts w:ascii="Sylfaen" w:hAnsi="Sylfaen"/>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562E3A">
        <w:rPr>
          <w:rFonts w:ascii="Sylfaen" w:hAnsi="Sylfaen"/>
          <w:sz w:val="22"/>
          <w:szCs w:val="22"/>
        </w:rPr>
        <w:t xml:space="preserve">При этом, при закупке строительных работ, в договор включаются </w:t>
      </w:r>
      <w:r w:rsidR="00B55057" w:rsidRPr="00562E3A">
        <w:rPr>
          <w:rFonts w:ascii="Sylfaen" w:hAnsi="Sylfaen"/>
          <w:sz w:val="22"/>
          <w:szCs w:val="22"/>
        </w:rPr>
        <w:t>приборы</w:t>
      </w:r>
      <w:r w:rsidR="00645866" w:rsidRPr="00562E3A">
        <w:rPr>
          <w:rFonts w:ascii="Sylfaen" w:hAnsi="Sylfaen"/>
          <w:sz w:val="22"/>
          <w:szCs w:val="22"/>
        </w:rPr>
        <w:t xml:space="preserve"> и оборудование, представленные по заявке отобранного участника</w:t>
      </w:r>
      <w:r w:rsidRPr="00562E3A">
        <w:rPr>
          <w:rFonts w:ascii="Sylfaen" w:hAnsi="Sylfaen"/>
          <w:sz w:val="22"/>
          <w:szCs w:val="22"/>
        </w:rPr>
        <w:t xml:space="preserve">. </w:t>
      </w:r>
    </w:p>
    <w:p w14:paraId="376399EA" w14:textId="77777777" w:rsidR="00096865" w:rsidRPr="00562E3A" w:rsidRDefault="00AA0AD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9.</w:t>
      </w:r>
      <w:r w:rsidR="009C5CB9" w:rsidRPr="00562E3A">
        <w:rPr>
          <w:rFonts w:ascii="Sylfaen" w:hAnsi="Sylfaen"/>
          <w:sz w:val="22"/>
          <w:szCs w:val="22"/>
        </w:rPr>
        <w:t>4</w:t>
      </w:r>
      <w:r w:rsidR="00DC30CC" w:rsidRPr="00562E3A">
        <w:rPr>
          <w:rFonts w:ascii="Sylfaen" w:hAnsi="Sylfaen"/>
          <w:sz w:val="22"/>
          <w:szCs w:val="22"/>
        </w:rPr>
        <w:t>.</w:t>
      </w:r>
      <w:r w:rsidR="00DC30CC" w:rsidRPr="00562E3A">
        <w:rPr>
          <w:rFonts w:ascii="Sylfaen" w:hAnsi="Sylfaen"/>
          <w:sz w:val="22"/>
          <w:szCs w:val="22"/>
        </w:rPr>
        <w:tab/>
      </w:r>
      <w:r w:rsidR="00A65116" w:rsidRPr="00562E3A">
        <w:rPr>
          <w:rFonts w:ascii="Sylfaen" w:hAnsi="Sylfaen"/>
          <w:color w:val="000000" w:themeColor="text1"/>
          <w:sz w:val="22"/>
          <w:szCs w:val="22"/>
        </w:rPr>
        <w:t xml:space="preserve">Если отобранный участник  после получения уведомления о заключении договора и проекта договора </w:t>
      </w:r>
      <w:r w:rsidR="00A65116" w:rsidRPr="00562E3A">
        <w:rPr>
          <w:rFonts w:ascii="Sylfaen" w:hAnsi="Sylfaen"/>
          <w:sz w:val="22"/>
          <w:szCs w:val="22"/>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562E3A">
        <w:rPr>
          <w:rFonts w:ascii="Sylfaen" w:hAnsi="Sylfaen"/>
          <w:color w:val="000000" w:themeColor="text1"/>
          <w:sz w:val="22"/>
          <w:szCs w:val="22"/>
        </w:rPr>
        <w:t xml:space="preserve"> то он лишается права подписания договора. </w:t>
      </w:r>
      <w:r w:rsidR="00A65116" w:rsidRPr="00562E3A" w:rsidDel="00DF2686">
        <w:rPr>
          <w:rFonts w:ascii="Sylfaen" w:hAnsi="Sylfaen"/>
          <w:sz w:val="22"/>
          <w:szCs w:val="22"/>
        </w:rPr>
        <w:t xml:space="preserve"> </w:t>
      </w:r>
    </w:p>
    <w:p w14:paraId="03146BB3" w14:textId="77777777" w:rsidR="000313A6" w:rsidRPr="00562E3A" w:rsidRDefault="000313A6" w:rsidP="00562E3A">
      <w:pPr>
        <w:widowControl w:val="0"/>
        <w:ind w:firstLine="567"/>
        <w:jc w:val="both"/>
        <w:rPr>
          <w:rFonts w:ascii="Sylfaen" w:hAnsi="Sylfaen" w:cs="Sylfaen"/>
          <w:sz w:val="22"/>
          <w:szCs w:val="22"/>
        </w:rPr>
      </w:pPr>
      <w:r w:rsidRPr="00562E3A">
        <w:rPr>
          <w:rFonts w:ascii="Sylfaen" w:hAnsi="Sylfaen"/>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62E3A">
        <w:rPr>
          <w:rFonts w:ascii="Sylfaen" w:hAnsi="Sylfaen"/>
          <w:sz w:val="22"/>
          <w:szCs w:val="22"/>
        </w:rPr>
        <w:t xml:space="preserve"> </w:t>
      </w:r>
      <w:r w:rsidRPr="00562E3A">
        <w:rPr>
          <w:rFonts w:ascii="Sylfaen" w:hAnsi="Sylfaen"/>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174534C" w14:textId="77777777" w:rsidR="00D612BC" w:rsidRPr="00562E3A" w:rsidRDefault="00AA0AD8" w:rsidP="00562E3A">
      <w:pPr>
        <w:pStyle w:val="a3"/>
        <w:widowControl w:val="0"/>
        <w:tabs>
          <w:tab w:val="left" w:pos="1134"/>
        </w:tabs>
        <w:spacing w:line="240" w:lineRule="auto"/>
        <w:ind w:firstLine="567"/>
        <w:rPr>
          <w:rFonts w:ascii="Sylfaen" w:hAnsi="Sylfaen" w:cs="Sylfaen"/>
          <w:i w:val="0"/>
          <w:sz w:val="22"/>
          <w:szCs w:val="22"/>
        </w:rPr>
      </w:pPr>
      <w:r w:rsidRPr="00562E3A">
        <w:rPr>
          <w:rFonts w:ascii="Sylfaen" w:hAnsi="Sylfaen"/>
          <w:i w:val="0"/>
          <w:sz w:val="22"/>
          <w:szCs w:val="22"/>
        </w:rPr>
        <w:t>9.</w:t>
      </w:r>
      <w:r w:rsidR="001611D8" w:rsidRPr="00562E3A">
        <w:rPr>
          <w:rFonts w:ascii="Sylfaen" w:hAnsi="Sylfaen"/>
          <w:i w:val="0"/>
          <w:sz w:val="22"/>
          <w:szCs w:val="22"/>
        </w:rPr>
        <w:t>5</w:t>
      </w:r>
      <w:r w:rsidR="00DC30CC" w:rsidRPr="00562E3A">
        <w:rPr>
          <w:rFonts w:ascii="Sylfaen" w:hAnsi="Sylfaen"/>
          <w:i w:val="0"/>
          <w:sz w:val="22"/>
          <w:szCs w:val="22"/>
        </w:rPr>
        <w:t>.</w:t>
      </w:r>
      <w:r w:rsidR="00DC30CC" w:rsidRPr="00562E3A">
        <w:rPr>
          <w:rFonts w:ascii="Sylfaen" w:hAnsi="Sylfaen"/>
          <w:i w:val="0"/>
          <w:sz w:val="22"/>
          <w:szCs w:val="22"/>
        </w:rPr>
        <w:tab/>
      </w:r>
      <w:r w:rsidRPr="00562E3A">
        <w:rPr>
          <w:rFonts w:ascii="Sylfaen" w:hAnsi="Sylfaen"/>
          <w:i w:val="0"/>
          <w:sz w:val="22"/>
          <w:szCs w:val="22"/>
        </w:rPr>
        <w:t>До истечения срока, предусмотренного пунктом 9.</w:t>
      </w:r>
      <w:r w:rsidR="00AA064A" w:rsidRPr="00562E3A">
        <w:rPr>
          <w:rFonts w:ascii="Sylfaen" w:hAnsi="Sylfaen"/>
          <w:i w:val="0"/>
          <w:sz w:val="22"/>
          <w:szCs w:val="22"/>
          <w:lang w:val="hy-AM"/>
        </w:rPr>
        <w:t>4</w:t>
      </w:r>
      <w:r w:rsidRPr="00562E3A">
        <w:rPr>
          <w:rFonts w:ascii="Sylfaen" w:hAnsi="Sylfaen"/>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562E3A">
        <w:rPr>
          <w:rFonts w:ascii="Sylfaen" w:hAnsi="Sylfaen"/>
          <w:i w:val="0"/>
          <w:sz w:val="22"/>
          <w:szCs w:val="22"/>
        </w:rPr>
        <w:t>размера предоплаты или</w:t>
      </w:r>
      <w:r w:rsidRPr="00562E3A">
        <w:rPr>
          <w:rFonts w:ascii="Sylfaen" w:hAnsi="Sylfaen"/>
          <w:i w:val="0"/>
          <w:sz w:val="22"/>
          <w:szCs w:val="22"/>
        </w:rPr>
        <w:t xml:space="preserve"> увеличение цены, предложенной отобранным участником.</w:t>
      </w:r>
      <w:r w:rsidRPr="00562E3A">
        <w:rPr>
          <w:rFonts w:ascii="Sylfaen" w:hAnsi="Sylfaen"/>
          <w:spacing w:val="-8"/>
          <w:sz w:val="22"/>
          <w:szCs w:val="22"/>
        </w:rPr>
        <w:t xml:space="preserve"> </w:t>
      </w:r>
    </w:p>
    <w:p w14:paraId="26AC56F7" w14:textId="77777777" w:rsidR="00096865" w:rsidRPr="00562E3A" w:rsidRDefault="00030D40" w:rsidP="00562E3A">
      <w:pPr>
        <w:widowControl w:val="0"/>
        <w:jc w:val="center"/>
        <w:rPr>
          <w:rFonts w:ascii="Sylfaen" w:hAnsi="Sylfaen" w:cs="Arial"/>
          <w:b/>
          <w:iCs/>
          <w:sz w:val="22"/>
          <w:szCs w:val="22"/>
        </w:rPr>
      </w:pPr>
      <w:r w:rsidRPr="00562E3A">
        <w:rPr>
          <w:rFonts w:ascii="Sylfaen" w:hAnsi="Sylfaen"/>
          <w:b/>
          <w:sz w:val="22"/>
          <w:szCs w:val="22"/>
        </w:rPr>
        <w:t xml:space="preserve">10. </w:t>
      </w:r>
      <w:r w:rsidR="00F83409" w:rsidRPr="00562E3A">
        <w:rPr>
          <w:rFonts w:ascii="Sylfaen" w:hAnsi="Sylfaen"/>
          <w:b/>
          <w:sz w:val="22"/>
          <w:szCs w:val="22"/>
        </w:rPr>
        <w:t xml:space="preserve">ОБЕСПЕЧЕНИЯ КВАЛИФИКАЦИИ И </w:t>
      </w:r>
      <w:r w:rsidRPr="00562E3A">
        <w:rPr>
          <w:rFonts w:ascii="Sylfaen" w:hAnsi="Sylfaen"/>
          <w:b/>
          <w:sz w:val="22"/>
          <w:szCs w:val="22"/>
        </w:rPr>
        <w:t xml:space="preserve">ДОГОВОРА </w:t>
      </w:r>
    </w:p>
    <w:p w14:paraId="3C910FBB" w14:textId="77777777" w:rsidR="00096865" w:rsidRPr="00562E3A" w:rsidRDefault="00030D40" w:rsidP="00562E3A">
      <w:pPr>
        <w:widowControl w:val="0"/>
        <w:tabs>
          <w:tab w:val="left" w:pos="1276"/>
        </w:tabs>
        <w:ind w:firstLine="567"/>
        <w:jc w:val="both"/>
        <w:rPr>
          <w:rFonts w:ascii="Sylfaen" w:hAnsi="Sylfaen"/>
          <w:sz w:val="22"/>
          <w:szCs w:val="22"/>
        </w:rPr>
      </w:pPr>
      <w:r w:rsidRPr="00562E3A">
        <w:rPr>
          <w:rFonts w:ascii="Sylfaen" w:hAnsi="Sylfaen"/>
          <w:sz w:val="22"/>
          <w:szCs w:val="22"/>
        </w:rPr>
        <w:t>10.1</w:t>
      </w:r>
      <w:r w:rsidR="00DC30CC" w:rsidRPr="00562E3A">
        <w:rPr>
          <w:rFonts w:ascii="Sylfaen" w:hAnsi="Sylfaen"/>
          <w:sz w:val="22"/>
          <w:szCs w:val="22"/>
        </w:rPr>
        <w:t>.</w:t>
      </w:r>
      <w:r w:rsidR="00DC30CC" w:rsidRPr="00562E3A">
        <w:rPr>
          <w:rFonts w:ascii="Sylfaen" w:hAnsi="Sylfaen"/>
          <w:sz w:val="22"/>
          <w:szCs w:val="22"/>
        </w:rPr>
        <w:tab/>
      </w:r>
      <w:r w:rsidR="00813D84" w:rsidRPr="00562E3A">
        <w:rPr>
          <w:rFonts w:ascii="Sylfaen" w:hAnsi="Sylfaen"/>
          <w:color w:val="000000" w:themeColor="text1"/>
          <w:sz w:val="22"/>
          <w:szCs w:val="22"/>
        </w:rPr>
        <w:t xml:space="preserve">На основании требования о предоставлении обеспечений квалификации и договора отобранный участник в течение 5-и рабочих дней </w:t>
      </w:r>
      <w:r w:rsidR="00A21601" w:rsidRPr="00562E3A">
        <w:rPr>
          <w:rFonts w:ascii="Sylfaen" w:hAnsi="Sylfaen"/>
          <w:color w:val="000000" w:themeColor="text1"/>
          <w:sz w:val="22"/>
          <w:szCs w:val="22"/>
        </w:rPr>
        <w:t xml:space="preserve">после </w:t>
      </w:r>
      <w:r w:rsidR="00813D84" w:rsidRPr="00562E3A">
        <w:rPr>
          <w:rFonts w:ascii="Sylfaen" w:hAnsi="Sylfaen"/>
          <w:color w:val="000000" w:themeColor="text1"/>
          <w:sz w:val="22"/>
          <w:szCs w:val="22"/>
        </w:rPr>
        <w:t>дня его получения, обязан представить обеспечения квалификации и договора.</w:t>
      </w:r>
      <w:r w:rsidR="00813D84" w:rsidRPr="00562E3A">
        <w:rPr>
          <w:rFonts w:ascii="Sylfaen" w:hAnsi="Sylfaen"/>
          <w:sz w:val="22"/>
          <w:szCs w:val="22"/>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562E3A">
        <w:rPr>
          <w:rFonts w:ascii="Sylfaen" w:hAnsi="Sylfaen"/>
          <w:color w:val="000000" w:themeColor="text1"/>
          <w:sz w:val="22"/>
          <w:szCs w:val="22"/>
        </w:rPr>
        <w:t xml:space="preserve"> С отобранным участником заключается договор, если он представляет обеспечения квалификации и договора(предоплаты)</w:t>
      </w:r>
      <w:r w:rsidRPr="00562E3A">
        <w:rPr>
          <w:rFonts w:ascii="Sylfaen" w:hAnsi="Sylfaen"/>
          <w:sz w:val="22"/>
          <w:szCs w:val="22"/>
        </w:rPr>
        <w:t>.</w:t>
      </w:r>
      <w:r w:rsidR="003D365B" w:rsidRPr="00562E3A">
        <w:rPr>
          <w:rFonts w:ascii="Sylfaen" w:hAnsi="Sylfaen"/>
          <w:sz w:val="22"/>
          <w:szCs w:val="22"/>
          <w:vertAlign w:val="superscript"/>
        </w:rPr>
        <w:t>11.1</w:t>
      </w:r>
    </w:p>
    <w:p w14:paraId="24155625" w14:textId="70008861" w:rsidR="00D2548C" w:rsidRPr="00562E3A" w:rsidRDefault="00A6609C" w:rsidP="00562E3A">
      <w:pPr>
        <w:widowControl w:val="0"/>
        <w:tabs>
          <w:tab w:val="left" w:pos="1276"/>
        </w:tabs>
        <w:ind w:firstLine="567"/>
        <w:jc w:val="both"/>
        <w:rPr>
          <w:rFonts w:ascii="Sylfaen" w:hAnsi="Sylfaen"/>
          <w:sz w:val="22"/>
          <w:szCs w:val="22"/>
        </w:rPr>
      </w:pPr>
      <w:r w:rsidRPr="00562E3A">
        <w:rPr>
          <w:rFonts w:ascii="Sylfaen" w:hAnsi="Sylfaen"/>
          <w:sz w:val="22"/>
          <w:szCs w:val="22"/>
        </w:rPr>
        <w:lastRenderedPageBreak/>
        <w:t xml:space="preserve">10.2 </w:t>
      </w:r>
      <w:r w:rsidR="00FC01CE" w:rsidRPr="00562E3A">
        <w:rPr>
          <w:rFonts w:ascii="Sylfaen" w:hAnsi="Sylfaen"/>
          <w:sz w:val="22"/>
          <w:szCs w:val="22"/>
        </w:rPr>
        <w:t xml:space="preserve">Размер обеспечения квалификации равен </w:t>
      </w:r>
      <w:r w:rsidR="00756F86">
        <w:rPr>
          <w:rFonts w:ascii="Sylfaen" w:hAnsi="Sylfaen"/>
          <w:sz w:val="22"/>
          <w:szCs w:val="22"/>
        </w:rPr>
        <w:t>30</w:t>
      </w:r>
      <w:r w:rsidR="00FC01CE" w:rsidRPr="00562E3A">
        <w:rPr>
          <w:rFonts w:ascii="Sylfaen" w:hAnsi="Sylfaen"/>
          <w:sz w:val="22"/>
          <w:szCs w:val="22"/>
        </w:rPr>
        <w:t xml:space="preserve"> процентам от цены закупки работ закупаемых в рамках данной процедуры. Если цена закупки работ, меньше цены заключаемого договора, то размер обеспечения квалификации исчисляется в отношении цены договора</w:t>
      </w:r>
      <w:r w:rsidR="00FC01CE" w:rsidRPr="00562E3A">
        <w:rPr>
          <w:rFonts w:ascii="Sylfaen" w:hAnsi="Sylfaen"/>
          <w:sz w:val="22"/>
          <w:szCs w:val="22"/>
          <w:lang w:val="hy-AM"/>
        </w:rPr>
        <w:t>.</w:t>
      </w:r>
      <w:r w:rsidR="00FC01CE" w:rsidRPr="00562E3A">
        <w:rPr>
          <w:rFonts w:ascii="Sylfaen" w:hAnsi="Sylfaen"/>
          <w:sz w:val="22"/>
          <w:szCs w:val="22"/>
        </w:rPr>
        <w:t xml:space="preserve"> </w:t>
      </w:r>
      <w:r w:rsidR="008A3CE7" w:rsidRPr="00562E3A">
        <w:rPr>
          <w:rFonts w:ascii="Sylfaen" w:hAnsi="Sylfaen"/>
          <w:sz w:val="22"/>
          <w:szCs w:val="22"/>
        </w:rPr>
        <w:t xml:space="preserve">Обеспечение квалификации представляется наличных денег или гарантий, предоставленных банками. Причем  обеспечение должно быть действительным как минимум включительно до </w:t>
      </w:r>
      <w:r w:rsidR="00756F86">
        <w:rPr>
          <w:rFonts w:ascii="Sylfaen" w:hAnsi="Sylfaen"/>
          <w:sz w:val="22"/>
          <w:szCs w:val="22"/>
        </w:rPr>
        <w:t>9</w:t>
      </w:r>
      <w:r w:rsidR="008A3CE7" w:rsidRPr="00562E3A">
        <w:rPr>
          <w:rFonts w:ascii="Sylfaen" w:hAnsi="Sylfaen"/>
          <w:sz w:val="22"/>
          <w:szCs w:val="22"/>
        </w:rPr>
        <w:t>0-го рабочего дня, следующего за днем полного принятия заказчиком результата выполнения контракта</w:t>
      </w:r>
      <w:r w:rsidR="0063365D" w:rsidRPr="00562E3A">
        <w:rPr>
          <w:rFonts w:ascii="Sylfaen" w:hAnsi="Sylfaen"/>
          <w:sz w:val="22"/>
          <w:szCs w:val="22"/>
        </w:rPr>
        <w:t>.</w:t>
      </w:r>
      <w:r w:rsidR="0063365D" w:rsidRPr="00562E3A">
        <w:rPr>
          <w:rFonts w:ascii="Sylfaen" w:hAnsi="Sylfaen"/>
          <w:sz w:val="22"/>
          <w:szCs w:val="22"/>
          <w:vertAlign w:val="superscript"/>
        </w:rPr>
        <w:t>11.</w:t>
      </w:r>
      <w:r w:rsidR="003D0C67" w:rsidRPr="00562E3A">
        <w:rPr>
          <w:rFonts w:ascii="Sylfaen" w:hAnsi="Sylfaen"/>
          <w:sz w:val="22"/>
          <w:szCs w:val="22"/>
          <w:vertAlign w:val="superscript"/>
        </w:rPr>
        <w:t>2</w:t>
      </w:r>
    </w:p>
    <w:p w14:paraId="6196A1C8" w14:textId="77777777" w:rsidR="00D2548C" w:rsidRPr="00562E3A" w:rsidRDefault="00D2548C" w:rsidP="00562E3A">
      <w:pPr>
        <w:widowControl w:val="0"/>
        <w:tabs>
          <w:tab w:val="left" w:pos="1276"/>
        </w:tabs>
        <w:ind w:firstLine="567"/>
        <w:jc w:val="both"/>
        <w:rPr>
          <w:rFonts w:ascii="Sylfaen" w:hAnsi="Sylfaen" w:cs="Sylfaen"/>
          <w:sz w:val="22"/>
          <w:szCs w:val="22"/>
        </w:rPr>
      </w:pPr>
      <w:r w:rsidRPr="00562E3A">
        <w:rPr>
          <w:rFonts w:ascii="Sylfaen" w:hAnsi="Sylfaen" w:cs="Sylfaen"/>
          <w:sz w:val="22"/>
          <w:szCs w:val="22"/>
        </w:rPr>
        <w:t xml:space="preserve">Если процедура закупки организована </w:t>
      </w:r>
      <w:r w:rsidR="004B5371" w:rsidRPr="00562E3A">
        <w:rPr>
          <w:rFonts w:ascii="Sylfaen" w:hAnsi="Sylfaen" w:cs="Sylfaen"/>
          <w:sz w:val="22"/>
          <w:szCs w:val="22"/>
        </w:rPr>
        <w:t>по</w:t>
      </w:r>
      <w:r w:rsidRPr="00562E3A">
        <w:rPr>
          <w:rFonts w:ascii="Sylfaen" w:hAnsi="Sylfaen" w:cs="Sylfaen"/>
          <w:sz w:val="22"/>
          <w:szCs w:val="22"/>
        </w:rPr>
        <w:t xml:space="preserve"> лот</w:t>
      </w:r>
      <w:r w:rsidR="004B5371" w:rsidRPr="00562E3A">
        <w:rPr>
          <w:rFonts w:ascii="Sylfaen" w:hAnsi="Sylfaen" w:cs="Sylfaen"/>
          <w:sz w:val="22"/>
          <w:szCs w:val="22"/>
        </w:rPr>
        <w:t>ам</w:t>
      </w:r>
      <w:r w:rsidRPr="00562E3A">
        <w:rPr>
          <w:rFonts w:ascii="Sylfaen" w:hAnsi="Sylfaen" w:cs="Sylfaen"/>
          <w:sz w:val="22"/>
          <w:szCs w:val="22"/>
        </w:rPr>
        <w:t xml:space="preserve"> и участник признается отобранным участником по более чем одному лоту</w:t>
      </w:r>
      <w:r w:rsidR="00477F1C" w:rsidRPr="00562E3A">
        <w:rPr>
          <w:rFonts w:ascii="Sylfaen" w:hAnsi="Sylfaen" w:cs="Sylfaen"/>
          <w:sz w:val="22"/>
          <w:szCs w:val="22"/>
        </w:rPr>
        <w:t>, то</w:t>
      </w:r>
      <w:r w:rsidRPr="00562E3A">
        <w:rPr>
          <w:rFonts w:ascii="Sylfaen" w:hAnsi="Sylfaen" w:cs="Sylfaen"/>
          <w:sz w:val="22"/>
          <w:szCs w:val="22"/>
        </w:rPr>
        <w:t xml:space="preserve"> </w:t>
      </w:r>
      <w:r w:rsidR="003642DD" w:rsidRPr="00562E3A">
        <w:rPr>
          <w:rFonts w:ascii="Sylfaen" w:hAnsi="Sylfaen" w:cs="Sylfaen"/>
          <w:sz w:val="22"/>
          <w:szCs w:val="22"/>
        </w:rPr>
        <w:t xml:space="preserve">он может предоставить обеспечение квалификации как </w:t>
      </w:r>
      <w:r w:rsidR="003642DD" w:rsidRPr="00562E3A">
        <w:rPr>
          <w:rFonts w:ascii="Sylfaen" w:hAnsi="Sylfaen"/>
          <w:sz w:val="22"/>
          <w:szCs w:val="22"/>
        </w:rPr>
        <w:t xml:space="preserve">для каждого лота в отдельности, так и одно обеспечение - для всех лотов. </w:t>
      </w:r>
      <w:r w:rsidR="00706EA3" w:rsidRPr="00562E3A">
        <w:rPr>
          <w:rFonts w:ascii="Sylfaen" w:hAnsi="Sylfaen"/>
          <w:sz w:val="22"/>
          <w:szCs w:val="22"/>
        </w:rPr>
        <w:t xml:space="preserve">При представлении одного обеспечения квалификации его сумма исчисляется по отношению к сумме цен закупок представленных лотов, </w:t>
      </w:r>
      <w:r w:rsidR="00706EA3" w:rsidRPr="00562E3A">
        <w:rPr>
          <w:rFonts w:ascii="Sylfaen" w:hAnsi="Sylfaen" w:cs="Sylfaen"/>
          <w:sz w:val="22"/>
          <w:szCs w:val="22"/>
        </w:rPr>
        <w:t xml:space="preserve">с учетом требований абзаца «в» подпункта 1 пункта 32 Порядка. </w:t>
      </w:r>
      <w:r w:rsidRPr="00562E3A">
        <w:rPr>
          <w:rFonts w:ascii="Sylfaen" w:hAnsi="Sylfaen" w:cs="Sylfaen"/>
          <w:sz w:val="22"/>
          <w:szCs w:val="22"/>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6AC9556A" w14:textId="77777777" w:rsidR="00D2548C" w:rsidRPr="00562E3A" w:rsidRDefault="00D2548C" w:rsidP="00562E3A">
      <w:pPr>
        <w:widowControl w:val="0"/>
        <w:tabs>
          <w:tab w:val="left" w:pos="1276"/>
        </w:tabs>
        <w:ind w:firstLine="567"/>
        <w:jc w:val="both"/>
        <w:rPr>
          <w:rFonts w:ascii="Sylfaen" w:hAnsi="Sylfaen"/>
          <w:sz w:val="22"/>
          <w:szCs w:val="22"/>
        </w:rPr>
      </w:pPr>
      <w:r w:rsidRPr="00562E3A">
        <w:rPr>
          <w:rFonts w:ascii="Sylfaen" w:hAnsi="Sylfaen"/>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8DEA297" w14:textId="77777777" w:rsidR="00FA0E7B" w:rsidRPr="00562E3A" w:rsidRDefault="00D2548C" w:rsidP="00562E3A">
      <w:pPr>
        <w:widowControl w:val="0"/>
        <w:tabs>
          <w:tab w:val="left" w:pos="1276"/>
        </w:tabs>
        <w:ind w:firstLine="567"/>
        <w:jc w:val="both"/>
        <w:rPr>
          <w:rFonts w:ascii="Sylfaen" w:hAnsi="Sylfaen"/>
          <w:sz w:val="22"/>
          <w:szCs w:val="22"/>
        </w:rPr>
      </w:pPr>
      <w:r w:rsidRPr="00562E3A">
        <w:rPr>
          <w:rFonts w:ascii="Sylfaen" w:hAnsi="Sylfaen"/>
          <w:sz w:val="22"/>
          <w:szCs w:val="22"/>
        </w:rPr>
        <w:t xml:space="preserve">Если выполнение договора поэтапное и выполнение каждого этапа </w:t>
      </w:r>
      <w:r w:rsidR="002E4BC5" w:rsidRPr="00562E3A">
        <w:rPr>
          <w:rFonts w:ascii="Sylfaen" w:hAnsi="Sylfaen"/>
          <w:sz w:val="22"/>
          <w:szCs w:val="22"/>
        </w:rPr>
        <w:t>непосредственно</w:t>
      </w:r>
      <w:r w:rsidRPr="00562E3A">
        <w:rPr>
          <w:rFonts w:ascii="Sylfaen" w:hAnsi="Sylfaen"/>
          <w:sz w:val="22"/>
          <w:szCs w:val="22"/>
        </w:rPr>
        <w:t xml:space="preserve"> не</w:t>
      </w:r>
      <w:r w:rsidR="002E4BC5" w:rsidRPr="00562E3A">
        <w:rPr>
          <w:rFonts w:ascii="Sylfaen" w:hAnsi="Sylfaen"/>
          <w:sz w:val="22"/>
          <w:szCs w:val="22"/>
        </w:rPr>
        <w:t xml:space="preserve"> взаимос</w:t>
      </w:r>
      <w:r w:rsidRPr="00562E3A">
        <w:rPr>
          <w:rFonts w:ascii="Sylfaen" w:hAnsi="Sylfaen"/>
          <w:sz w:val="22"/>
          <w:szCs w:val="22"/>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562E3A">
        <w:rPr>
          <w:rFonts w:ascii="Sylfaen" w:hAnsi="Sylfaen"/>
          <w:sz w:val="22"/>
          <w:szCs w:val="22"/>
        </w:rPr>
        <w:t>в пропорции, исчисленной в отношении суммы этого этапа.</w:t>
      </w:r>
    </w:p>
    <w:p w14:paraId="20106807" w14:textId="77777777" w:rsidR="0035631F" w:rsidRPr="00562E3A" w:rsidRDefault="00D2548C" w:rsidP="00562E3A">
      <w:pPr>
        <w:widowControl w:val="0"/>
        <w:tabs>
          <w:tab w:val="left" w:pos="1276"/>
        </w:tabs>
        <w:ind w:firstLine="567"/>
        <w:jc w:val="both"/>
        <w:rPr>
          <w:ins w:id="3" w:author="Vardan" w:date="2022-10-29T23:19:00Z"/>
          <w:rFonts w:ascii="Sylfaen" w:hAnsi="Sylfaen"/>
          <w:sz w:val="22"/>
          <w:szCs w:val="22"/>
        </w:rPr>
      </w:pPr>
      <w:r w:rsidRPr="00562E3A">
        <w:rPr>
          <w:rFonts w:ascii="Sylfaen" w:hAnsi="Sylfaen" w:cs="Sylfaen"/>
          <w:sz w:val="22"/>
          <w:szCs w:val="22"/>
        </w:rPr>
        <w:t xml:space="preserve">Обеспечение квалификации в виде </w:t>
      </w:r>
      <w:r w:rsidR="002D6F33" w:rsidRPr="00562E3A">
        <w:rPr>
          <w:rFonts w:ascii="Sylfaen" w:hAnsi="Sylfaen" w:cs="Sylfaen"/>
          <w:sz w:val="22"/>
          <w:szCs w:val="22"/>
        </w:rPr>
        <w:t xml:space="preserve">банковской </w:t>
      </w:r>
      <w:r w:rsidRPr="00562E3A">
        <w:rPr>
          <w:rFonts w:ascii="Sylfaen" w:hAnsi="Sylfaen" w:cs="Sylfaen"/>
          <w:sz w:val="22"/>
          <w:szCs w:val="22"/>
        </w:rPr>
        <w:t>гарантии отобранный участник представляет согласно приложению 4 или приложению 4.1</w:t>
      </w:r>
      <w:r w:rsidR="00512362" w:rsidRPr="00562E3A">
        <w:rPr>
          <w:rFonts w:ascii="Sylfaen" w:hAnsi="Sylfaen" w:cs="Sylfaen"/>
          <w:sz w:val="22"/>
          <w:szCs w:val="22"/>
        </w:rPr>
        <w:t>.</w:t>
      </w:r>
      <w:r w:rsidR="00B71FA8" w:rsidRPr="00562E3A">
        <w:rPr>
          <w:rStyle w:val="af6"/>
          <w:rFonts w:ascii="Sylfaen" w:hAnsi="Sylfaen"/>
          <w:sz w:val="22"/>
          <w:szCs w:val="22"/>
        </w:rPr>
        <w:footnoteReference w:customMarkFollows="1" w:id="10"/>
        <w:t>12</w:t>
      </w:r>
      <w:r w:rsidR="00A6609C" w:rsidRPr="00562E3A">
        <w:rPr>
          <w:rFonts w:ascii="Sylfaen" w:hAnsi="Sylfaen"/>
          <w:sz w:val="22"/>
          <w:szCs w:val="22"/>
        </w:rPr>
        <w:t xml:space="preserve"> </w:t>
      </w:r>
    </w:p>
    <w:p w14:paraId="3073A0F9" w14:textId="77777777" w:rsidR="00BF0FF6" w:rsidRPr="00562E3A" w:rsidRDefault="00FF145F" w:rsidP="00562E3A">
      <w:pPr>
        <w:widowControl w:val="0"/>
        <w:tabs>
          <w:tab w:val="left" w:pos="1276"/>
        </w:tabs>
        <w:ind w:firstLine="567"/>
        <w:jc w:val="both"/>
        <w:rPr>
          <w:rFonts w:ascii="Sylfaen" w:hAnsi="Sylfaen"/>
          <w:sz w:val="22"/>
          <w:szCs w:val="22"/>
        </w:rPr>
      </w:pPr>
      <w:r w:rsidRPr="00562E3A">
        <w:rPr>
          <w:rFonts w:ascii="Sylfaen" w:hAnsi="Sylfaen" w:cs="Sylfaen"/>
          <w:sz w:val="22"/>
          <w:szCs w:val="22"/>
          <w:lang w:val="hy-AM"/>
        </w:rPr>
        <w:t xml:space="preserve">При этом, если договоры </w:t>
      </w:r>
      <w:r w:rsidRPr="00562E3A">
        <w:rPr>
          <w:rFonts w:ascii="Sylfaen" w:hAnsi="Sylfaen" w:cs="Sylfaen"/>
          <w:sz w:val="22"/>
          <w:szCs w:val="22"/>
        </w:rPr>
        <w:t>о закупке</w:t>
      </w:r>
      <w:r w:rsidRPr="00562E3A">
        <w:rPr>
          <w:rFonts w:ascii="Sylfaen" w:hAnsi="Sylfaen" w:cs="Sylfaen"/>
          <w:sz w:val="22"/>
          <w:szCs w:val="22"/>
          <w:lang w:val="hy-AM"/>
        </w:rPr>
        <w:t xml:space="preserve"> </w:t>
      </w:r>
      <w:r w:rsidRPr="00562E3A">
        <w:rPr>
          <w:rFonts w:ascii="Sylfaen" w:hAnsi="Sylfaen" w:cs="Sylfaen"/>
          <w:sz w:val="22"/>
          <w:szCs w:val="22"/>
        </w:rPr>
        <w:t>работ</w:t>
      </w:r>
      <w:r w:rsidRPr="00562E3A">
        <w:rPr>
          <w:rFonts w:ascii="Sylfaen" w:hAnsi="Sylfaen" w:cs="Sylfaen"/>
          <w:sz w:val="22"/>
          <w:szCs w:val="22"/>
          <w:lang w:val="hy-AM"/>
        </w:rPr>
        <w:t xml:space="preserve"> заключаются на основании части 6 статьи 15 </w:t>
      </w:r>
      <w:r w:rsidRPr="00562E3A">
        <w:rPr>
          <w:rFonts w:ascii="Sylfaen" w:hAnsi="Sylfaen" w:cs="Sylfaen"/>
          <w:sz w:val="22"/>
          <w:szCs w:val="22"/>
          <w:lang w:val="hy-AM"/>
        </w:rPr>
        <w:lastRenderedPageBreak/>
        <w:t xml:space="preserve">Закона, то обеспечение квалификации, представленной в части соглашения (соглашений), заключенного на данный год в рамках </w:t>
      </w:r>
      <w:r w:rsidRPr="00562E3A">
        <w:rPr>
          <w:rFonts w:ascii="Sylfaen" w:hAnsi="Sylfaen" w:cs="Sylfaen"/>
          <w:sz w:val="22"/>
          <w:szCs w:val="22"/>
        </w:rPr>
        <w:t xml:space="preserve">выделенных </w:t>
      </w:r>
      <w:r w:rsidRPr="00562E3A">
        <w:rPr>
          <w:rFonts w:ascii="Sylfaen" w:hAnsi="Sylfaen" w:cs="Sylfaen"/>
          <w:sz w:val="22"/>
          <w:szCs w:val="22"/>
          <w:lang w:val="hy-AM"/>
        </w:rPr>
        <w:t xml:space="preserve">финансовых </w:t>
      </w:r>
      <w:r w:rsidRPr="00562E3A">
        <w:rPr>
          <w:rFonts w:ascii="Sylfaen" w:hAnsi="Sylfaen" w:cs="Sylfaen"/>
          <w:sz w:val="22"/>
          <w:szCs w:val="22"/>
        </w:rPr>
        <w:t>средств</w:t>
      </w:r>
      <w:r w:rsidRPr="00562E3A">
        <w:rPr>
          <w:rFonts w:ascii="Sylfaen" w:hAnsi="Sylfaen" w:cs="Sylfaen"/>
          <w:sz w:val="22"/>
          <w:szCs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562E3A">
        <w:rPr>
          <w:rFonts w:ascii="Sylfaen" w:hAnsi="Sylfaen" w:cs="Sylfaen"/>
          <w:sz w:val="22"/>
          <w:szCs w:val="22"/>
        </w:rPr>
        <w:t xml:space="preserve">, </w:t>
      </w:r>
      <w:r w:rsidR="00BF0FF6" w:rsidRPr="00562E3A">
        <w:rPr>
          <w:rFonts w:ascii="Sylfaen" w:hAnsi="Sylfaen" w:cs="Sylfaen"/>
          <w:sz w:val="22"/>
          <w:szCs w:val="22"/>
          <w:lang w:val="hy-AM"/>
        </w:rPr>
        <w:t>если выполнение контракта (соглашения) не является поэтапным</w:t>
      </w:r>
      <w:r w:rsidR="00BF0FF6" w:rsidRPr="00562E3A">
        <w:rPr>
          <w:rFonts w:ascii="Sylfaen" w:hAnsi="Sylfaen" w:cs="Sylfaen"/>
          <w:sz w:val="22"/>
          <w:szCs w:val="22"/>
        </w:rPr>
        <w:t>.</w:t>
      </w:r>
    </w:p>
    <w:p w14:paraId="5EF32E6C" w14:textId="77777777" w:rsidR="002406D8" w:rsidRPr="00562E3A" w:rsidRDefault="002406D8" w:rsidP="00562E3A">
      <w:pPr>
        <w:widowControl w:val="0"/>
        <w:tabs>
          <w:tab w:val="left" w:pos="1276"/>
        </w:tabs>
        <w:ind w:firstLine="567"/>
        <w:jc w:val="both"/>
        <w:rPr>
          <w:rFonts w:ascii="Sylfaen" w:hAnsi="Sylfaen" w:cs="Sylfaen"/>
          <w:sz w:val="22"/>
          <w:szCs w:val="22"/>
        </w:rPr>
      </w:pPr>
      <w:r w:rsidRPr="00562E3A">
        <w:rPr>
          <w:rFonts w:ascii="Sylfaen" w:hAnsi="Sylfaen"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248C764" w14:textId="77777777" w:rsidR="00366C4E" w:rsidRPr="00562E3A" w:rsidRDefault="00030D40" w:rsidP="00562E3A">
      <w:pPr>
        <w:widowControl w:val="0"/>
        <w:tabs>
          <w:tab w:val="left" w:pos="1276"/>
        </w:tabs>
        <w:ind w:firstLine="567"/>
        <w:jc w:val="both"/>
        <w:rPr>
          <w:rFonts w:ascii="Sylfaen" w:hAnsi="Sylfaen"/>
          <w:sz w:val="22"/>
          <w:szCs w:val="22"/>
        </w:rPr>
      </w:pPr>
      <w:r w:rsidRPr="00562E3A">
        <w:rPr>
          <w:rFonts w:ascii="Sylfaen" w:hAnsi="Sylfaen"/>
          <w:sz w:val="22"/>
          <w:szCs w:val="22"/>
        </w:rPr>
        <w:t>10.</w:t>
      </w:r>
      <w:r w:rsidR="001723D6" w:rsidRPr="00562E3A">
        <w:rPr>
          <w:rFonts w:ascii="Sylfaen" w:hAnsi="Sylfaen"/>
          <w:sz w:val="22"/>
          <w:szCs w:val="22"/>
        </w:rPr>
        <w:t>3</w:t>
      </w:r>
      <w:r w:rsidR="00DC30CC" w:rsidRPr="00562E3A">
        <w:rPr>
          <w:rFonts w:ascii="Sylfaen" w:hAnsi="Sylfaen"/>
          <w:sz w:val="22"/>
          <w:szCs w:val="22"/>
        </w:rPr>
        <w:t>.</w:t>
      </w:r>
      <w:r w:rsidR="00DC30CC" w:rsidRPr="00562E3A">
        <w:rPr>
          <w:rFonts w:ascii="Sylfaen" w:hAnsi="Sylfaen"/>
          <w:sz w:val="22"/>
          <w:szCs w:val="22"/>
        </w:rPr>
        <w:tab/>
      </w:r>
      <w:r w:rsidR="00824F95" w:rsidRPr="00562E3A">
        <w:rPr>
          <w:rFonts w:ascii="Sylfaen" w:hAnsi="Sylfaen"/>
          <w:sz w:val="22"/>
          <w:szCs w:val="22"/>
        </w:rPr>
        <w:t>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562E3A">
        <w:rPr>
          <w:rFonts w:ascii="Sylfaen" w:hAnsi="Sylfaen"/>
          <w:sz w:val="22"/>
          <w:szCs w:val="22"/>
        </w:rPr>
        <w:t xml:space="preserve"> </w:t>
      </w:r>
      <w:r w:rsidR="001723D6" w:rsidRPr="00562E3A">
        <w:rPr>
          <w:rFonts w:ascii="Sylfaen" w:hAnsi="Sylfaen"/>
          <w:sz w:val="22"/>
          <w:szCs w:val="22"/>
        </w:rPr>
        <w:t xml:space="preserve">Обеспечение </w:t>
      </w:r>
      <w:r w:rsidR="00896AAF" w:rsidRPr="00562E3A">
        <w:rPr>
          <w:rFonts w:ascii="Sylfaen" w:hAnsi="Sylfaen"/>
          <w:sz w:val="22"/>
          <w:szCs w:val="22"/>
        </w:rPr>
        <w:t>договора</w:t>
      </w:r>
      <w:r w:rsidR="001723D6" w:rsidRPr="00562E3A">
        <w:rPr>
          <w:rFonts w:ascii="Sylfaen" w:hAnsi="Sylfaen"/>
          <w:sz w:val="22"/>
          <w:szCs w:val="22"/>
        </w:rPr>
        <w:t xml:space="preserve"> представляется в </w:t>
      </w:r>
      <w:r w:rsidR="005876A3" w:rsidRPr="00562E3A">
        <w:rPr>
          <w:rFonts w:ascii="Sylfaen" w:hAnsi="Sylfaen"/>
          <w:sz w:val="22"/>
          <w:szCs w:val="22"/>
        </w:rPr>
        <w:t>виде</w:t>
      </w:r>
      <w:r w:rsidR="001723D6" w:rsidRPr="00562E3A">
        <w:rPr>
          <w:rFonts w:ascii="Sylfaen" w:hAnsi="Sylfaen"/>
          <w:sz w:val="22"/>
          <w:szCs w:val="22"/>
        </w:rPr>
        <w:t xml:space="preserve"> банковской гарантии (Приложение 5)</w:t>
      </w:r>
      <w:r w:rsidR="00375E5E" w:rsidRPr="00562E3A">
        <w:rPr>
          <w:rFonts w:ascii="Sylfaen" w:hAnsi="Sylfaen"/>
          <w:sz w:val="22"/>
          <w:szCs w:val="22"/>
        </w:rPr>
        <w:t xml:space="preserve"> или наличных денег</w:t>
      </w:r>
      <w:r w:rsidR="00C108EE" w:rsidRPr="00562E3A">
        <w:rPr>
          <w:rStyle w:val="af6"/>
          <w:rFonts w:ascii="Sylfaen" w:hAnsi="Sylfaen"/>
          <w:sz w:val="22"/>
          <w:szCs w:val="22"/>
        </w:rPr>
        <w:footnoteReference w:customMarkFollows="1" w:id="11"/>
        <w:t>13</w:t>
      </w:r>
      <w:r w:rsidR="00375E5E" w:rsidRPr="00562E3A">
        <w:rPr>
          <w:rFonts w:ascii="Sylfaen" w:hAnsi="Sylfaen"/>
          <w:sz w:val="22"/>
          <w:szCs w:val="22"/>
        </w:rPr>
        <w:t>.</w:t>
      </w:r>
    </w:p>
    <w:p w14:paraId="2D161F38" w14:textId="77777777" w:rsidR="00574B01" w:rsidRPr="00562E3A" w:rsidRDefault="00574B01" w:rsidP="00562E3A">
      <w:pPr>
        <w:widowControl w:val="0"/>
        <w:tabs>
          <w:tab w:val="left" w:pos="1276"/>
        </w:tabs>
        <w:ind w:firstLine="567"/>
        <w:jc w:val="both"/>
        <w:rPr>
          <w:rFonts w:ascii="Sylfaen" w:hAnsi="Sylfaen"/>
          <w:sz w:val="22"/>
          <w:szCs w:val="22"/>
        </w:rPr>
      </w:pPr>
      <w:r w:rsidRPr="00562E3A">
        <w:rPr>
          <w:rFonts w:ascii="Sylfaen" w:hAnsi="Sylfaen"/>
          <w:sz w:val="22"/>
          <w:szCs w:val="22"/>
        </w:rPr>
        <w:t>Если процедура закупки организована по лотам и участник признается отобранным участником по более чем одному лоту,</w:t>
      </w:r>
      <w:r w:rsidRPr="00562E3A">
        <w:rPr>
          <w:rFonts w:ascii="Sylfaen" w:hAnsi="Sylfaen" w:cs="Sylfaen"/>
          <w:sz w:val="22"/>
          <w:szCs w:val="22"/>
        </w:rPr>
        <w:t xml:space="preserve"> то он может предоставить обеспечение договора как </w:t>
      </w:r>
      <w:r w:rsidRPr="00562E3A">
        <w:rPr>
          <w:rFonts w:ascii="Sylfaen" w:hAnsi="Sylfaen"/>
          <w:sz w:val="22"/>
          <w:szCs w:val="22"/>
        </w:rPr>
        <w:t xml:space="preserve">для каждого лота в отдельности, так и одно обеспечение для всех лотов. </w:t>
      </w:r>
      <w:r w:rsidR="005F3820" w:rsidRPr="00562E3A">
        <w:rPr>
          <w:rFonts w:ascii="Sylfaen" w:hAnsi="Sylfaen"/>
          <w:sz w:val="22"/>
          <w:szCs w:val="22"/>
        </w:rPr>
        <w:t xml:space="preserve">При представлении одного обеспечения договора его сумма исчисляется по отношению </w:t>
      </w:r>
      <w:r w:rsidR="005F3820" w:rsidRPr="00562E3A">
        <w:rPr>
          <w:rFonts w:ascii="Sylfaen" w:hAnsi="Sylfaen" w:cs="Sylfaen"/>
          <w:sz w:val="22"/>
          <w:szCs w:val="22"/>
        </w:rPr>
        <w:t>к сумме цен закупок представленных лотов</w:t>
      </w:r>
      <w:r w:rsidR="005F3820" w:rsidRPr="00562E3A">
        <w:rPr>
          <w:rFonts w:ascii="Sylfaen" w:hAnsi="Sylfaen"/>
          <w:color w:val="FF0000"/>
          <w:sz w:val="22"/>
          <w:szCs w:val="22"/>
        </w:rPr>
        <w:t xml:space="preserve"> </w:t>
      </w:r>
      <w:r w:rsidR="005F3820" w:rsidRPr="00562E3A">
        <w:rPr>
          <w:rFonts w:ascii="Sylfaen" w:hAnsi="Sylfaen"/>
          <w:color w:val="000000" w:themeColor="text1"/>
          <w:sz w:val="22"/>
          <w:szCs w:val="22"/>
        </w:rPr>
        <w:t>с учетом требований 9-ого подпункта 32-ого пункта Порядка.</w:t>
      </w:r>
      <w:r w:rsidRPr="00562E3A">
        <w:rPr>
          <w:rFonts w:ascii="Sylfaen" w:hAnsi="Sylfaen"/>
          <w:sz w:val="22"/>
          <w:szCs w:val="22"/>
        </w:rPr>
        <w:t xml:space="preserve"> </w:t>
      </w:r>
    </w:p>
    <w:p w14:paraId="44B883A8" w14:textId="77777777" w:rsidR="00E969ED" w:rsidRPr="00562E3A" w:rsidRDefault="00030D40" w:rsidP="00562E3A">
      <w:pPr>
        <w:widowControl w:val="0"/>
        <w:tabs>
          <w:tab w:val="left" w:pos="1276"/>
        </w:tabs>
        <w:ind w:firstLine="567"/>
        <w:jc w:val="both"/>
        <w:rPr>
          <w:rFonts w:ascii="Sylfaen" w:hAnsi="Sylfaen"/>
          <w:sz w:val="22"/>
          <w:szCs w:val="22"/>
        </w:rPr>
      </w:pPr>
      <w:r w:rsidRPr="00562E3A">
        <w:rPr>
          <w:rFonts w:ascii="Sylfaen" w:hAnsi="Sylfaen"/>
          <w:sz w:val="22"/>
          <w:szCs w:val="22"/>
        </w:rPr>
        <w:t xml:space="preserve">Обеспечение договора должно быть действительно как минимум включительно до </w:t>
      </w:r>
      <w:r w:rsidR="00F65E20" w:rsidRPr="00562E3A">
        <w:rPr>
          <w:rFonts w:ascii="Sylfaen" w:hAnsi="Sylfaen"/>
          <w:sz w:val="22"/>
          <w:szCs w:val="22"/>
        </w:rPr>
        <w:t>90</w:t>
      </w:r>
      <w:r w:rsidRPr="00562E3A">
        <w:rPr>
          <w:rFonts w:ascii="Sylfaen" w:hAnsi="Sylfaen"/>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562E3A">
        <w:rPr>
          <w:rFonts w:ascii="Sylfaen" w:hAnsi="Sylfaen"/>
          <w:sz w:val="22"/>
          <w:szCs w:val="22"/>
        </w:rPr>
        <w:t xml:space="preserve">пяти </w:t>
      </w:r>
      <w:r w:rsidRPr="00562E3A">
        <w:rPr>
          <w:rFonts w:ascii="Sylfaen" w:hAnsi="Sylfaen"/>
          <w:sz w:val="22"/>
          <w:szCs w:val="22"/>
        </w:rPr>
        <w:t xml:space="preserve">рабочих дней, следующих за исполнением в полном объеме обязательств, взятых на себя по заключенному </w:t>
      </w:r>
      <w:r w:rsidR="00DC30CC" w:rsidRPr="00562E3A">
        <w:rPr>
          <w:rFonts w:ascii="Sylfaen" w:hAnsi="Sylfaen"/>
          <w:sz w:val="22"/>
          <w:szCs w:val="22"/>
        </w:rPr>
        <w:t>договору.</w:t>
      </w:r>
    </w:p>
    <w:p w14:paraId="759F957A" w14:textId="77777777" w:rsidR="00F0759D" w:rsidRPr="00562E3A" w:rsidRDefault="00F92A53" w:rsidP="00562E3A">
      <w:pPr>
        <w:widowControl w:val="0"/>
        <w:tabs>
          <w:tab w:val="left" w:pos="1276"/>
        </w:tabs>
        <w:ind w:firstLine="567"/>
        <w:jc w:val="both"/>
        <w:rPr>
          <w:rFonts w:ascii="Sylfaen" w:hAnsi="Sylfaen"/>
          <w:sz w:val="22"/>
          <w:szCs w:val="22"/>
        </w:rPr>
      </w:pPr>
      <w:r w:rsidRPr="00562E3A">
        <w:rPr>
          <w:rFonts w:ascii="Sylfaen" w:hAnsi="Sylfaen"/>
          <w:sz w:val="22"/>
          <w:szCs w:val="22"/>
        </w:rPr>
        <w:t>Обеспечение договора, представленное в виде наличных денег, должно быть перечислено на казначейский счет</w:t>
      </w:r>
      <w:r w:rsidRPr="00562E3A">
        <w:rPr>
          <w:rFonts w:ascii="Sylfaen" w:hAnsi="Sylfaen" w:cs="Courier New"/>
          <w:sz w:val="22"/>
          <w:szCs w:val="22"/>
        </w:rPr>
        <w:t> </w:t>
      </w:r>
      <w:r w:rsidRPr="00562E3A">
        <w:rPr>
          <w:rFonts w:ascii="Sylfaen" w:hAnsi="Sylfaen"/>
          <w:sz w:val="22"/>
          <w:szCs w:val="22"/>
        </w:rPr>
        <w:t>"900008000</w:t>
      </w:r>
      <w:r w:rsidR="00B66AB9" w:rsidRPr="00562E3A">
        <w:rPr>
          <w:rFonts w:ascii="Sylfaen" w:hAnsi="Sylfaen"/>
          <w:sz w:val="22"/>
          <w:szCs w:val="22"/>
        </w:rPr>
        <w:t>66</w:t>
      </w:r>
      <w:r w:rsidRPr="00562E3A">
        <w:rPr>
          <w:rFonts w:ascii="Sylfaen" w:hAnsi="Sylfaen"/>
          <w:sz w:val="22"/>
          <w:szCs w:val="22"/>
        </w:rPr>
        <w:t>4", открытый в Центральном казначействе на имя уполномоченного органа.</w:t>
      </w:r>
    </w:p>
    <w:p w14:paraId="0636542C" w14:textId="77777777" w:rsidR="00D32092" w:rsidRPr="00562E3A" w:rsidRDefault="004A0321"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10.4</w:t>
      </w:r>
      <w:r w:rsidR="00251CF9" w:rsidRPr="00562E3A">
        <w:rPr>
          <w:rFonts w:ascii="Sylfaen" w:hAnsi="Sylfaen"/>
          <w:sz w:val="22"/>
          <w:szCs w:val="22"/>
        </w:rPr>
        <w:t xml:space="preserve"> </w:t>
      </w:r>
      <w:r w:rsidR="0076763C" w:rsidRPr="00562E3A">
        <w:rPr>
          <w:rFonts w:ascii="Sylfaen" w:hAnsi="Sylfaen"/>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62E3A">
        <w:rPr>
          <w:rFonts w:ascii="Sylfaen" w:hAnsi="Sylfaen"/>
          <w:sz w:val="22"/>
          <w:szCs w:val="22"/>
        </w:rPr>
        <w:t>я квалификации и</w:t>
      </w:r>
      <w:r w:rsidR="0076763C" w:rsidRPr="00562E3A">
        <w:rPr>
          <w:rFonts w:ascii="Sylfaen" w:hAnsi="Sylfaen"/>
          <w:sz w:val="22"/>
          <w:szCs w:val="22"/>
        </w:rPr>
        <w:t xml:space="preserve"> договора представля</w:t>
      </w:r>
      <w:r w:rsidR="00DE7753" w:rsidRPr="00562E3A">
        <w:rPr>
          <w:rFonts w:ascii="Sylfaen" w:hAnsi="Sylfaen"/>
          <w:sz w:val="22"/>
          <w:szCs w:val="22"/>
        </w:rPr>
        <w:t>ю</w:t>
      </w:r>
      <w:r w:rsidR="0076763C" w:rsidRPr="00562E3A">
        <w:rPr>
          <w:rFonts w:ascii="Sylfaen" w:hAnsi="Sylfaen"/>
          <w:sz w:val="22"/>
          <w:szCs w:val="22"/>
        </w:rPr>
        <w:t>тся</w:t>
      </w:r>
      <w:r w:rsidR="00180134" w:rsidRPr="00562E3A">
        <w:rPr>
          <w:rFonts w:ascii="Sylfaen" w:hAnsi="Sylfaen"/>
          <w:sz w:val="22"/>
          <w:szCs w:val="22"/>
        </w:rPr>
        <w:t xml:space="preserve"> в виде заключенного в одностороннем порядке </w:t>
      </w:r>
      <w:r w:rsidR="00A9694C" w:rsidRPr="00562E3A">
        <w:rPr>
          <w:rFonts w:ascii="Sylfaen" w:hAnsi="Sylfaen"/>
          <w:sz w:val="22"/>
          <w:szCs w:val="22"/>
        </w:rPr>
        <w:t>за</w:t>
      </w:r>
      <w:r w:rsidR="00180134" w:rsidRPr="00562E3A">
        <w:rPr>
          <w:rFonts w:ascii="Sylfaen" w:hAnsi="Sylfaen"/>
          <w:sz w:val="22"/>
          <w:szCs w:val="22"/>
        </w:rPr>
        <w:t>явления - в виде неустойки или наличных денег</w:t>
      </w:r>
      <w:r w:rsidR="006D7219" w:rsidRPr="00562E3A">
        <w:rPr>
          <w:rFonts w:ascii="Sylfaen" w:hAnsi="Sylfaen"/>
          <w:sz w:val="22"/>
          <w:szCs w:val="22"/>
        </w:rPr>
        <w:t>. Если на момент возникновения правомочия по заключению договора</w:t>
      </w:r>
      <w:r w:rsidR="006A132A" w:rsidRPr="00562E3A">
        <w:rPr>
          <w:rFonts w:ascii="Sylfaen" w:hAnsi="Sylfaen"/>
          <w:sz w:val="22"/>
          <w:szCs w:val="22"/>
        </w:rPr>
        <w:t xml:space="preserve"> </w:t>
      </w:r>
      <w:r w:rsidR="00D32092" w:rsidRPr="00562E3A">
        <w:rPr>
          <w:rFonts w:ascii="Sylfaen" w:hAnsi="Sylfaen" w:cs="Sylfaen"/>
          <w:sz w:val="22"/>
          <w:szCs w:val="22"/>
        </w:rPr>
        <w:t xml:space="preserve">предусмотренные финансовые средства превышают </w:t>
      </w:r>
      <w:r w:rsidR="006A132A" w:rsidRPr="00562E3A">
        <w:rPr>
          <w:rFonts w:ascii="Sylfaen" w:hAnsi="Sylfaen" w:cs="Sylfaen"/>
          <w:sz w:val="22"/>
          <w:szCs w:val="22"/>
        </w:rPr>
        <w:t>25</w:t>
      </w:r>
      <w:r w:rsidR="00D32092" w:rsidRPr="00562E3A">
        <w:rPr>
          <w:rFonts w:ascii="Sylfaen" w:hAnsi="Sylfaen" w:cs="Sylfaen"/>
          <w:sz w:val="22"/>
          <w:szCs w:val="22"/>
        </w:rPr>
        <w:t xml:space="preserve"> млн. драмов, однако для полного выполнения договора и в дальнейшем требуются финансовые средства, то обеспечени</w:t>
      </w:r>
      <w:r w:rsidR="003203EF" w:rsidRPr="00562E3A">
        <w:rPr>
          <w:rFonts w:ascii="Sylfaen" w:hAnsi="Sylfaen" w:cs="Sylfaen"/>
          <w:sz w:val="22"/>
          <w:szCs w:val="22"/>
        </w:rPr>
        <w:t>я квалификации и</w:t>
      </w:r>
      <w:r w:rsidR="00D32092" w:rsidRPr="00562E3A">
        <w:rPr>
          <w:rFonts w:ascii="Sylfaen" w:hAnsi="Sylfaen" w:cs="Sylfaen"/>
          <w:sz w:val="22"/>
          <w:szCs w:val="22"/>
        </w:rPr>
        <w:t xml:space="preserve"> договора, по части выделенных финансовых средств, представля</w:t>
      </w:r>
      <w:r w:rsidR="003203EF" w:rsidRPr="00562E3A">
        <w:rPr>
          <w:rFonts w:ascii="Sylfaen" w:hAnsi="Sylfaen" w:cs="Sylfaen"/>
          <w:sz w:val="22"/>
          <w:szCs w:val="22"/>
        </w:rPr>
        <w:t>ю</w:t>
      </w:r>
      <w:r w:rsidR="00D32092" w:rsidRPr="00562E3A">
        <w:rPr>
          <w:rFonts w:ascii="Sylfaen" w:hAnsi="Sylfaen" w:cs="Sylfaen"/>
          <w:sz w:val="22"/>
          <w:szCs w:val="22"/>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562E3A">
        <w:rPr>
          <w:rFonts w:ascii="Sylfaen" w:hAnsi="Sylfaen" w:cs="Sylfaen"/>
          <w:sz w:val="22"/>
          <w:szCs w:val="22"/>
        </w:rPr>
        <w:t>.</w:t>
      </w:r>
    </w:p>
    <w:p w14:paraId="6D47D05B" w14:textId="2F6409C7" w:rsidR="008F0732" w:rsidRPr="00562E3A" w:rsidRDefault="00030D40" w:rsidP="00562E3A">
      <w:pPr>
        <w:widowControl w:val="0"/>
        <w:tabs>
          <w:tab w:val="left" w:pos="1276"/>
        </w:tabs>
        <w:ind w:firstLine="567"/>
        <w:jc w:val="both"/>
        <w:rPr>
          <w:rFonts w:ascii="Sylfaen" w:hAnsi="Sylfaen"/>
          <w:i/>
          <w:sz w:val="22"/>
          <w:szCs w:val="22"/>
        </w:rPr>
      </w:pPr>
      <w:r w:rsidRPr="00562E3A">
        <w:rPr>
          <w:rFonts w:ascii="Sylfaen" w:hAnsi="Sylfaen"/>
          <w:sz w:val="22"/>
          <w:szCs w:val="22"/>
        </w:rPr>
        <w:t>10.</w:t>
      </w:r>
      <w:r w:rsidR="00DF09E7" w:rsidRPr="00562E3A">
        <w:rPr>
          <w:rFonts w:ascii="Sylfaen" w:hAnsi="Sylfaen"/>
          <w:sz w:val="22"/>
          <w:szCs w:val="22"/>
        </w:rPr>
        <w:t>5</w:t>
      </w:r>
      <w:r w:rsidR="003E194D" w:rsidRPr="00562E3A">
        <w:rPr>
          <w:rFonts w:ascii="Sylfaen" w:hAnsi="Sylfaen"/>
          <w:sz w:val="22"/>
          <w:szCs w:val="22"/>
        </w:rPr>
        <w:t>.</w:t>
      </w:r>
      <w:r w:rsidR="003E194D" w:rsidRPr="00562E3A">
        <w:rPr>
          <w:rFonts w:ascii="Sylfaen" w:hAnsi="Sylfaen"/>
          <w:sz w:val="22"/>
          <w:szCs w:val="22"/>
        </w:rPr>
        <w:tab/>
      </w:r>
      <w:r w:rsidRPr="00562E3A">
        <w:rPr>
          <w:rFonts w:ascii="Sylfaen" w:hAnsi="Sylfaen"/>
          <w:i/>
          <w:sz w:val="22"/>
          <w:szCs w:val="22"/>
        </w:rPr>
        <w:t xml:space="preserve"> </w:t>
      </w:r>
    </w:p>
    <w:p w14:paraId="771131FC" w14:textId="77777777" w:rsidR="005162B1" w:rsidRPr="00562E3A" w:rsidRDefault="00030D40" w:rsidP="00562E3A">
      <w:pPr>
        <w:widowControl w:val="0"/>
        <w:tabs>
          <w:tab w:val="left" w:pos="1276"/>
        </w:tabs>
        <w:ind w:firstLine="567"/>
        <w:jc w:val="both"/>
        <w:rPr>
          <w:rFonts w:ascii="Sylfaen" w:hAnsi="Sylfaen"/>
          <w:sz w:val="22"/>
          <w:szCs w:val="22"/>
        </w:rPr>
      </w:pPr>
      <w:r w:rsidRPr="00562E3A">
        <w:rPr>
          <w:rFonts w:ascii="Sylfaen" w:hAnsi="Sylfaen"/>
          <w:sz w:val="22"/>
          <w:szCs w:val="22"/>
        </w:rPr>
        <w:t>10.</w:t>
      </w:r>
      <w:r w:rsidR="00401B30" w:rsidRPr="00562E3A">
        <w:rPr>
          <w:rFonts w:ascii="Sylfaen" w:hAnsi="Sylfaen"/>
          <w:sz w:val="22"/>
          <w:szCs w:val="22"/>
        </w:rPr>
        <w:t>6</w:t>
      </w:r>
      <w:r w:rsidR="003E194D" w:rsidRPr="00562E3A">
        <w:rPr>
          <w:rFonts w:ascii="Sylfaen" w:hAnsi="Sylfaen"/>
          <w:sz w:val="22"/>
          <w:szCs w:val="22"/>
        </w:rPr>
        <w:t>.</w:t>
      </w:r>
      <w:r w:rsidR="008F0732" w:rsidRPr="00562E3A">
        <w:rPr>
          <w:rFonts w:ascii="Sylfaen" w:hAnsi="Sylfaen"/>
          <w:sz w:val="22"/>
          <w:szCs w:val="22"/>
        </w:rPr>
        <w:t xml:space="preserve"> </w:t>
      </w:r>
      <w:r w:rsidRPr="00562E3A">
        <w:rPr>
          <w:rFonts w:ascii="Sylfaen" w:hAnsi="Sylfaen"/>
          <w:sz w:val="22"/>
          <w:szCs w:val="22"/>
        </w:rPr>
        <w:t>Если в рамках процедуры закупки, организованной по лотам</w:t>
      </w:r>
      <w:r w:rsidR="00DC14CE" w:rsidRPr="00562E3A">
        <w:rPr>
          <w:rFonts w:ascii="Sylfaen" w:hAnsi="Sylfaen"/>
          <w:sz w:val="22"/>
          <w:szCs w:val="22"/>
        </w:rPr>
        <w:t xml:space="preserve"> </w:t>
      </w:r>
      <w:r w:rsidR="00125AA6" w:rsidRPr="00562E3A">
        <w:rPr>
          <w:rFonts w:ascii="Sylfaen" w:hAnsi="Sylfaen"/>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562E3A">
        <w:rPr>
          <w:rFonts w:ascii="Sylfaen" w:hAnsi="Sylfaen"/>
          <w:sz w:val="22"/>
          <w:szCs w:val="22"/>
        </w:rPr>
        <w:t>я квалификации и</w:t>
      </w:r>
      <w:r w:rsidR="00125AA6" w:rsidRPr="00562E3A">
        <w:rPr>
          <w:rFonts w:ascii="Sylfaen" w:hAnsi="Sylfaen"/>
          <w:sz w:val="22"/>
          <w:szCs w:val="22"/>
        </w:rPr>
        <w:t xml:space="preserve"> договора выплачива</w:t>
      </w:r>
      <w:r w:rsidR="00DC14CE" w:rsidRPr="00562E3A">
        <w:rPr>
          <w:rFonts w:ascii="Sylfaen" w:hAnsi="Sylfaen"/>
          <w:sz w:val="22"/>
          <w:szCs w:val="22"/>
        </w:rPr>
        <w:t>ю</w:t>
      </w:r>
      <w:r w:rsidR="00125AA6" w:rsidRPr="00562E3A">
        <w:rPr>
          <w:rFonts w:ascii="Sylfaen" w:hAnsi="Sylfaen"/>
          <w:sz w:val="22"/>
          <w:szCs w:val="22"/>
        </w:rPr>
        <w:t>тся в размере суммы, исчисленной только за этот лот</w:t>
      </w:r>
      <w:r w:rsidR="00DC14CE" w:rsidRPr="00562E3A">
        <w:rPr>
          <w:rFonts w:ascii="Sylfaen" w:hAnsi="Sylfaen"/>
          <w:sz w:val="22"/>
          <w:szCs w:val="22"/>
        </w:rPr>
        <w:t>.</w:t>
      </w:r>
    </w:p>
    <w:p w14:paraId="69B7855C" w14:textId="77777777" w:rsidR="00B25035" w:rsidRPr="00562E3A" w:rsidRDefault="00B25035" w:rsidP="00562E3A">
      <w:pPr>
        <w:widowControl w:val="0"/>
        <w:tabs>
          <w:tab w:val="left" w:pos="1134"/>
        </w:tabs>
        <w:ind w:firstLine="567"/>
        <w:jc w:val="both"/>
        <w:rPr>
          <w:rFonts w:ascii="Sylfaen" w:hAnsi="Sylfaen"/>
          <w:sz w:val="22"/>
          <w:szCs w:val="22"/>
        </w:rPr>
      </w:pPr>
      <w:r w:rsidRPr="00562E3A">
        <w:rPr>
          <w:rFonts w:ascii="Sylfaen" w:hAnsi="Sylfaen"/>
          <w:sz w:val="22"/>
          <w:szCs w:val="22"/>
        </w:rPr>
        <w:t xml:space="preserve">10.7 Руководитель заказчика </w:t>
      </w:r>
      <w:r w:rsidR="00971BF8" w:rsidRPr="00562E3A">
        <w:rPr>
          <w:rFonts w:ascii="Sylfaen" w:hAnsi="Sylfaen"/>
          <w:sz w:val="22"/>
          <w:szCs w:val="22"/>
        </w:rPr>
        <w:t xml:space="preserve">в письменной форме </w:t>
      </w:r>
      <w:r w:rsidRPr="00562E3A">
        <w:rPr>
          <w:rFonts w:ascii="Sylfaen" w:hAnsi="Sylfaen"/>
          <w:sz w:val="22"/>
          <w:szCs w:val="22"/>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562E3A">
        <w:rPr>
          <w:rFonts w:ascii="Sylfaen" w:hAnsi="Sylfaen"/>
          <w:sz w:val="22"/>
          <w:szCs w:val="22"/>
          <w:lang w:val="hy-AM"/>
        </w:rPr>
        <w:t>-</w:t>
      </w:r>
      <w:r w:rsidRPr="00562E3A">
        <w:rPr>
          <w:rFonts w:ascii="Sylfaen" w:hAnsi="Sylfaen"/>
          <w:sz w:val="22"/>
          <w:szCs w:val="22"/>
        </w:rPr>
        <w:t xml:space="preserve"> </w:t>
      </w:r>
      <w:r w:rsidR="00971BF8" w:rsidRPr="00562E3A">
        <w:rPr>
          <w:rFonts w:ascii="Sylfaen" w:hAnsi="Sylfaen"/>
          <w:sz w:val="22"/>
          <w:szCs w:val="22"/>
        </w:rPr>
        <w:t>Министерству Финансов РА</w:t>
      </w:r>
      <w:r w:rsidRPr="00562E3A">
        <w:rPr>
          <w:rFonts w:ascii="Sylfaen" w:hAnsi="Sylfaen"/>
          <w:sz w:val="22"/>
          <w:szCs w:val="22"/>
          <w:lang w:val="hy-AM"/>
        </w:rPr>
        <w:t>,</w:t>
      </w:r>
      <w:r w:rsidRPr="00562E3A">
        <w:rPr>
          <w:rFonts w:ascii="Sylfaen" w:hAnsi="Sylfaen"/>
          <w:sz w:val="22"/>
          <w:szCs w:val="22"/>
        </w:rPr>
        <w:t xml:space="preserve"> в течение </w:t>
      </w:r>
      <w:r w:rsidR="00971BF8" w:rsidRPr="00562E3A">
        <w:rPr>
          <w:rFonts w:ascii="Sylfaen" w:hAnsi="Sylfaen"/>
          <w:sz w:val="22"/>
          <w:szCs w:val="22"/>
        </w:rPr>
        <w:t xml:space="preserve">пяти </w:t>
      </w:r>
      <w:r w:rsidRPr="00562E3A">
        <w:rPr>
          <w:rFonts w:ascii="Sylfaen" w:hAnsi="Sylfaen"/>
          <w:sz w:val="22"/>
          <w:szCs w:val="22"/>
        </w:rPr>
        <w:t xml:space="preserve">рабочих дней, следующих за днем возникновения основания для </w:t>
      </w:r>
      <w:proofErr w:type="spellStart"/>
      <w:r w:rsidRPr="00562E3A">
        <w:rPr>
          <w:rFonts w:ascii="Sylfaen" w:hAnsi="Sylfaen"/>
          <w:sz w:val="22"/>
          <w:szCs w:val="22"/>
        </w:rPr>
        <w:t>вылаты</w:t>
      </w:r>
      <w:proofErr w:type="spellEnd"/>
      <w:r w:rsidRPr="00562E3A">
        <w:rPr>
          <w:rFonts w:ascii="Sylfaen" w:hAnsi="Sylfaen"/>
          <w:sz w:val="22"/>
          <w:szCs w:val="22"/>
        </w:rPr>
        <w:t xml:space="preserve"> обеспечения. Если требование о выплате </w:t>
      </w:r>
      <w:r w:rsidRPr="00562E3A">
        <w:rPr>
          <w:rFonts w:ascii="Sylfaen" w:hAnsi="Sylfaen"/>
          <w:sz w:val="22"/>
          <w:szCs w:val="22"/>
        </w:rPr>
        <w:lastRenderedPageBreak/>
        <w:t>обеспечения отклоняется банком</w:t>
      </w:r>
      <w:r w:rsidR="00BF3134" w:rsidRPr="00562E3A">
        <w:rPr>
          <w:rFonts w:ascii="Sylfaen" w:hAnsi="Sylfaen"/>
          <w:sz w:val="22"/>
          <w:szCs w:val="22"/>
        </w:rPr>
        <w:t xml:space="preserve"> или Министерством Финансов РА</w:t>
      </w:r>
      <w:r w:rsidRPr="00562E3A">
        <w:rPr>
          <w:rFonts w:ascii="Sylfaen" w:hAnsi="Sylfaen"/>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BF3134" w:rsidRPr="00562E3A">
        <w:rPr>
          <w:rFonts w:ascii="Sylfaen" w:hAnsi="Sylfaen"/>
          <w:sz w:val="22"/>
          <w:szCs w:val="22"/>
        </w:rPr>
        <w:t>письменно</w:t>
      </w:r>
      <w:r w:rsidRPr="00562E3A">
        <w:rPr>
          <w:rFonts w:ascii="Sylfaen" w:hAnsi="Sylfaen"/>
          <w:sz w:val="22"/>
          <w:szCs w:val="22"/>
        </w:rPr>
        <w:t>в</w:t>
      </w:r>
      <w:proofErr w:type="spellEnd"/>
      <w:r w:rsidRPr="00562E3A">
        <w:rPr>
          <w:rFonts w:ascii="Sylfaen" w:hAnsi="Sylfaen"/>
          <w:sz w:val="22"/>
          <w:szCs w:val="22"/>
        </w:rPr>
        <w:t xml:space="preserve"> течение двух рабочих дней после получения отказа.</w:t>
      </w:r>
    </w:p>
    <w:p w14:paraId="4083FB28" w14:textId="77777777" w:rsidR="00971BF8" w:rsidRPr="00562E3A" w:rsidRDefault="00971BF8" w:rsidP="00562E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2"/>
          <w:szCs w:val="22"/>
          <w:lang w:val="hy-AM"/>
        </w:rPr>
      </w:pPr>
      <w:r w:rsidRPr="00562E3A">
        <w:rPr>
          <w:rFonts w:ascii="Sylfaen" w:hAnsi="Sylfaen"/>
          <w:sz w:val="22"/>
          <w:szCs w:val="22"/>
        </w:rPr>
        <w:t xml:space="preserve">10.8 О возврате обеспечения договора и/или квалификации руководитель заказчика в письменной форме в течение пяти рабочих дней, следующих за </w:t>
      </w:r>
      <w:r w:rsidR="00BF3134" w:rsidRPr="00562E3A">
        <w:rPr>
          <w:rFonts w:ascii="Sylfaen" w:hAnsi="Sylfaen"/>
          <w:sz w:val="22"/>
          <w:szCs w:val="22"/>
        </w:rPr>
        <w:t>днем возникновения основания возврата обеспечения</w:t>
      </w:r>
      <w:r w:rsidR="00BF3134" w:rsidRPr="00562E3A" w:rsidDel="00960F8B">
        <w:rPr>
          <w:rFonts w:ascii="Sylfaen" w:hAnsi="Sylfaen"/>
          <w:sz w:val="22"/>
          <w:szCs w:val="22"/>
        </w:rPr>
        <w:t xml:space="preserve"> </w:t>
      </w:r>
      <w:r w:rsidR="00BF3134" w:rsidRPr="00562E3A">
        <w:rPr>
          <w:rFonts w:ascii="Sylfaen" w:hAnsi="Sylfaen"/>
          <w:sz w:val="22"/>
          <w:szCs w:val="22"/>
        </w:rPr>
        <w:t>уведомляет</w:t>
      </w:r>
      <w:r w:rsidR="0012082E" w:rsidRPr="00562E3A">
        <w:rPr>
          <w:rFonts w:ascii="Sylfaen" w:hAnsi="Sylfaen"/>
          <w:sz w:val="22"/>
          <w:szCs w:val="22"/>
          <w:lang w:val="hy-AM"/>
        </w:rPr>
        <w:t>:</w:t>
      </w:r>
    </w:p>
    <w:p w14:paraId="2246F41E" w14:textId="77777777" w:rsidR="00971BF8" w:rsidRPr="00562E3A" w:rsidRDefault="00971BF8" w:rsidP="00562E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2"/>
          <w:szCs w:val="22"/>
        </w:rPr>
      </w:pPr>
      <w:r w:rsidRPr="00562E3A">
        <w:rPr>
          <w:rFonts w:ascii="Sylfaen" w:hAnsi="Sylfaen"/>
          <w:sz w:val="22"/>
          <w:szCs w:val="22"/>
        </w:rPr>
        <w:t xml:space="preserve">- в случае обеспечения </w:t>
      </w:r>
      <w:r w:rsidR="009603C1" w:rsidRPr="00562E3A">
        <w:rPr>
          <w:rFonts w:ascii="Sylfaen" w:hAnsi="Sylfaen"/>
          <w:sz w:val="22"/>
          <w:szCs w:val="22"/>
        </w:rPr>
        <w:t xml:space="preserve">представленного </w:t>
      </w:r>
      <w:r w:rsidRPr="00562E3A">
        <w:rPr>
          <w:rFonts w:ascii="Sylfaen" w:hAnsi="Sylfaen"/>
          <w:sz w:val="22"/>
          <w:szCs w:val="22"/>
        </w:rPr>
        <w:t>в форме наличных денег - Министерство финансов РА с приложением копии представленного в заявке документа, об обосновании платежа,</w:t>
      </w:r>
    </w:p>
    <w:p w14:paraId="170FDA6C" w14:textId="77777777" w:rsidR="00971BF8" w:rsidRPr="00562E3A" w:rsidRDefault="00971BF8" w:rsidP="00562E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2"/>
          <w:szCs w:val="22"/>
        </w:rPr>
      </w:pPr>
      <w:r w:rsidRPr="00562E3A">
        <w:rPr>
          <w:rFonts w:ascii="Sylfaen" w:hAnsi="Sylfaen"/>
          <w:sz w:val="22"/>
          <w:szCs w:val="22"/>
        </w:rPr>
        <w:t>- в случае обеспечения, представленного в виде банковской гарантии- банк, выдавший гарантию;</w:t>
      </w:r>
    </w:p>
    <w:p w14:paraId="563B2B90" w14:textId="77777777" w:rsidR="00971BF8" w:rsidRPr="00562E3A" w:rsidRDefault="00971BF8" w:rsidP="00562E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5" w:author="Inesa Kocharyan" w:date="2023-07-07T17:20:00Z"/>
          <w:rFonts w:ascii="Sylfaen" w:hAnsi="Sylfaen"/>
          <w:sz w:val="22"/>
          <w:szCs w:val="22"/>
        </w:rPr>
      </w:pPr>
      <w:r w:rsidRPr="00562E3A">
        <w:rPr>
          <w:rFonts w:ascii="Sylfaen" w:hAnsi="Sylfaen"/>
          <w:sz w:val="22"/>
          <w:szCs w:val="22"/>
        </w:rPr>
        <w:t>- в случае обеспечения, представленного в виде соглашения о неустойке - представившего его участника</w:t>
      </w:r>
      <w:ins w:id="6" w:author="Inesa Kocharyan" w:date="2023-07-07T17:20:00Z">
        <w:r w:rsidRPr="00562E3A">
          <w:rPr>
            <w:rFonts w:ascii="Sylfaen" w:hAnsi="Sylfaen"/>
            <w:sz w:val="22"/>
            <w:szCs w:val="22"/>
          </w:rPr>
          <w:t>.</w:t>
        </w:r>
      </w:ins>
    </w:p>
    <w:p w14:paraId="0C30566E" w14:textId="71BE9E4F" w:rsidR="00096865" w:rsidRPr="00562E3A" w:rsidRDefault="003E194D" w:rsidP="00971A0E">
      <w:pPr>
        <w:widowControl w:val="0"/>
        <w:tabs>
          <w:tab w:val="left" w:pos="1134"/>
        </w:tabs>
        <w:ind w:firstLine="567"/>
        <w:jc w:val="both"/>
        <w:rPr>
          <w:rFonts w:ascii="Sylfaen" w:hAnsi="Sylfaen" w:cs="Arial"/>
          <w:b/>
          <w:sz w:val="22"/>
          <w:szCs w:val="22"/>
        </w:rPr>
      </w:pPr>
      <w:r w:rsidRPr="00562E3A">
        <w:rPr>
          <w:rFonts w:ascii="Sylfaen" w:hAnsi="Sylfaen"/>
          <w:sz w:val="22"/>
          <w:szCs w:val="22"/>
        </w:rPr>
        <w:tab/>
      </w:r>
      <w:r w:rsidR="008D5016" w:rsidRPr="00562E3A">
        <w:rPr>
          <w:rFonts w:ascii="Sylfaen" w:hAnsi="Sylfaen"/>
          <w:b/>
          <w:sz w:val="22"/>
          <w:szCs w:val="22"/>
        </w:rPr>
        <w:t>11. ОБЪЯВЛЕНИЕ ПРОЦЕДУРЫ НЕСОСТОЯВШЕЙСЯ</w:t>
      </w:r>
    </w:p>
    <w:p w14:paraId="35706100" w14:textId="77777777" w:rsidR="00096865" w:rsidRPr="00562E3A" w:rsidRDefault="00096865"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11.1</w:t>
      </w:r>
      <w:r w:rsidR="00801AC7" w:rsidRPr="00562E3A">
        <w:rPr>
          <w:rFonts w:ascii="Sylfaen" w:hAnsi="Sylfaen"/>
          <w:sz w:val="22"/>
          <w:szCs w:val="22"/>
        </w:rPr>
        <w:t>.</w:t>
      </w:r>
      <w:r w:rsidR="00801AC7" w:rsidRPr="00562E3A">
        <w:rPr>
          <w:rFonts w:ascii="Sylfaen" w:hAnsi="Sylfaen"/>
          <w:sz w:val="22"/>
          <w:szCs w:val="22"/>
        </w:rPr>
        <w:tab/>
      </w:r>
      <w:r w:rsidRPr="00562E3A">
        <w:rPr>
          <w:rFonts w:ascii="Sylfaen" w:hAnsi="Sylfaen"/>
          <w:sz w:val="22"/>
          <w:szCs w:val="22"/>
        </w:rPr>
        <w:t>Согласно статье 37 Закона, Комиссия объявляет настоящую процедуру несостоявшейся, если:</w:t>
      </w:r>
    </w:p>
    <w:p w14:paraId="334608D4"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1)</w:t>
      </w:r>
      <w:r w:rsidR="00801AC7" w:rsidRPr="00562E3A">
        <w:rPr>
          <w:rFonts w:ascii="Sylfaen" w:hAnsi="Sylfaen"/>
          <w:sz w:val="22"/>
          <w:szCs w:val="22"/>
        </w:rPr>
        <w:tab/>
      </w:r>
      <w:r w:rsidRPr="00562E3A">
        <w:rPr>
          <w:rFonts w:ascii="Sylfaen" w:hAnsi="Sylfaen"/>
          <w:sz w:val="22"/>
          <w:szCs w:val="22"/>
        </w:rPr>
        <w:t>ни одна из заявок не соответствует условиям приглашения;</w:t>
      </w:r>
    </w:p>
    <w:p w14:paraId="20CD7FF7"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2)</w:t>
      </w:r>
      <w:r w:rsidR="00801AC7" w:rsidRPr="00562E3A">
        <w:rPr>
          <w:rFonts w:ascii="Sylfaen" w:hAnsi="Sylfaen"/>
          <w:sz w:val="22"/>
          <w:szCs w:val="22"/>
        </w:rPr>
        <w:tab/>
      </w:r>
      <w:r w:rsidRPr="00562E3A">
        <w:rPr>
          <w:rFonts w:ascii="Sylfaen" w:hAnsi="Sylfaen"/>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562E3A">
        <w:rPr>
          <w:rFonts w:ascii="Sylfaen" w:hAnsi="Sylfaen"/>
          <w:sz w:val="22"/>
          <w:szCs w:val="22"/>
          <w:lang w:val="en-US"/>
        </w:rPr>
        <w:t> </w:t>
      </w:r>
      <w:r w:rsidRPr="00562E3A">
        <w:rPr>
          <w:rFonts w:ascii="Sylfaen" w:hAnsi="Sylfaen"/>
          <w:sz w:val="22"/>
          <w:szCs w:val="22"/>
        </w:rPr>
        <w:t>— Совета попечителей</w:t>
      </w:r>
      <w:r w:rsidR="0011605E" w:rsidRPr="00562E3A">
        <w:rPr>
          <w:rStyle w:val="af6"/>
          <w:rFonts w:ascii="Sylfaen" w:hAnsi="Sylfaen"/>
          <w:sz w:val="22"/>
          <w:szCs w:val="22"/>
        </w:rPr>
        <w:footnoteReference w:customMarkFollows="1" w:id="12"/>
        <w:t>14</w:t>
      </w:r>
      <w:r w:rsidRPr="00562E3A">
        <w:rPr>
          <w:rFonts w:ascii="Sylfaen" w:hAnsi="Sylfaen"/>
          <w:sz w:val="22"/>
          <w:szCs w:val="22"/>
        </w:rPr>
        <w:t>.</w:t>
      </w:r>
    </w:p>
    <w:p w14:paraId="06B2DD22"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3)</w:t>
      </w:r>
      <w:r w:rsidR="00801AC7" w:rsidRPr="00562E3A">
        <w:rPr>
          <w:rFonts w:ascii="Sylfaen" w:hAnsi="Sylfaen"/>
          <w:sz w:val="22"/>
          <w:szCs w:val="22"/>
        </w:rPr>
        <w:tab/>
      </w:r>
      <w:r w:rsidRPr="00562E3A">
        <w:rPr>
          <w:rFonts w:ascii="Sylfaen" w:hAnsi="Sylfaen"/>
          <w:sz w:val="22"/>
          <w:szCs w:val="22"/>
        </w:rPr>
        <w:t>не подано ни одной заявки;</w:t>
      </w:r>
    </w:p>
    <w:p w14:paraId="16DA0FE3" w14:textId="77777777" w:rsidR="00096865"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4)</w:t>
      </w:r>
      <w:r w:rsidR="00801AC7" w:rsidRPr="00562E3A">
        <w:rPr>
          <w:rFonts w:ascii="Sylfaen" w:hAnsi="Sylfaen"/>
          <w:sz w:val="22"/>
          <w:szCs w:val="22"/>
        </w:rPr>
        <w:tab/>
      </w:r>
      <w:r w:rsidRPr="00562E3A">
        <w:rPr>
          <w:rFonts w:ascii="Sylfaen" w:hAnsi="Sylfaen"/>
          <w:sz w:val="22"/>
          <w:szCs w:val="22"/>
        </w:rPr>
        <w:t>договор не заключается.</w:t>
      </w:r>
    </w:p>
    <w:p w14:paraId="46A02339" w14:textId="77777777" w:rsidR="00CA1C11" w:rsidRPr="00562E3A" w:rsidRDefault="00731D26"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11.2</w:t>
      </w:r>
      <w:r w:rsidR="007642C2" w:rsidRPr="00562E3A">
        <w:rPr>
          <w:rFonts w:ascii="Sylfaen" w:hAnsi="Sylfaen"/>
          <w:sz w:val="22"/>
          <w:szCs w:val="22"/>
        </w:rPr>
        <w:t>.</w:t>
      </w:r>
      <w:r w:rsidR="007642C2" w:rsidRPr="00562E3A">
        <w:rPr>
          <w:rFonts w:ascii="Sylfaen" w:hAnsi="Sylfaen"/>
          <w:sz w:val="22"/>
          <w:szCs w:val="22"/>
        </w:rPr>
        <w:tab/>
      </w:r>
      <w:r w:rsidRPr="00562E3A">
        <w:rPr>
          <w:rFonts w:ascii="Sylfaen" w:hAnsi="Sylfaen"/>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177250D" w14:textId="77777777" w:rsidR="001104E1" w:rsidRDefault="001104E1" w:rsidP="00562E3A">
      <w:pPr>
        <w:widowControl w:val="0"/>
        <w:ind w:left="567" w:right="565"/>
        <w:jc w:val="center"/>
        <w:rPr>
          <w:rFonts w:ascii="Sylfaen" w:hAnsi="Sylfaen"/>
          <w:b/>
          <w:sz w:val="22"/>
          <w:szCs w:val="22"/>
          <w:lang w:val="hy-AM"/>
        </w:rPr>
      </w:pPr>
    </w:p>
    <w:p w14:paraId="08741E8C" w14:textId="7E82F828" w:rsidR="00096865" w:rsidRPr="00562E3A" w:rsidRDefault="008D5016" w:rsidP="00562E3A">
      <w:pPr>
        <w:widowControl w:val="0"/>
        <w:ind w:left="567" w:right="565"/>
        <w:jc w:val="center"/>
        <w:rPr>
          <w:rFonts w:ascii="Sylfaen" w:hAnsi="Sylfaen"/>
          <w:b/>
          <w:sz w:val="22"/>
          <w:szCs w:val="22"/>
        </w:rPr>
      </w:pPr>
      <w:r w:rsidRPr="00562E3A">
        <w:rPr>
          <w:rFonts w:ascii="Sylfaen" w:hAnsi="Sylfaen"/>
          <w:b/>
          <w:sz w:val="22"/>
          <w:szCs w:val="22"/>
        </w:rPr>
        <w:t xml:space="preserve">12. ПРАВО УЧАСТНИКА И </w:t>
      </w:r>
      <w:r w:rsidR="008E3307" w:rsidRPr="00562E3A">
        <w:rPr>
          <w:rFonts w:ascii="Sylfaen" w:hAnsi="Sylfaen"/>
          <w:b/>
          <w:sz w:val="22"/>
          <w:szCs w:val="22"/>
        </w:rPr>
        <w:t xml:space="preserve">ПОРЯДОК ОБЖАЛОВАНИЯ ИМ </w:t>
      </w:r>
      <w:r w:rsidR="00025A85" w:rsidRPr="00562E3A">
        <w:rPr>
          <w:rFonts w:ascii="Sylfaen" w:hAnsi="Sylfaen"/>
          <w:b/>
          <w:sz w:val="22"/>
          <w:szCs w:val="22"/>
        </w:rPr>
        <w:br/>
      </w:r>
      <w:r w:rsidRPr="00562E3A">
        <w:rPr>
          <w:rFonts w:ascii="Sylfaen" w:hAnsi="Sylfaen"/>
          <w:b/>
          <w:sz w:val="22"/>
          <w:szCs w:val="22"/>
        </w:rPr>
        <w:t>ДЕЙСТВИЙ И (ИЛИ) ПРИНЯТЫХ РЕШЕНИЙ, СВЯЗАННЫХ</w:t>
      </w:r>
      <w:r w:rsidR="00025A85" w:rsidRPr="00562E3A">
        <w:rPr>
          <w:rFonts w:ascii="Sylfaen" w:hAnsi="Sylfaen" w:cs="Courier New"/>
          <w:b/>
          <w:sz w:val="22"/>
          <w:szCs w:val="22"/>
          <w:lang w:val="en-US"/>
        </w:rPr>
        <w:t> </w:t>
      </w:r>
      <w:r w:rsidRPr="00562E3A">
        <w:rPr>
          <w:rFonts w:ascii="Sylfaen" w:hAnsi="Sylfaen"/>
          <w:b/>
          <w:sz w:val="22"/>
          <w:szCs w:val="22"/>
        </w:rPr>
        <w:t>С</w:t>
      </w:r>
      <w:r w:rsidR="00025A85" w:rsidRPr="00562E3A">
        <w:rPr>
          <w:rFonts w:ascii="Sylfaen" w:hAnsi="Sylfaen" w:cs="Courier New"/>
          <w:b/>
          <w:sz w:val="22"/>
          <w:szCs w:val="22"/>
          <w:lang w:val="en-US"/>
        </w:rPr>
        <w:t> </w:t>
      </w:r>
      <w:r w:rsidRPr="00562E3A">
        <w:rPr>
          <w:rFonts w:ascii="Sylfaen" w:hAnsi="Sylfaen"/>
          <w:b/>
          <w:sz w:val="22"/>
          <w:szCs w:val="22"/>
        </w:rPr>
        <w:t>ПРОЦЕССОМ ЗАКУПКИ</w:t>
      </w:r>
    </w:p>
    <w:p w14:paraId="69C4965B" w14:textId="77777777" w:rsidR="000E1E78" w:rsidRPr="00562E3A" w:rsidRDefault="000E1E78" w:rsidP="00562E3A">
      <w:pPr>
        <w:widowControl w:val="0"/>
        <w:tabs>
          <w:tab w:val="left" w:pos="1276"/>
        </w:tabs>
        <w:ind w:firstLine="567"/>
        <w:jc w:val="both"/>
        <w:rPr>
          <w:rFonts w:ascii="Sylfaen" w:hAnsi="Sylfaen"/>
          <w:sz w:val="22"/>
          <w:szCs w:val="22"/>
        </w:rPr>
      </w:pPr>
      <w:r w:rsidRPr="00562E3A">
        <w:rPr>
          <w:rFonts w:ascii="Sylfaen" w:hAnsi="Sylfaen"/>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35C9156C" w14:textId="77777777" w:rsidR="000E1E78" w:rsidRPr="00562E3A" w:rsidRDefault="000E1E78" w:rsidP="00562E3A">
      <w:pPr>
        <w:widowControl w:val="0"/>
        <w:tabs>
          <w:tab w:val="left" w:pos="1276"/>
        </w:tabs>
        <w:ind w:firstLine="567"/>
        <w:jc w:val="both"/>
        <w:rPr>
          <w:rFonts w:ascii="Sylfaen" w:hAnsi="Sylfaen"/>
          <w:sz w:val="22"/>
          <w:szCs w:val="22"/>
        </w:rPr>
      </w:pPr>
      <w:r w:rsidRPr="00562E3A">
        <w:rPr>
          <w:rFonts w:ascii="Sylfaen" w:hAnsi="Sylfaen"/>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E47AD71" w14:textId="77777777" w:rsidR="000E1E78" w:rsidRPr="00562E3A" w:rsidRDefault="000E1E78" w:rsidP="00562E3A">
      <w:pPr>
        <w:widowControl w:val="0"/>
        <w:tabs>
          <w:tab w:val="left" w:pos="1276"/>
        </w:tabs>
        <w:ind w:firstLine="567"/>
        <w:jc w:val="both"/>
        <w:rPr>
          <w:rFonts w:ascii="Sylfaen" w:hAnsi="Sylfaen"/>
          <w:sz w:val="22"/>
          <w:szCs w:val="22"/>
        </w:rPr>
      </w:pPr>
      <w:r w:rsidRPr="00562E3A">
        <w:rPr>
          <w:rFonts w:ascii="Sylfaen" w:hAnsi="Sylfaen"/>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1ED5C6C2" w14:textId="77777777" w:rsidR="000E1E78" w:rsidRPr="00562E3A" w:rsidRDefault="000E1E78" w:rsidP="00562E3A">
      <w:pPr>
        <w:widowControl w:val="0"/>
        <w:tabs>
          <w:tab w:val="left" w:pos="1276"/>
        </w:tabs>
        <w:ind w:firstLine="567"/>
        <w:jc w:val="both"/>
        <w:rPr>
          <w:rFonts w:ascii="Sylfaen" w:hAnsi="Sylfaen"/>
          <w:sz w:val="22"/>
          <w:szCs w:val="22"/>
        </w:rPr>
      </w:pPr>
      <w:r w:rsidRPr="00562E3A">
        <w:rPr>
          <w:rFonts w:ascii="Sylfaen" w:hAnsi="Sylfaen"/>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A36B9F3" w14:textId="77777777" w:rsidR="000E1E78" w:rsidRPr="00562E3A" w:rsidRDefault="000E1E78" w:rsidP="00562E3A">
      <w:pPr>
        <w:widowControl w:val="0"/>
        <w:ind w:firstLine="567"/>
        <w:jc w:val="both"/>
        <w:rPr>
          <w:rFonts w:ascii="Sylfaen" w:hAnsi="Sylfaen"/>
          <w:sz w:val="22"/>
          <w:szCs w:val="22"/>
        </w:rPr>
      </w:pPr>
      <w:r w:rsidRPr="00562E3A">
        <w:rPr>
          <w:rFonts w:ascii="Sylfaen" w:hAnsi="Sylfaen"/>
          <w:sz w:val="22"/>
          <w:szCs w:val="22"/>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w:t>
      </w:r>
      <w:r w:rsidRPr="00562E3A">
        <w:rPr>
          <w:rFonts w:ascii="Sylfaen" w:hAnsi="Sylfaen"/>
          <w:sz w:val="22"/>
          <w:szCs w:val="22"/>
        </w:rPr>
        <w:lastRenderedPageBreak/>
        <w:t>частью 2 статьи 6 Закона, и односторонним расторжением договора, при которых срок исковой давности составляет тридцать календарных дней.</w:t>
      </w:r>
    </w:p>
    <w:p w14:paraId="70885EF7"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AB012B5"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12.6. Суд решает вопрос о принятии искового заявления к производству в трехдневный срок после его подачи.</w:t>
      </w:r>
    </w:p>
    <w:p w14:paraId="0FCA6FAA"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42A924A" w14:textId="77777777" w:rsidR="000E1E78" w:rsidRPr="00562E3A" w:rsidRDefault="000E1E78" w:rsidP="00562E3A">
      <w:pPr>
        <w:jc w:val="both"/>
        <w:rPr>
          <w:rFonts w:ascii="Sylfaen" w:hAnsi="Sylfaen"/>
          <w:sz w:val="22"/>
          <w:szCs w:val="22"/>
          <w:lang w:val="hy-AM"/>
        </w:rPr>
      </w:pPr>
      <w:r w:rsidRPr="00562E3A">
        <w:rPr>
          <w:rFonts w:ascii="Sylfaen" w:hAnsi="Sylfaen"/>
          <w:sz w:val="22"/>
          <w:szCs w:val="22"/>
        </w:rPr>
        <w:t>12.8. Решение о требовании доказательств исполняется ответчиком в пятидневный срок после получения решения.</w:t>
      </w:r>
    </w:p>
    <w:p w14:paraId="503B104D" w14:textId="77777777" w:rsidR="000E1E78" w:rsidRPr="00562E3A" w:rsidRDefault="000E1E78" w:rsidP="00562E3A">
      <w:pPr>
        <w:jc w:val="both"/>
        <w:rPr>
          <w:rFonts w:ascii="Sylfaen" w:hAnsi="Sylfaen"/>
          <w:sz w:val="22"/>
          <w:szCs w:val="22"/>
        </w:rPr>
      </w:pPr>
      <w:r w:rsidRPr="00562E3A">
        <w:rPr>
          <w:rFonts w:ascii="Sylfaen" w:hAnsi="Sylfaen"/>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4ED37A3" w14:textId="77777777" w:rsidR="000E1E78" w:rsidRPr="00562E3A" w:rsidRDefault="000E1E78" w:rsidP="00562E3A">
      <w:pPr>
        <w:jc w:val="both"/>
        <w:rPr>
          <w:rFonts w:ascii="Sylfaen" w:hAnsi="Sylfaen"/>
          <w:sz w:val="22"/>
          <w:szCs w:val="22"/>
          <w:lang w:val="hy-AM"/>
        </w:rPr>
      </w:pPr>
      <w:r w:rsidRPr="00562E3A">
        <w:rPr>
          <w:rFonts w:ascii="Sylfaen" w:hAnsi="Sylfaen"/>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62E3A">
        <w:rPr>
          <w:rFonts w:ascii="Sylfaen" w:hAnsi="Sylfaen"/>
          <w:sz w:val="22"/>
          <w:szCs w:val="22"/>
          <w:lang w:val="hy-AM"/>
        </w:rPr>
        <w:t>.</w:t>
      </w:r>
    </w:p>
    <w:p w14:paraId="1B7C1DA4" w14:textId="77777777" w:rsidR="000E1E78" w:rsidRPr="00562E3A" w:rsidRDefault="000E1E78" w:rsidP="00562E3A">
      <w:pPr>
        <w:jc w:val="both"/>
        <w:rPr>
          <w:rFonts w:ascii="Sylfaen" w:hAnsi="Sylfaen"/>
          <w:sz w:val="22"/>
          <w:szCs w:val="22"/>
          <w:lang w:val="hy-AM"/>
        </w:rPr>
      </w:pPr>
      <w:r w:rsidRPr="00562E3A">
        <w:rPr>
          <w:rFonts w:ascii="Sylfaen" w:hAnsi="Sylfaen"/>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62E3A">
        <w:rPr>
          <w:rFonts w:ascii="Sylfaen" w:hAnsi="Sylfaen"/>
          <w:sz w:val="22"/>
          <w:szCs w:val="22"/>
          <w:lang w:val="hy-AM"/>
        </w:rPr>
        <w:t>.</w:t>
      </w:r>
      <w:r w:rsidRPr="00562E3A">
        <w:rPr>
          <w:rFonts w:ascii="Sylfaen" w:hAnsi="Sylfaen"/>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62E3A">
        <w:rPr>
          <w:rFonts w:ascii="Sylfaen" w:hAnsi="Sylfaen"/>
          <w:sz w:val="22"/>
          <w:szCs w:val="22"/>
          <w:lang w:val="hy-AM"/>
        </w:rPr>
        <w:t>.</w:t>
      </w:r>
    </w:p>
    <w:p w14:paraId="0389E39D" w14:textId="77777777" w:rsidR="000E1E78" w:rsidRPr="00562E3A" w:rsidRDefault="000E1E78" w:rsidP="00562E3A">
      <w:pPr>
        <w:jc w:val="both"/>
        <w:rPr>
          <w:rFonts w:ascii="Sylfaen" w:hAnsi="Sylfaen"/>
          <w:sz w:val="22"/>
          <w:szCs w:val="22"/>
          <w:lang w:val="hy-AM"/>
        </w:rPr>
      </w:pPr>
      <w:r w:rsidRPr="00562E3A">
        <w:rPr>
          <w:rFonts w:ascii="Sylfaen" w:hAnsi="Sylfaen"/>
          <w:sz w:val="22"/>
          <w:szCs w:val="22"/>
        </w:rPr>
        <w:t xml:space="preserve">12.11. </w:t>
      </w:r>
      <w:r w:rsidRPr="00562E3A">
        <w:rPr>
          <w:rFonts w:ascii="Sylfaen" w:hAnsi="Sylfaen"/>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5BEDB901" w14:textId="77777777" w:rsidR="000E1E78" w:rsidRPr="00562E3A" w:rsidRDefault="000E1E78" w:rsidP="00562E3A">
      <w:pPr>
        <w:jc w:val="both"/>
        <w:rPr>
          <w:rFonts w:ascii="Sylfaen" w:hAnsi="Sylfaen"/>
          <w:sz w:val="22"/>
          <w:szCs w:val="22"/>
        </w:rPr>
      </w:pPr>
      <w:r w:rsidRPr="00562E3A">
        <w:rPr>
          <w:rFonts w:ascii="Sylfaen" w:hAnsi="Sylfaen"/>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49DF3354"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2C100CC" w14:textId="77777777" w:rsidR="000E1E78" w:rsidRPr="00562E3A" w:rsidRDefault="000E1E78" w:rsidP="00562E3A">
      <w:pPr>
        <w:jc w:val="both"/>
        <w:rPr>
          <w:rFonts w:ascii="Sylfaen" w:hAnsi="Sylfaen"/>
          <w:sz w:val="22"/>
          <w:szCs w:val="22"/>
        </w:rPr>
      </w:pPr>
      <w:r w:rsidRPr="00562E3A">
        <w:rPr>
          <w:rFonts w:ascii="Sylfaen" w:hAnsi="Sylfaen"/>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1485F70" w14:textId="77777777" w:rsidR="000E1E78" w:rsidRPr="00562E3A" w:rsidRDefault="000E1E78" w:rsidP="00562E3A">
      <w:pPr>
        <w:jc w:val="both"/>
        <w:rPr>
          <w:rFonts w:ascii="Sylfaen" w:hAnsi="Sylfaen"/>
          <w:sz w:val="22"/>
          <w:szCs w:val="22"/>
        </w:rPr>
      </w:pPr>
      <w:r w:rsidRPr="00562E3A">
        <w:rPr>
          <w:rFonts w:ascii="Sylfaen" w:hAnsi="Sylfaen"/>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2082108D" w14:textId="77777777" w:rsidR="000E1E78" w:rsidRPr="00562E3A" w:rsidRDefault="000E1E78" w:rsidP="00562E3A">
      <w:pPr>
        <w:jc w:val="both"/>
        <w:rPr>
          <w:rFonts w:ascii="Sylfaen" w:hAnsi="Sylfaen"/>
          <w:sz w:val="22"/>
          <w:szCs w:val="22"/>
        </w:rPr>
      </w:pPr>
      <w:r w:rsidRPr="00562E3A">
        <w:rPr>
          <w:rFonts w:ascii="Sylfaen" w:hAnsi="Sylfaen"/>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38C1A1ED" w14:textId="77777777" w:rsidR="000E1E78" w:rsidRPr="00562E3A" w:rsidRDefault="000E1E78" w:rsidP="00562E3A">
      <w:pPr>
        <w:jc w:val="both"/>
        <w:rPr>
          <w:rFonts w:ascii="Sylfaen" w:hAnsi="Sylfaen"/>
          <w:sz w:val="22"/>
          <w:szCs w:val="22"/>
        </w:rPr>
      </w:pPr>
      <w:r w:rsidRPr="00562E3A">
        <w:rPr>
          <w:rFonts w:ascii="Sylfaen" w:hAnsi="Sylfaen"/>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776DDD7B"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w:t>
      </w:r>
      <w:r w:rsidRPr="00562E3A">
        <w:rPr>
          <w:rFonts w:ascii="Sylfaen" w:hAnsi="Sylfaen"/>
          <w:sz w:val="22"/>
          <w:szCs w:val="22"/>
        </w:rPr>
        <w:lastRenderedPageBreak/>
        <w:t>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4CD6B676" w14:textId="77777777" w:rsidR="000E1E78" w:rsidRPr="00562E3A" w:rsidRDefault="000E1E78" w:rsidP="00562E3A">
      <w:pPr>
        <w:jc w:val="both"/>
        <w:rPr>
          <w:rFonts w:ascii="Sylfaen" w:hAnsi="Sylfaen"/>
          <w:sz w:val="22"/>
          <w:szCs w:val="22"/>
        </w:rPr>
      </w:pPr>
      <w:r w:rsidRPr="00562E3A">
        <w:rPr>
          <w:rFonts w:ascii="Sylfaen" w:hAnsi="Sylfaen"/>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422B398"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62E3A">
        <w:rPr>
          <w:rFonts w:ascii="Sylfaen" w:hAnsi="Sylfaen"/>
          <w:sz w:val="22"/>
          <w:szCs w:val="22"/>
        </w:rPr>
        <w:t>органа.Уполномоченный</w:t>
      </w:r>
      <w:proofErr w:type="spellEnd"/>
      <w:r w:rsidRPr="00562E3A">
        <w:rPr>
          <w:rFonts w:ascii="Sylfaen" w:hAnsi="Sylfaen"/>
          <w:sz w:val="22"/>
          <w:szCs w:val="22"/>
        </w:rPr>
        <w:t xml:space="preserve"> орган незамедлительно публикует это решение в бюллетене.</w:t>
      </w:r>
    </w:p>
    <w:p w14:paraId="2250A92F"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0B77372F"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778CC802" w14:textId="77777777" w:rsidR="000E1E78" w:rsidRPr="00562E3A" w:rsidRDefault="000E1E78" w:rsidP="00562E3A">
      <w:pPr>
        <w:jc w:val="both"/>
        <w:rPr>
          <w:rFonts w:ascii="Sylfaen" w:hAnsi="Sylfaen"/>
          <w:sz w:val="22"/>
          <w:szCs w:val="22"/>
        </w:rPr>
      </w:pPr>
      <w:r w:rsidRPr="00562E3A">
        <w:rPr>
          <w:rFonts w:ascii="Sylfaen" w:hAnsi="Sylfaen"/>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6EE1EEEF" w14:textId="77777777" w:rsidR="000E1E78" w:rsidRPr="00562E3A" w:rsidRDefault="000E1E78" w:rsidP="00562E3A">
      <w:pPr>
        <w:widowControl w:val="0"/>
        <w:ind w:firstLine="567"/>
        <w:jc w:val="both"/>
        <w:rPr>
          <w:rFonts w:ascii="Sylfaen" w:hAnsi="Sylfaen" w:cs="Sylfaen"/>
          <w:b/>
          <w:sz w:val="22"/>
          <w:szCs w:val="22"/>
        </w:rPr>
      </w:pPr>
      <w:r w:rsidRPr="00562E3A">
        <w:rPr>
          <w:rFonts w:ascii="Sylfaen" w:hAnsi="Sylfaen"/>
          <w:sz w:val="22"/>
          <w:szCs w:val="22"/>
        </w:rPr>
        <w:t>12.23. Ставки государственных пошлин, взимаемых за обжалование, установлены законом "О государственной пошлине".</w:t>
      </w:r>
    </w:p>
    <w:p w14:paraId="6C982A8D" w14:textId="77777777" w:rsidR="00AE679C" w:rsidRPr="00562E3A" w:rsidRDefault="000E1E78" w:rsidP="00562E3A">
      <w:pPr>
        <w:widowControl w:val="0"/>
        <w:jc w:val="center"/>
        <w:rPr>
          <w:rFonts w:ascii="Sylfaen" w:hAnsi="Sylfaen" w:cs="Sylfaen"/>
          <w:b/>
          <w:sz w:val="22"/>
          <w:szCs w:val="22"/>
        </w:rPr>
      </w:pPr>
      <w:r w:rsidRPr="00562E3A">
        <w:rPr>
          <w:rFonts w:ascii="Sylfaen" w:hAnsi="Sylfaen"/>
          <w:b/>
          <w:sz w:val="22"/>
          <w:szCs w:val="22"/>
        </w:rPr>
        <w:t xml:space="preserve">                                                        </w:t>
      </w:r>
    </w:p>
    <w:p w14:paraId="24A55A70" w14:textId="77777777" w:rsidR="006356C0" w:rsidRPr="00562E3A" w:rsidRDefault="006356C0" w:rsidP="00562E3A">
      <w:pPr>
        <w:rPr>
          <w:rFonts w:ascii="Sylfaen" w:hAnsi="Sylfaen"/>
          <w:b/>
          <w:sz w:val="22"/>
          <w:szCs w:val="22"/>
        </w:rPr>
      </w:pPr>
      <w:r w:rsidRPr="00562E3A">
        <w:rPr>
          <w:rFonts w:ascii="Sylfaen" w:hAnsi="Sylfaen"/>
          <w:b/>
          <w:sz w:val="22"/>
          <w:szCs w:val="22"/>
        </w:rPr>
        <w:br w:type="page"/>
      </w:r>
    </w:p>
    <w:p w14:paraId="768B2DDC" w14:textId="77777777" w:rsidR="00096865" w:rsidRPr="00562E3A" w:rsidRDefault="00096865" w:rsidP="00562E3A">
      <w:pPr>
        <w:jc w:val="center"/>
        <w:rPr>
          <w:rFonts w:ascii="Sylfaen" w:hAnsi="Sylfaen"/>
          <w:b/>
          <w:sz w:val="22"/>
          <w:szCs w:val="22"/>
        </w:rPr>
      </w:pPr>
      <w:r w:rsidRPr="00562E3A">
        <w:rPr>
          <w:rFonts w:ascii="Sylfaen" w:hAnsi="Sylfaen"/>
          <w:b/>
          <w:sz w:val="22"/>
          <w:szCs w:val="22"/>
        </w:rPr>
        <w:lastRenderedPageBreak/>
        <w:t>ЧАСТЬ II</w:t>
      </w:r>
    </w:p>
    <w:p w14:paraId="546B5372" w14:textId="77777777" w:rsidR="008842CE" w:rsidRPr="00562E3A" w:rsidRDefault="008842CE" w:rsidP="00562E3A">
      <w:pPr>
        <w:widowControl w:val="0"/>
        <w:jc w:val="center"/>
        <w:rPr>
          <w:rFonts w:ascii="Sylfaen" w:hAnsi="Sylfaen"/>
          <w:b/>
          <w:sz w:val="22"/>
          <w:szCs w:val="22"/>
        </w:rPr>
      </w:pPr>
    </w:p>
    <w:p w14:paraId="346D2670" w14:textId="77777777" w:rsidR="00096865" w:rsidRPr="00562E3A" w:rsidRDefault="00096865" w:rsidP="00562E3A">
      <w:pPr>
        <w:pStyle w:val="aa"/>
        <w:widowControl w:val="0"/>
        <w:spacing w:after="0"/>
        <w:jc w:val="center"/>
        <w:rPr>
          <w:rFonts w:ascii="Sylfaen" w:hAnsi="Sylfaen"/>
          <w:b/>
          <w:sz w:val="22"/>
          <w:szCs w:val="22"/>
        </w:rPr>
      </w:pPr>
      <w:r w:rsidRPr="00562E3A">
        <w:rPr>
          <w:rFonts w:ascii="Sylfaen" w:hAnsi="Sylfaen"/>
          <w:b/>
          <w:sz w:val="22"/>
          <w:szCs w:val="22"/>
        </w:rPr>
        <w:t>ИНСТРУКЦИЯ</w:t>
      </w:r>
      <w:r w:rsidR="00191D27" w:rsidRPr="00562E3A">
        <w:rPr>
          <w:rFonts w:ascii="Sylfaen" w:hAnsi="Sylfaen"/>
          <w:b/>
          <w:sz w:val="22"/>
          <w:szCs w:val="22"/>
        </w:rPr>
        <w:t xml:space="preserve"> </w:t>
      </w:r>
      <w:r w:rsidRPr="00562E3A">
        <w:rPr>
          <w:rFonts w:ascii="Sylfaen" w:hAnsi="Sylfaen"/>
          <w:b/>
          <w:sz w:val="22"/>
          <w:szCs w:val="22"/>
        </w:rPr>
        <w:t xml:space="preserve">ПО СОСТАВЛЕНИЮ </w:t>
      </w:r>
      <w:r w:rsidR="00191D27" w:rsidRPr="00562E3A">
        <w:rPr>
          <w:rFonts w:ascii="Sylfaen" w:hAnsi="Sylfaen"/>
          <w:b/>
          <w:sz w:val="22"/>
          <w:szCs w:val="22"/>
        </w:rPr>
        <w:br/>
      </w:r>
      <w:r w:rsidRPr="00562E3A">
        <w:rPr>
          <w:rFonts w:ascii="Sylfaen" w:hAnsi="Sylfaen"/>
          <w:b/>
          <w:sz w:val="22"/>
          <w:szCs w:val="22"/>
        </w:rPr>
        <w:t>ЗАЯВКИ НА ОТКРЫТЫЙ КОНКУРС</w:t>
      </w:r>
    </w:p>
    <w:p w14:paraId="5A687159" w14:textId="77777777" w:rsidR="00096865" w:rsidRPr="00562E3A" w:rsidRDefault="00096865" w:rsidP="00562E3A">
      <w:pPr>
        <w:widowControl w:val="0"/>
        <w:jc w:val="center"/>
        <w:rPr>
          <w:rFonts w:ascii="Sylfaen" w:hAnsi="Sylfaen"/>
          <w:sz w:val="22"/>
          <w:szCs w:val="22"/>
        </w:rPr>
      </w:pPr>
    </w:p>
    <w:p w14:paraId="73D15B4A" w14:textId="77777777" w:rsidR="00096865" w:rsidRPr="00562E3A" w:rsidRDefault="008D5016" w:rsidP="00562E3A">
      <w:pPr>
        <w:widowControl w:val="0"/>
        <w:jc w:val="center"/>
        <w:rPr>
          <w:rFonts w:ascii="Sylfaen" w:hAnsi="Sylfaen"/>
          <w:b/>
          <w:sz w:val="22"/>
          <w:szCs w:val="22"/>
        </w:rPr>
      </w:pPr>
      <w:r w:rsidRPr="00562E3A">
        <w:rPr>
          <w:rFonts w:ascii="Sylfaen" w:hAnsi="Sylfaen"/>
          <w:b/>
          <w:sz w:val="22"/>
          <w:szCs w:val="22"/>
        </w:rPr>
        <w:t>1. ОБЩИЕ ПОЛОЖЕНИЯ</w:t>
      </w:r>
    </w:p>
    <w:p w14:paraId="41A81EAB"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1.1</w:t>
      </w:r>
      <w:r w:rsidR="003802B8" w:rsidRPr="00562E3A">
        <w:rPr>
          <w:rFonts w:ascii="Sylfaen" w:hAnsi="Sylfaen"/>
          <w:sz w:val="22"/>
          <w:szCs w:val="22"/>
        </w:rPr>
        <w:t>.</w:t>
      </w:r>
      <w:r w:rsidR="003802B8" w:rsidRPr="00562E3A">
        <w:rPr>
          <w:rFonts w:ascii="Sylfaen" w:hAnsi="Sylfaen"/>
          <w:sz w:val="22"/>
          <w:szCs w:val="22"/>
        </w:rPr>
        <w:tab/>
      </w:r>
      <w:r w:rsidRPr="00562E3A">
        <w:rPr>
          <w:rFonts w:ascii="Sylfaen" w:hAnsi="Sylfaen"/>
          <w:sz w:val="22"/>
          <w:szCs w:val="22"/>
        </w:rPr>
        <w:t>Целью настоящей Инструкции является содействие участникам при подготовке заявки.</w:t>
      </w:r>
    </w:p>
    <w:p w14:paraId="69AD5877"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1.2</w:t>
      </w:r>
      <w:r w:rsidR="003802B8" w:rsidRPr="00562E3A">
        <w:rPr>
          <w:rFonts w:ascii="Sylfaen" w:hAnsi="Sylfaen"/>
          <w:sz w:val="22"/>
          <w:szCs w:val="22"/>
        </w:rPr>
        <w:t>.</w:t>
      </w:r>
      <w:r w:rsidR="003802B8" w:rsidRPr="00562E3A">
        <w:rPr>
          <w:rFonts w:ascii="Sylfaen" w:hAnsi="Sylfaen"/>
          <w:sz w:val="22"/>
          <w:szCs w:val="22"/>
        </w:rPr>
        <w:tab/>
      </w:r>
      <w:r w:rsidRPr="00562E3A">
        <w:rPr>
          <w:rFonts w:ascii="Sylfaen" w:hAnsi="Sylfaen"/>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A27BEF9" w14:textId="77777777" w:rsidR="00096865"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1.3</w:t>
      </w:r>
      <w:r w:rsidR="003802B8" w:rsidRPr="00562E3A">
        <w:rPr>
          <w:rFonts w:ascii="Sylfaen" w:hAnsi="Sylfaen"/>
          <w:sz w:val="22"/>
          <w:szCs w:val="22"/>
        </w:rPr>
        <w:t>.</w:t>
      </w:r>
      <w:r w:rsidR="003802B8" w:rsidRPr="00562E3A">
        <w:rPr>
          <w:rFonts w:ascii="Sylfaen" w:hAnsi="Sylfaen"/>
          <w:sz w:val="22"/>
          <w:szCs w:val="22"/>
        </w:rPr>
        <w:tab/>
      </w:r>
      <w:r w:rsidRPr="00562E3A">
        <w:rPr>
          <w:rFonts w:ascii="Sylfaen" w:hAnsi="Sylfaen"/>
          <w:sz w:val="22"/>
          <w:szCs w:val="22"/>
        </w:rPr>
        <w:t>Кроме армянского языка, заявки могут быть поданы также н</w:t>
      </w:r>
      <w:r w:rsidR="00191D27" w:rsidRPr="00562E3A">
        <w:rPr>
          <w:rFonts w:ascii="Sylfaen" w:hAnsi="Sylfaen"/>
          <w:sz w:val="22"/>
          <w:szCs w:val="22"/>
        </w:rPr>
        <w:t>а английском или русском языке.</w:t>
      </w:r>
    </w:p>
    <w:p w14:paraId="21D625F5" w14:textId="77777777" w:rsidR="00096865" w:rsidRPr="00562E3A" w:rsidRDefault="008D5016" w:rsidP="00562E3A">
      <w:pPr>
        <w:widowControl w:val="0"/>
        <w:jc w:val="center"/>
        <w:rPr>
          <w:rFonts w:ascii="Sylfaen" w:hAnsi="Sylfaen"/>
          <w:b/>
          <w:sz w:val="22"/>
          <w:szCs w:val="22"/>
        </w:rPr>
      </w:pPr>
      <w:r w:rsidRPr="00562E3A">
        <w:rPr>
          <w:rFonts w:ascii="Sylfaen" w:hAnsi="Sylfaen"/>
          <w:b/>
          <w:sz w:val="22"/>
          <w:szCs w:val="22"/>
        </w:rPr>
        <w:t>2. ЗАЯВКА НА ПРОЦЕДУРУ</w:t>
      </w:r>
    </w:p>
    <w:p w14:paraId="2F7AF721" w14:textId="77777777" w:rsidR="00DE4E15" w:rsidRPr="00562E3A" w:rsidRDefault="00DE4E15" w:rsidP="00562E3A">
      <w:pPr>
        <w:widowControl w:val="0"/>
        <w:ind w:firstLine="567"/>
        <w:jc w:val="both"/>
        <w:rPr>
          <w:rFonts w:ascii="Sylfaen" w:hAnsi="Sylfaen"/>
          <w:sz w:val="22"/>
          <w:szCs w:val="22"/>
        </w:rPr>
      </w:pPr>
      <w:r w:rsidRPr="00562E3A">
        <w:rPr>
          <w:rFonts w:ascii="Sylfaen" w:hAnsi="Sylfaen"/>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1B677FA3" w14:textId="77777777" w:rsidR="002D5CF0" w:rsidRPr="00562E3A" w:rsidRDefault="0078387F" w:rsidP="00562E3A">
      <w:pPr>
        <w:widowControl w:val="0"/>
        <w:ind w:firstLine="567"/>
        <w:jc w:val="both"/>
        <w:rPr>
          <w:rFonts w:ascii="Sylfaen" w:hAnsi="Sylfaen" w:cs="Sylfaen"/>
          <w:sz w:val="22"/>
          <w:szCs w:val="22"/>
        </w:rPr>
      </w:pPr>
      <w:r w:rsidRPr="00562E3A">
        <w:rPr>
          <w:rFonts w:ascii="Sylfaen" w:hAnsi="Sylfaen"/>
          <w:sz w:val="22"/>
          <w:szCs w:val="22"/>
        </w:rPr>
        <w:t>Участник заявкой представляет утвержденные им:</w:t>
      </w:r>
    </w:p>
    <w:p w14:paraId="6C98511A" w14:textId="77777777" w:rsidR="00096865" w:rsidRPr="00562E3A" w:rsidRDefault="002D5CF0" w:rsidP="00562E3A">
      <w:pPr>
        <w:widowControl w:val="0"/>
        <w:tabs>
          <w:tab w:val="left" w:pos="1134"/>
        </w:tabs>
        <w:ind w:firstLine="567"/>
        <w:jc w:val="both"/>
        <w:rPr>
          <w:rFonts w:ascii="Sylfaen" w:hAnsi="Sylfaen"/>
          <w:sz w:val="22"/>
          <w:szCs w:val="22"/>
        </w:rPr>
      </w:pPr>
      <w:r w:rsidRPr="00562E3A">
        <w:rPr>
          <w:rFonts w:ascii="Sylfaen" w:hAnsi="Sylfaen"/>
          <w:sz w:val="22"/>
          <w:szCs w:val="22"/>
        </w:rPr>
        <w:t>2.1</w:t>
      </w:r>
      <w:r w:rsidR="005114D0" w:rsidRPr="00562E3A">
        <w:rPr>
          <w:rFonts w:ascii="Sylfaen" w:hAnsi="Sylfaen"/>
          <w:sz w:val="22"/>
          <w:szCs w:val="22"/>
        </w:rPr>
        <w:t>.</w:t>
      </w:r>
      <w:r w:rsidR="009873F3" w:rsidRPr="00562E3A">
        <w:rPr>
          <w:rFonts w:ascii="Sylfaen" w:hAnsi="Sylfaen"/>
          <w:sz w:val="22"/>
          <w:szCs w:val="22"/>
        </w:rPr>
        <w:tab/>
      </w:r>
      <w:r w:rsidRPr="00562E3A">
        <w:rPr>
          <w:rFonts w:ascii="Sylfaen" w:hAnsi="Sylfaen"/>
          <w:sz w:val="22"/>
          <w:szCs w:val="22"/>
        </w:rPr>
        <w:t>заявление</w:t>
      </w:r>
      <w:r w:rsidR="00EB3C28" w:rsidRPr="00562E3A">
        <w:rPr>
          <w:rFonts w:ascii="Sylfaen" w:hAnsi="Sylfaen"/>
          <w:sz w:val="22"/>
          <w:szCs w:val="22"/>
        </w:rPr>
        <w:t>--</w:t>
      </w:r>
      <w:proofErr w:type="spellStart"/>
      <w:r w:rsidR="00EB3C28" w:rsidRPr="00562E3A">
        <w:rPr>
          <w:rFonts w:ascii="Sylfaen" w:hAnsi="Sylfaen"/>
          <w:sz w:val="22"/>
          <w:szCs w:val="22"/>
        </w:rPr>
        <w:t>объявлени</w:t>
      </w:r>
      <w:proofErr w:type="spellEnd"/>
      <w:r w:rsidR="00EB3C28" w:rsidRPr="00562E3A">
        <w:rPr>
          <w:rFonts w:ascii="Sylfaen" w:hAnsi="Sylfaen"/>
          <w:sz w:val="22"/>
          <w:szCs w:val="22"/>
          <w:lang w:val="en-US"/>
        </w:rPr>
        <w:t>e</w:t>
      </w:r>
      <w:r w:rsidR="00EB3C28" w:rsidRPr="00562E3A">
        <w:rPr>
          <w:rFonts w:ascii="Sylfaen" w:hAnsi="Sylfaen"/>
          <w:sz w:val="22"/>
          <w:szCs w:val="22"/>
        </w:rPr>
        <w:t xml:space="preserve"> </w:t>
      </w:r>
      <w:r w:rsidR="001504AC" w:rsidRPr="00562E3A">
        <w:rPr>
          <w:rFonts w:ascii="Sylfaen" w:hAnsi="Sylfaen"/>
          <w:sz w:val="22"/>
          <w:szCs w:val="22"/>
        </w:rPr>
        <w:t>н</w:t>
      </w:r>
      <w:r w:rsidRPr="00562E3A">
        <w:rPr>
          <w:rFonts w:ascii="Sylfaen" w:hAnsi="Sylfaen"/>
          <w:sz w:val="22"/>
          <w:szCs w:val="22"/>
        </w:rPr>
        <w:t>а участие в процедуре согласно Приложению №1;</w:t>
      </w:r>
    </w:p>
    <w:p w14:paraId="2A6C37D3" w14:textId="77777777" w:rsidR="009D7EFF" w:rsidRPr="00562E3A" w:rsidRDefault="009D7EFF" w:rsidP="00562E3A">
      <w:pPr>
        <w:widowControl w:val="0"/>
        <w:tabs>
          <w:tab w:val="left" w:pos="1134"/>
        </w:tabs>
        <w:ind w:firstLine="567"/>
        <w:jc w:val="both"/>
        <w:rPr>
          <w:rFonts w:ascii="Sylfaen" w:hAnsi="Sylfaen"/>
          <w:sz w:val="22"/>
          <w:szCs w:val="22"/>
        </w:rPr>
      </w:pPr>
      <w:r w:rsidRPr="00562E3A">
        <w:rPr>
          <w:rFonts w:ascii="Sylfaen" w:hAnsi="Sylfaen"/>
          <w:sz w:val="22"/>
          <w:szCs w:val="22"/>
        </w:rPr>
        <w:t>2.</w:t>
      </w:r>
      <w:r w:rsidR="005A17BE" w:rsidRPr="00562E3A">
        <w:rPr>
          <w:rFonts w:ascii="Sylfaen" w:hAnsi="Sylfaen"/>
          <w:sz w:val="22"/>
          <w:szCs w:val="22"/>
        </w:rPr>
        <w:t>2</w:t>
      </w:r>
      <w:r w:rsidR="00EA7CA6" w:rsidRPr="00562E3A">
        <w:rPr>
          <w:rFonts w:ascii="Sylfaen" w:hAnsi="Sylfaen"/>
          <w:sz w:val="22"/>
          <w:szCs w:val="22"/>
        </w:rPr>
        <w:t xml:space="preserve"> </w:t>
      </w:r>
      <w:r w:rsidR="00524D3D" w:rsidRPr="00562E3A">
        <w:rPr>
          <w:rFonts w:ascii="Sylfaen" w:hAnsi="Sylfaen"/>
          <w:sz w:val="22"/>
          <w:szCs w:val="22"/>
        </w:rPr>
        <w:t xml:space="preserve"> </w:t>
      </w:r>
      <w:r w:rsidRPr="00562E3A">
        <w:rPr>
          <w:rFonts w:ascii="Sylfaen" w:hAnsi="Sylfaen"/>
          <w:sz w:val="22"/>
          <w:szCs w:val="22"/>
        </w:rPr>
        <w:t>копию договора</w:t>
      </w:r>
      <w:r w:rsidR="00AD6738" w:rsidRPr="00562E3A">
        <w:rPr>
          <w:rFonts w:ascii="Sylfaen" w:hAnsi="Sylfaen"/>
          <w:sz w:val="22"/>
          <w:szCs w:val="22"/>
        </w:rPr>
        <w:t xml:space="preserve"> субподряда</w:t>
      </w:r>
      <w:r w:rsidRPr="00562E3A">
        <w:rPr>
          <w:rFonts w:ascii="Sylfaen" w:hAnsi="Sylfaen"/>
          <w:sz w:val="22"/>
          <w:szCs w:val="22"/>
        </w:rPr>
        <w:t xml:space="preserve"> и данные лица, являющегося стороной этого договора, если Договор будет выполняться через </w:t>
      </w:r>
      <w:r w:rsidR="00771A24" w:rsidRPr="00562E3A">
        <w:rPr>
          <w:rFonts w:ascii="Sylfaen" w:hAnsi="Sylfaen"/>
          <w:sz w:val="22"/>
          <w:szCs w:val="22"/>
        </w:rPr>
        <w:t>субподряд</w:t>
      </w:r>
      <w:r w:rsidRPr="00562E3A">
        <w:rPr>
          <w:rFonts w:ascii="Sylfaen" w:hAnsi="Sylfaen"/>
          <w:sz w:val="22"/>
          <w:szCs w:val="22"/>
        </w:rPr>
        <w:t>;</w:t>
      </w:r>
    </w:p>
    <w:p w14:paraId="14A66A5A" w14:textId="77777777" w:rsidR="008D4137" w:rsidRPr="00562E3A" w:rsidRDefault="008D4137" w:rsidP="00562E3A">
      <w:pPr>
        <w:widowControl w:val="0"/>
        <w:tabs>
          <w:tab w:val="left" w:pos="1134"/>
        </w:tabs>
        <w:ind w:firstLine="567"/>
        <w:jc w:val="both"/>
        <w:rPr>
          <w:rFonts w:ascii="Sylfaen" w:hAnsi="Sylfaen"/>
          <w:sz w:val="22"/>
          <w:szCs w:val="22"/>
        </w:rPr>
      </w:pPr>
      <w:r w:rsidRPr="00562E3A">
        <w:rPr>
          <w:rFonts w:ascii="Sylfaen" w:hAnsi="Sylfaen"/>
          <w:sz w:val="22"/>
          <w:szCs w:val="22"/>
        </w:rPr>
        <w:t>2.</w:t>
      </w:r>
      <w:r w:rsidR="005A17BE" w:rsidRPr="00562E3A">
        <w:rPr>
          <w:rFonts w:ascii="Sylfaen" w:hAnsi="Sylfaen"/>
          <w:sz w:val="22"/>
          <w:szCs w:val="22"/>
        </w:rPr>
        <w:t>3</w:t>
      </w:r>
      <w:r w:rsidR="00EA7CA6" w:rsidRPr="00562E3A">
        <w:rPr>
          <w:rFonts w:ascii="Sylfaen" w:hAnsi="Sylfaen"/>
          <w:sz w:val="22"/>
          <w:szCs w:val="22"/>
        </w:rPr>
        <w:t xml:space="preserve"> </w:t>
      </w:r>
      <w:r w:rsidRPr="00562E3A">
        <w:rPr>
          <w:rFonts w:ascii="Sylfaen" w:hAnsi="Sylfaen"/>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030728" w:rsidRPr="00562E3A">
        <w:rPr>
          <w:rStyle w:val="af6"/>
          <w:rFonts w:ascii="Sylfaen" w:hAnsi="Sylfaen"/>
          <w:sz w:val="22"/>
          <w:szCs w:val="22"/>
        </w:rPr>
        <w:footnoteReference w:customMarkFollows="1" w:id="13"/>
        <w:t>15</w:t>
      </w:r>
    </w:p>
    <w:p w14:paraId="4F4ACA39" w14:textId="77777777" w:rsidR="006505D2" w:rsidRPr="00562E3A" w:rsidRDefault="002C4DBF" w:rsidP="00562E3A">
      <w:pPr>
        <w:widowControl w:val="0"/>
        <w:tabs>
          <w:tab w:val="left" w:pos="1134"/>
        </w:tabs>
        <w:ind w:firstLine="567"/>
        <w:jc w:val="both"/>
        <w:rPr>
          <w:rFonts w:ascii="Sylfaen" w:hAnsi="Sylfaen"/>
          <w:sz w:val="22"/>
          <w:szCs w:val="22"/>
        </w:rPr>
      </w:pPr>
      <w:r w:rsidRPr="00562E3A">
        <w:rPr>
          <w:rFonts w:ascii="Sylfaen" w:hAnsi="Sylfaen"/>
          <w:sz w:val="22"/>
          <w:szCs w:val="22"/>
        </w:rPr>
        <w:t>2.</w:t>
      </w:r>
      <w:r w:rsidR="005A17BE" w:rsidRPr="00562E3A">
        <w:rPr>
          <w:rFonts w:ascii="Sylfaen" w:hAnsi="Sylfaen"/>
          <w:sz w:val="22"/>
          <w:szCs w:val="22"/>
        </w:rPr>
        <w:t>4</w:t>
      </w:r>
      <w:r w:rsidR="005114D0" w:rsidRPr="00562E3A">
        <w:rPr>
          <w:rFonts w:ascii="Sylfaen" w:hAnsi="Sylfaen"/>
          <w:sz w:val="22"/>
          <w:szCs w:val="22"/>
        </w:rPr>
        <w:t>.</w:t>
      </w:r>
      <w:r w:rsidR="009873F3" w:rsidRPr="00562E3A">
        <w:rPr>
          <w:rFonts w:ascii="Sylfaen" w:hAnsi="Sylfaen"/>
          <w:sz w:val="22"/>
          <w:szCs w:val="22"/>
        </w:rPr>
        <w:tab/>
      </w:r>
      <w:r w:rsidRPr="00562E3A">
        <w:rPr>
          <w:rFonts w:ascii="Sylfaen" w:hAnsi="Sylfaen"/>
          <w:sz w:val="22"/>
          <w:szCs w:val="22"/>
        </w:rPr>
        <w:t>обеспечение заявки, которое представляется в форме наличных денег или банковской гарантии</w:t>
      </w:r>
      <w:r w:rsidR="00FC016A" w:rsidRPr="00562E3A">
        <w:rPr>
          <w:rFonts w:ascii="Sylfaen" w:hAnsi="Sylfaen"/>
          <w:sz w:val="22"/>
          <w:szCs w:val="22"/>
        </w:rPr>
        <w:t xml:space="preserve"> (Приложению №3)</w:t>
      </w:r>
      <w:r w:rsidRPr="00562E3A">
        <w:rPr>
          <w:rFonts w:ascii="Sylfaen" w:hAnsi="Sylfaen"/>
          <w:sz w:val="22"/>
          <w:szCs w:val="22"/>
        </w:rPr>
        <w:t xml:space="preserve">; При этом заявкой представляется </w:t>
      </w:r>
      <w:r w:rsidR="00030728" w:rsidRPr="00562E3A">
        <w:rPr>
          <w:rFonts w:ascii="Sylfaen" w:hAnsi="Sylfaen"/>
          <w:sz w:val="22"/>
          <w:szCs w:val="22"/>
        </w:rPr>
        <w:t>оригинал</w:t>
      </w:r>
      <w:r w:rsidRPr="00562E3A">
        <w:rPr>
          <w:rFonts w:ascii="Sylfaen" w:hAnsi="Sylfaen"/>
          <w:sz w:val="22"/>
          <w:szCs w:val="22"/>
        </w:rPr>
        <w:t xml:space="preserve"> документа, удостоверяющего опла</w:t>
      </w:r>
      <w:r w:rsidR="00030728" w:rsidRPr="00562E3A">
        <w:rPr>
          <w:rFonts w:ascii="Sylfaen" w:hAnsi="Sylfaen"/>
          <w:sz w:val="22"/>
          <w:szCs w:val="22"/>
        </w:rPr>
        <w:t>ту наличных денег, или оригинал</w:t>
      </w:r>
      <w:r w:rsidRPr="00562E3A">
        <w:rPr>
          <w:rFonts w:ascii="Sylfaen" w:hAnsi="Sylfaen"/>
          <w:sz w:val="22"/>
          <w:szCs w:val="22"/>
        </w:rPr>
        <w:t xml:space="preserve"> банковской гарантии.</w:t>
      </w:r>
      <w:r w:rsidR="00030728" w:rsidRPr="00562E3A">
        <w:rPr>
          <w:rStyle w:val="af6"/>
          <w:rFonts w:ascii="Sylfaen" w:hAnsi="Sylfaen"/>
          <w:sz w:val="22"/>
          <w:szCs w:val="22"/>
        </w:rPr>
        <w:footnoteReference w:customMarkFollows="1" w:id="14"/>
        <w:t>16</w:t>
      </w:r>
    </w:p>
    <w:p w14:paraId="033CCA26" w14:textId="77777777" w:rsidR="00E67BA7"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2.</w:t>
      </w:r>
      <w:r w:rsidR="005E7AC1" w:rsidRPr="00562E3A">
        <w:rPr>
          <w:rFonts w:ascii="Sylfaen" w:hAnsi="Sylfaen"/>
          <w:sz w:val="22"/>
          <w:szCs w:val="22"/>
        </w:rPr>
        <w:t>5</w:t>
      </w:r>
      <w:r w:rsidR="004413A5" w:rsidRPr="00562E3A">
        <w:rPr>
          <w:rFonts w:ascii="Sylfaen" w:hAnsi="Sylfaen"/>
          <w:sz w:val="22"/>
          <w:szCs w:val="22"/>
        </w:rPr>
        <w:t>.</w:t>
      </w:r>
      <w:r w:rsidR="00367A9A" w:rsidRPr="00562E3A">
        <w:rPr>
          <w:rFonts w:ascii="Sylfaen" w:hAnsi="Sylfaen"/>
          <w:sz w:val="22"/>
          <w:szCs w:val="22"/>
        </w:rPr>
        <w:tab/>
      </w:r>
      <w:r w:rsidRPr="00562E3A">
        <w:rPr>
          <w:rFonts w:ascii="Sylfaen" w:hAnsi="Sylfaen"/>
          <w:sz w:val="22"/>
          <w:szCs w:val="22"/>
        </w:rPr>
        <w:t>ценовое предложение согласно Приложению №</w:t>
      </w:r>
      <w:r w:rsidR="00385C27" w:rsidRPr="00562E3A">
        <w:rPr>
          <w:rFonts w:ascii="Sylfaen" w:hAnsi="Sylfaen"/>
          <w:sz w:val="22"/>
          <w:szCs w:val="22"/>
        </w:rPr>
        <w:t>2</w:t>
      </w:r>
      <w:r w:rsidRPr="00562E3A">
        <w:rPr>
          <w:rFonts w:ascii="Sylfaen" w:hAnsi="Sylfaen"/>
          <w:sz w:val="22"/>
          <w:szCs w:val="22"/>
        </w:rPr>
        <w:t>; Ценовое предложение представляется в форме расчета, состоящего из обобщенных компонентов стоимости</w:t>
      </w:r>
      <w:del w:id="7" w:author="Vardan" w:date="2020-06-03T18:32:00Z">
        <w:r w:rsidR="002C0665" w:rsidRPr="00562E3A" w:rsidDel="00C14716">
          <w:rPr>
            <w:rFonts w:ascii="Sylfaen" w:hAnsi="Sylfaen"/>
            <w:sz w:val="22"/>
            <w:szCs w:val="22"/>
          </w:rPr>
          <w:delText>,</w:delText>
        </w:r>
      </w:del>
      <w:ins w:id="8" w:author="Vardan" w:date="2020-06-03T18:33:00Z">
        <w:r w:rsidR="001D5C13" w:rsidRPr="00562E3A">
          <w:rPr>
            <w:rFonts w:ascii="Sylfaen" w:hAnsi="Sylfaen"/>
            <w:sz w:val="22"/>
            <w:szCs w:val="22"/>
          </w:rPr>
          <w:t xml:space="preserve"> </w:t>
        </w:r>
      </w:ins>
      <w:r w:rsidR="001D5C13" w:rsidRPr="00562E3A">
        <w:rPr>
          <w:rFonts w:ascii="Sylfaen" w:hAnsi="Sylfaen"/>
          <w:sz w:val="22"/>
          <w:szCs w:val="22"/>
        </w:rPr>
        <w:t>(совокупность себестоимости и прогнозируемой прибыли)</w:t>
      </w:r>
      <w:r w:rsidRPr="00562E3A">
        <w:rPr>
          <w:rFonts w:ascii="Sylfaen" w:hAnsi="Sylfaen"/>
          <w:sz w:val="22"/>
          <w:szCs w:val="22"/>
        </w:rPr>
        <w:t xml:space="preserve"> и налога на добавленную стоимость. Расчет компонентов стоимости — разбивка или другие детали — не</w:t>
      </w:r>
      <w:r w:rsidR="00E267E5" w:rsidRPr="00562E3A">
        <w:rPr>
          <w:rFonts w:ascii="Sylfaen" w:hAnsi="Sylfaen"/>
          <w:sz w:val="22"/>
          <w:szCs w:val="22"/>
        </w:rPr>
        <w:t xml:space="preserve"> требуются и не представляются.</w:t>
      </w:r>
    </w:p>
    <w:p w14:paraId="4E23B453" w14:textId="77777777" w:rsidR="00F27A50" w:rsidRPr="00562E3A" w:rsidRDefault="005E7AC1"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 xml:space="preserve">2.6 </w:t>
      </w:r>
      <w:r w:rsidR="00F27A50" w:rsidRPr="00562E3A">
        <w:rPr>
          <w:rFonts w:ascii="Sylfaen" w:hAnsi="Sylfaen"/>
          <w:szCs w:val="22"/>
        </w:rPr>
        <w:t>При закупке строительных работ</w:t>
      </w:r>
      <w:r w:rsidR="00074F4F" w:rsidRPr="00562E3A">
        <w:rPr>
          <w:rFonts w:ascii="Sylfaen" w:hAnsi="Sylfaen"/>
          <w:szCs w:val="22"/>
        </w:rPr>
        <w:t xml:space="preserve">- </w:t>
      </w:r>
      <w:r w:rsidR="00D70ABA" w:rsidRPr="00562E3A">
        <w:rPr>
          <w:rFonts w:ascii="Sylfaen" w:hAnsi="Sylfaen" w:cs="Courier New"/>
          <w:szCs w:val="22"/>
          <w:lang w:eastAsia="en-US" w:bidi="ar-SA"/>
        </w:rPr>
        <w:t>-</w:t>
      </w:r>
      <w:proofErr w:type="spellStart"/>
      <w:r w:rsidR="00BF154A" w:rsidRPr="00562E3A">
        <w:rPr>
          <w:rFonts w:ascii="Sylfaen" w:hAnsi="Sylfaen"/>
          <w:szCs w:val="22"/>
        </w:rPr>
        <w:t>утвержденое</w:t>
      </w:r>
      <w:proofErr w:type="spellEnd"/>
      <w:r w:rsidR="00BF154A" w:rsidRPr="00562E3A">
        <w:rPr>
          <w:rFonts w:ascii="Sylfaen" w:hAnsi="Sylfaen"/>
          <w:szCs w:val="22"/>
        </w:rPr>
        <w:t xml:space="preserve">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w:t>
      </w:r>
      <w:r w:rsidR="0094010C" w:rsidRPr="00562E3A">
        <w:rPr>
          <w:rFonts w:ascii="Sylfaen" w:hAnsi="Sylfaen"/>
          <w:szCs w:val="22"/>
        </w:rPr>
        <w:t>у</w:t>
      </w:r>
      <w:r w:rsidR="00BF154A" w:rsidRPr="00562E3A">
        <w:rPr>
          <w:rFonts w:ascii="Sylfaen" w:hAnsi="Sylfaen"/>
          <w:szCs w:val="22"/>
        </w:rPr>
        <w:t>тверждается отдельным приложением к заключаемому договору.</w:t>
      </w:r>
      <w:r w:rsidR="00E63C0F" w:rsidRPr="00562E3A">
        <w:rPr>
          <w:rStyle w:val="af6"/>
          <w:rFonts w:ascii="Sylfaen" w:hAnsi="Sylfaen"/>
          <w:szCs w:val="22"/>
        </w:rPr>
        <w:footnoteReference w:customMarkFollows="1" w:id="15"/>
        <w:t>17</w:t>
      </w:r>
      <w:r w:rsidR="00F27A50" w:rsidRPr="00562E3A">
        <w:rPr>
          <w:rFonts w:ascii="Sylfaen" w:hAnsi="Sylfaen"/>
          <w:szCs w:val="22"/>
        </w:rPr>
        <w:t xml:space="preserve"> </w:t>
      </w:r>
    </w:p>
    <w:p w14:paraId="4AC9A78D" w14:textId="77777777" w:rsidR="008B1F31" w:rsidRPr="00562E3A" w:rsidRDefault="008B1F31" w:rsidP="00562E3A">
      <w:pPr>
        <w:widowControl w:val="0"/>
        <w:jc w:val="center"/>
        <w:rPr>
          <w:rFonts w:ascii="Sylfaen" w:hAnsi="Sylfaen"/>
          <w:b/>
          <w:sz w:val="22"/>
          <w:szCs w:val="22"/>
        </w:rPr>
      </w:pPr>
    </w:p>
    <w:p w14:paraId="352D9D12" w14:textId="77777777" w:rsidR="008B1F31" w:rsidRPr="00562E3A" w:rsidRDefault="008B1F31" w:rsidP="00562E3A">
      <w:pPr>
        <w:widowControl w:val="0"/>
        <w:jc w:val="center"/>
        <w:rPr>
          <w:rFonts w:ascii="Sylfaen" w:hAnsi="Sylfaen" w:cs="Sylfaen"/>
          <w:b/>
          <w:sz w:val="22"/>
          <w:szCs w:val="22"/>
        </w:rPr>
      </w:pPr>
      <w:r w:rsidRPr="00562E3A">
        <w:rPr>
          <w:rFonts w:ascii="Sylfaen" w:hAnsi="Sylfaen"/>
          <w:b/>
          <w:sz w:val="22"/>
          <w:szCs w:val="22"/>
        </w:rPr>
        <w:t>3. ПОРЯДОК ПОДГОТОВКИ ЗАЯВКИ</w:t>
      </w:r>
    </w:p>
    <w:p w14:paraId="31EF9501" w14:textId="77777777" w:rsidR="008B1F31" w:rsidRPr="00562E3A" w:rsidRDefault="008B1F3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3.1.</w:t>
      </w:r>
      <w:r w:rsidRPr="00562E3A">
        <w:rPr>
          <w:rFonts w:ascii="Sylfaen" w:hAnsi="Sylfaen"/>
          <w:sz w:val="22"/>
          <w:szCs w:val="22"/>
        </w:rPr>
        <w:tab/>
        <w:t xml:space="preserve">Участник подает заявку в порядке, установленном настоящим приглашением. </w:t>
      </w:r>
    </w:p>
    <w:p w14:paraId="4F341C8E" w14:textId="27D5D6EE" w:rsidR="008B1F31" w:rsidRPr="00562E3A" w:rsidRDefault="008B1F31" w:rsidP="00562E3A">
      <w:pPr>
        <w:widowControl w:val="0"/>
        <w:ind w:firstLine="567"/>
        <w:jc w:val="both"/>
        <w:rPr>
          <w:rFonts w:ascii="Sylfaen" w:hAnsi="Sylfaen" w:cs="Sylfaen"/>
          <w:sz w:val="22"/>
          <w:szCs w:val="22"/>
        </w:rPr>
      </w:pPr>
      <w:r w:rsidRPr="00562E3A">
        <w:rPr>
          <w:rFonts w:ascii="Sylfaen" w:hAnsi="Sylfaen"/>
          <w:sz w:val="22"/>
          <w:szCs w:val="22"/>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62E3A">
        <w:rPr>
          <w:rFonts w:ascii="Sylfaen" w:hAnsi="Sylfaen" w:cs="Courier New"/>
          <w:sz w:val="22"/>
          <w:szCs w:val="22"/>
        </w:rPr>
        <w:t> </w:t>
      </w:r>
      <w:r w:rsidRPr="00562E3A">
        <w:rPr>
          <w:rFonts w:ascii="Sylfaen" w:hAnsi="Sylfaen"/>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562E3A">
        <w:rPr>
          <w:rFonts w:ascii="Sylfaen" w:hAnsi="Sylfaen" w:cs="Courier New"/>
          <w:sz w:val="22"/>
          <w:szCs w:val="22"/>
        </w:rPr>
        <w:t> </w:t>
      </w:r>
      <w:r w:rsidRPr="00562E3A">
        <w:rPr>
          <w:rFonts w:ascii="Sylfaen" w:hAnsi="Sylfaen"/>
          <w:sz w:val="22"/>
          <w:szCs w:val="22"/>
        </w:rPr>
        <w:t>оригинала) и копий в __</w:t>
      </w:r>
      <w:r w:rsidR="001104E1">
        <w:rPr>
          <w:rFonts w:ascii="Sylfaen" w:hAnsi="Sylfaen"/>
          <w:sz w:val="22"/>
          <w:szCs w:val="22"/>
          <w:lang w:val="hy-AM"/>
        </w:rPr>
        <w:t>2</w:t>
      </w:r>
      <w:r w:rsidRPr="00562E3A">
        <w:rPr>
          <w:rFonts w:ascii="Sylfaen" w:hAnsi="Sylfaen"/>
          <w:sz w:val="22"/>
          <w:szCs w:val="22"/>
        </w:rPr>
        <w:t>_экземплярах.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D386195" w14:textId="77777777" w:rsidR="008B1F31" w:rsidRPr="00562E3A" w:rsidRDefault="008B1F31" w:rsidP="00562E3A">
      <w:pPr>
        <w:widowControl w:val="0"/>
        <w:ind w:firstLine="567"/>
        <w:jc w:val="both"/>
        <w:rPr>
          <w:rFonts w:ascii="Sylfaen" w:hAnsi="Sylfaen"/>
          <w:sz w:val="22"/>
          <w:szCs w:val="22"/>
        </w:rPr>
      </w:pPr>
      <w:r w:rsidRPr="00562E3A">
        <w:rPr>
          <w:rFonts w:ascii="Sylfaen" w:hAnsi="Sylfaen"/>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7045D7C" w14:textId="77777777" w:rsidR="008B1F31" w:rsidRPr="00562E3A" w:rsidRDefault="008B1F31" w:rsidP="00562E3A">
      <w:pPr>
        <w:widowControl w:val="0"/>
        <w:tabs>
          <w:tab w:val="left" w:pos="1134"/>
        </w:tabs>
        <w:ind w:firstLine="567"/>
        <w:jc w:val="both"/>
        <w:rPr>
          <w:rFonts w:ascii="Sylfaen" w:hAnsi="Sylfaen"/>
          <w:sz w:val="22"/>
          <w:szCs w:val="22"/>
        </w:rPr>
      </w:pPr>
      <w:r w:rsidRPr="00562E3A">
        <w:rPr>
          <w:rFonts w:ascii="Sylfaen" w:hAnsi="Sylfaen"/>
          <w:sz w:val="22"/>
          <w:szCs w:val="22"/>
        </w:rPr>
        <w:t>3.2.</w:t>
      </w:r>
      <w:r w:rsidRPr="00562E3A">
        <w:rPr>
          <w:rFonts w:ascii="Sylfaen" w:hAnsi="Sylfaen"/>
          <w:sz w:val="22"/>
          <w:szCs w:val="22"/>
        </w:rPr>
        <w:tab/>
        <w:t xml:space="preserve">На конверте, указанном в пункте 3.1 настоящей инструкции, на языке составления заявки указываются: </w:t>
      </w:r>
    </w:p>
    <w:p w14:paraId="1D83150C" w14:textId="77777777" w:rsidR="008B1F31" w:rsidRPr="00562E3A" w:rsidRDefault="008B1F31" w:rsidP="00562E3A">
      <w:pPr>
        <w:widowControl w:val="0"/>
        <w:tabs>
          <w:tab w:val="left" w:pos="1134"/>
        </w:tabs>
        <w:ind w:firstLine="567"/>
        <w:rPr>
          <w:rFonts w:ascii="Sylfaen" w:hAnsi="Sylfaen"/>
          <w:sz w:val="22"/>
          <w:szCs w:val="22"/>
        </w:rPr>
      </w:pPr>
      <w:r w:rsidRPr="00562E3A">
        <w:rPr>
          <w:rFonts w:ascii="Sylfaen" w:hAnsi="Sylfaen"/>
          <w:sz w:val="22"/>
          <w:szCs w:val="22"/>
        </w:rPr>
        <w:t>1)</w:t>
      </w:r>
      <w:r w:rsidRPr="00562E3A">
        <w:rPr>
          <w:rFonts w:ascii="Sylfaen" w:hAnsi="Sylfaen"/>
          <w:sz w:val="22"/>
          <w:szCs w:val="22"/>
        </w:rPr>
        <w:tab/>
        <w:t>наименование заказчика и место (адрес) подачи заявки;</w:t>
      </w:r>
    </w:p>
    <w:p w14:paraId="48CB2D46" w14:textId="77777777" w:rsidR="008B1F31" w:rsidRPr="00562E3A" w:rsidRDefault="008B1F31" w:rsidP="00562E3A">
      <w:pPr>
        <w:widowControl w:val="0"/>
        <w:tabs>
          <w:tab w:val="left" w:pos="1134"/>
          <w:tab w:val="left" w:pos="6284"/>
        </w:tabs>
        <w:ind w:firstLine="567"/>
        <w:jc w:val="both"/>
        <w:rPr>
          <w:rFonts w:ascii="Sylfaen" w:hAnsi="Sylfaen"/>
          <w:sz w:val="22"/>
          <w:szCs w:val="22"/>
        </w:rPr>
      </w:pPr>
      <w:r w:rsidRPr="00562E3A">
        <w:rPr>
          <w:rFonts w:ascii="Sylfaen" w:hAnsi="Sylfaen"/>
          <w:sz w:val="22"/>
          <w:szCs w:val="22"/>
        </w:rPr>
        <w:t>2)</w:t>
      </w:r>
      <w:r w:rsidRPr="00562E3A">
        <w:rPr>
          <w:rFonts w:ascii="Sylfaen" w:hAnsi="Sylfaen"/>
          <w:sz w:val="22"/>
          <w:szCs w:val="22"/>
        </w:rPr>
        <w:tab/>
        <w:t>код процедуры;</w:t>
      </w:r>
      <w:r w:rsidRPr="00562E3A">
        <w:rPr>
          <w:rFonts w:ascii="Sylfaen" w:hAnsi="Sylfaen"/>
          <w:sz w:val="22"/>
          <w:szCs w:val="22"/>
        </w:rPr>
        <w:tab/>
      </w:r>
    </w:p>
    <w:p w14:paraId="3594ADF2" w14:textId="77777777" w:rsidR="008B1F31" w:rsidRPr="00562E3A" w:rsidRDefault="008B1F31" w:rsidP="00562E3A">
      <w:pPr>
        <w:widowControl w:val="0"/>
        <w:tabs>
          <w:tab w:val="left" w:pos="1134"/>
        </w:tabs>
        <w:ind w:firstLine="567"/>
        <w:jc w:val="both"/>
        <w:rPr>
          <w:rFonts w:ascii="Sylfaen" w:hAnsi="Sylfaen"/>
          <w:sz w:val="22"/>
          <w:szCs w:val="22"/>
        </w:rPr>
      </w:pPr>
      <w:r w:rsidRPr="00562E3A">
        <w:rPr>
          <w:rFonts w:ascii="Sylfaen" w:hAnsi="Sylfaen"/>
          <w:sz w:val="22"/>
          <w:szCs w:val="22"/>
        </w:rPr>
        <w:t>3)</w:t>
      </w:r>
      <w:r w:rsidRPr="00562E3A">
        <w:rPr>
          <w:rFonts w:ascii="Sylfaen" w:hAnsi="Sylfaen"/>
          <w:sz w:val="22"/>
          <w:szCs w:val="22"/>
        </w:rPr>
        <w:tab/>
        <w:t>слова “не вскрывать до заседания по вскрытию заявок”;</w:t>
      </w:r>
    </w:p>
    <w:p w14:paraId="23E1FCC0" w14:textId="77777777" w:rsidR="008B1F31" w:rsidRPr="00562E3A" w:rsidRDefault="008B1F31" w:rsidP="00562E3A">
      <w:pPr>
        <w:widowControl w:val="0"/>
        <w:tabs>
          <w:tab w:val="left" w:pos="1134"/>
        </w:tabs>
        <w:ind w:firstLine="567"/>
        <w:jc w:val="both"/>
        <w:rPr>
          <w:rFonts w:ascii="Sylfaen" w:hAnsi="Sylfaen"/>
          <w:sz w:val="22"/>
          <w:szCs w:val="22"/>
        </w:rPr>
      </w:pPr>
      <w:r w:rsidRPr="00562E3A">
        <w:rPr>
          <w:rFonts w:ascii="Sylfaen" w:hAnsi="Sylfaen"/>
          <w:sz w:val="22"/>
          <w:szCs w:val="22"/>
        </w:rPr>
        <w:t>4)</w:t>
      </w:r>
      <w:r w:rsidRPr="00562E3A">
        <w:rPr>
          <w:rFonts w:ascii="Sylfaen" w:hAnsi="Sylfaen"/>
          <w:sz w:val="22"/>
          <w:szCs w:val="22"/>
        </w:rPr>
        <w:tab/>
        <w:t>наименование (имя), место нахождения и номер телефона участника.</w:t>
      </w:r>
    </w:p>
    <w:p w14:paraId="2FAA1171" w14:textId="77777777" w:rsidR="008B1F31" w:rsidRPr="00562E3A" w:rsidRDefault="008B1F3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3.3.</w:t>
      </w:r>
      <w:r w:rsidRPr="00562E3A">
        <w:rPr>
          <w:rFonts w:ascii="Sylfaen" w:hAnsi="Sylfaen"/>
          <w:sz w:val="22"/>
          <w:szCs w:val="22"/>
        </w:rPr>
        <w:tab/>
        <w:t>На заседании по вскрытию заявок комиссия отклоняет заявки, не</w:t>
      </w:r>
      <w:r w:rsidRPr="00562E3A">
        <w:rPr>
          <w:rFonts w:ascii="Sylfaen" w:hAnsi="Sylfaen" w:cs="Courier New"/>
          <w:sz w:val="22"/>
          <w:szCs w:val="22"/>
        </w:rPr>
        <w:t> </w:t>
      </w:r>
      <w:r w:rsidRPr="00562E3A">
        <w:rPr>
          <w:rFonts w:ascii="Sylfaen" w:hAnsi="Sylfaen"/>
          <w:sz w:val="22"/>
          <w:szCs w:val="22"/>
        </w:rPr>
        <w:t>соответствующие требованиям пунктов 3.1 и 3.2 настоящей инструкции, и в том же виде возвращает подающему их лицу.</w:t>
      </w:r>
    </w:p>
    <w:p w14:paraId="2A6BDEAA" w14:textId="77777777" w:rsidR="00B01410" w:rsidRPr="00562E3A" w:rsidRDefault="00B01410" w:rsidP="00562E3A">
      <w:pPr>
        <w:rPr>
          <w:ins w:id="9" w:author="Inesa Kocharyan" w:date="2024-02-12T14:54:00Z"/>
          <w:rFonts w:ascii="Sylfaen" w:hAnsi="Sylfaen"/>
          <w:b/>
          <w:sz w:val="22"/>
          <w:szCs w:val="22"/>
        </w:rPr>
      </w:pPr>
      <w:ins w:id="10" w:author="Inesa Kocharyan" w:date="2024-02-12T14:54:00Z">
        <w:r w:rsidRPr="00562E3A">
          <w:rPr>
            <w:rFonts w:ascii="Sylfaen" w:hAnsi="Sylfaen"/>
            <w:b/>
            <w:sz w:val="22"/>
            <w:szCs w:val="22"/>
          </w:rPr>
          <w:br w:type="page"/>
        </w:r>
      </w:ins>
    </w:p>
    <w:p w14:paraId="0749E598" w14:textId="77777777" w:rsidR="00B2572B" w:rsidRPr="00562E3A" w:rsidRDefault="00B2572B" w:rsidP="00562E3A">
      <w:pPr>
        <w:pStyle w:val="norm"/>
        <w:widowControl w:val="0"/>
        <w:spacing w:line="240" w:lineRule="auto"/>
        <w:ind w:firstLine="284"/>
        <w:jc w:val="right"/>
        <w:rPr>
          <w:rFonts w:ascii="Sylfaen" w:hAnsi="Sylfaen" w:cs="Arial"/>
          <w:b/>
          <w:szCs w:val="22"/>
        </w:rPr>
      </w:pPr>
      <w:r w:rsidRPr="00562E3A">
        <w:rPr>
          <w:rFonts w:ascii="Sylfaen" w:hAnsi="Sylfaen"/>
          <w:b/>
          <w:szCs w:val="22"/>
        </w:rPr>
        <w:lastRenderedPageBreak/>
        <w:t>Приложение № 1</w:t>
      </w:r>
    </w:p>
    <w:p w14:paraId="56B8F431" w14:textId="51A3369A" w:rsidR="001104E1" w:rsidRPr="00562E3A" w:rsidRDefault="00B2572B" w:rsidP="001104E1">
      <w:pPr>
        <w:jc w:val="right"/>
        <w:rPr>
          <w:rFonts w:ascii="Sylfaen" w:hAnsi="Sylfaen" w:cs="Sylfaen"/>
          <w:sz w:val="22"/>
          <w:szCs w:val="22"/>
        </w:rPr>
      </w:pPr>
      <w:r w:rsidRPr="00562E3A">
        <w:rPr>
          <w:rFonts w:ascii="Sylfaen" w:hAnsi="Sylfaen"/>
          <w:b/>
          <w:sz w:val="22"/>
          <w:szCs w:val="22"/>
        </w:rPr>
        <w:t>к Приглашению на открытый конкурс</w:t>
      </w:r>
      <w:r w:rsidR="00123294" w:rsidRPr="00562E3A">
        <w:rPr>
          <w:rFonts w:ascii="Sylfaen" w:hAnsi="Sylfaen" w:cs="Arial"/>
          <w:b/>
          <w:sz w:val="22"/>
          <w:szCs w:val="22"/>
        </w:rPr>
        <w:br/>
      </w:r>
      <w:r w:rsidRPr="00562E3A">
        <w:rPr>
          <w:rFonts w:ascii="Sylfaen" w:hAnsi="Sylfaen"/>
          <w:b/>
          <w:sz w:val="22"/>
          <w:szCs w:val="22"/>
        </w:rPr>
        <w:t xml:space="preserve">под кодом </w:t>
      </w:r>
      <w:r w:rsidR="005A2E7E">
        <w:rPr>
          <w:rFonts w:ascii="Sylfaen" w:hAnsi="Sylfaen"/>
          <w:b/>
          <w:sz w:val="22"/>
          <w:szCs w:val="22"/>
          <w:lang w:val="hy-AM"/>
        </w:rPr>
        <w:t xml:space="preserve"> </w:t>
      </w:r>
      <w:r w:rsidR="007C61DD">
        <w:rPr>
          <w:rFonts w:ascii="Sylfaen" w:hAnsi="Sylfaen"/>
          <w:sz w:val="22"/>
          <w:szCs w:val="22"/>
        </w:rPr>
        <w:t>ԱՄԱՀ-ԳՈ-ԲՄԱՇՁԲ-25/47</w:t>
      </w:r>
      <w:r w:rsidR="001104E1" w:rsidRPr="00562E3A">
        <w:rPr>
          <w:rFonts w:ascii="Sylfaen" w:hAnsi="Sylfaen"/>
          <w:sz w:val="22"/>
          <w:szCs w:val="22"/>
        </w:rPr>
        <w:t>"</w:t>
      </w:r>
    </w:p>
    <w:p w14:paraId="5EE60A32" w14:textId="107CD2F2" w:rsidR="00B2572B" w:rsidRPr="00562E3A" w:rsidRDefault="00B2572B" w:rsidP="001104E1">
      <w:pPr>
        <w:pStyle w:val="31"/>
        <w:widowControl w:val="0"/>
        <w:spacing w:line="240" w:lineRule="auto"/>
        <w:jc w:val="right"/>
        <w:rPr>
          <w:rFonts w:ascii="Sylfaen" w:hAnsi="Sylfaen" w:cs="Sylfaen"/>
          <w:b/>
          <w:sz w:val="22"/>
          <w:szCs w:val="22"/>
        </w:rPr>
      </w:pPr>
    </w:p>
    <w:p w14:paraId="3A21FD73" w14:textId="77777777" w:rsidR="00B2572B" w:rsidRPr="00562E3A" w:rsidRDefault="00B2572B" w:rsidP="00562E3A">
      <w:pPr>
        <w:widowControl w:val="0"/>
        <w:jc w:val="center"/>
        <w:rPr>
          <w:rFonts w:ascii="Sylfaen" w:hAnsi="Sylfaen" w:cs="Arial"/>
          <w:b/>
          <w:sz w:val="22"/>
          <w:szCs w:val="22"/>
        </w:rPr>
      </w:pPr>
      <w:r w:rsidRPr="00562E3A">
        <w:rPr>
          <w:rFonts w:ascii="Sylfaen" w:hAnsi="Sylfaen"/>
          <w:b/>
          <w:sz w:val="22"/>
          <w:szCs w:val="22"/>
        </w:rPr>
        <w:t>ЗАЯВЛЕНИЕ</w:t>
      </w:r>
      <w:r w:rsidR="00350210" w:rsidRPr="00562E3A">
        <w:rPr>
          <w:rFonts w:ascii="Sylfaen" w:hAnsi="Sylfaen"/>
          <w:b/>
          <w:sz w:val="22"/>
          <w:szCs w:val="22"/>
        </w:rPr>
        <w:t>-</w:t>
      </w:r>
      <w:r w:rsidR="005A6435" w:rsidRPr="00562E3A">
        <w:rPr>
          <w:rFonts w:ascii="Sylfaen" w:hAnsi="Sylfaen"/>
          <w:b/>
          <w:sz w:val="22"/>
          <w:szCs w:val="22"/>
        </w:rPr>
        <w:t xml:space="preserve">  ОБЪЯВЛЕНИЕ </w:t>
      </w:r>
      <w:r w:rsidRPr="00562E3A">
        <w:rPr>
          <w:rFonts w:ascii="Sylfaen" w:hAnsi="Sylfaen"/>
          <w:b/>
          <w:sz w:val="22"/>
          <w:szCs w:val="22"/>
        </w:rPr>
        <w:t>*</w:t>
      </w:r>
    </w:p>
    <w:p w14:paraId="45050416" w14:textId="77777777" w:rsidR="00B2572B" w:rsidRPr="00562E3A" w:rsidRDefault="00B2572B" w:rsidP="00562E3A">
      <w:pPr>
        <w:pStyle w:val="6"/>
        <w:keepNext w:val="0"/>
        <w:widowControl w:val="0"/>
        <w:jc w:val="center"/>
        <w:rPr>
          <w:rFonts w:ascii="Sylfaen" w:hAnsi="Sylfaen" w:cs="Arial"/>
          <w:color w:val="auto"/>
          <w:szCs w:val="22"/>
        </w:rPr>
      </w:pPr>
      <w:r w:rsidRPr="00562E3A">
        <w:rPr>
          <w:rFonts w:ascii="Sylfaen" w:hAnsi="Sylfaen"/>
          <w:color w:val="auto"/>
          <w:szCs w:val="22"/>
        </w:rPr>
        <w:t>на участие в открытом конкурсе</w:t>
      </w:r>
      <w:r w:rsidR="00AA7117" w:rsidRPr="00562E3A">
        <w:rPr>
          <w:rFonts w:ascii="Sylfaen" w:hAnsi="Sylfaen"/>
          <w:color w:val="auto"/>
          <w:szCs w:val="22"/>
        </w:rPr>
        <w:t xml:space="preserve"> </w:t>
      </w:r>
    </w:p>
    <w:p w14:paraId="6C7A9BA1" w14:textId="77777777" w:rsidR="00B2572B" w:rsidRPr="00562E3A" w:rsidRDefault="00B2572B" w:rsidP="00562E3A">
      <w:pPr>
        <w:widowControl w:val="0"/>
        <w:jc w:val="center"/>
        <w:rPr>
          <w:rFonts w:ascii="Sylfaen" w:hAnsi="Sylfaen"/>
          <w:sz w:val="22"/>
          <w:szCs w:val="22"/>
        </w:rPr>
      </w:pPr>
    </w:p>
    <w:p w14:paraId="36B14EF3" w14:textId="77777777" w:rsidR="00374F4A" w:rsidRPr="00562E3A" w:rsidRDefault="00374F4A" w:rsidP="00562E3A">
      <w:pPr>
        <w:jc w:val="both"/>
        <w:rPr>
          <w:rFonts w:ascii="Sylfaen" w:hAnsi="Sylfaen"/>
          <w:sz w:val="22"/>
          <w:szCs w:val="22"/>
        </w:rPr>
      </w:pPr>
      <w:r w:rsidRPr="00562E3A">
        <w:rPr>
          <w:rFonts w:ascii="Sylfaen" w:hAnsi="Sylfaen"/>
          <w:sz w:val="22"/>
          <w:szCs w:val="22"/>
        </w:rPr>
        <w:t xml:space="preserve">______________________________________________________________заявляет, что </w:t>
      </w:r>
    </w:p>
    <w:p w14:paraId="4B2E83A3" w14:textId="77777777" w:rsidR="00374F4A" w:rsidRPr="00562E3A" w:rsidRDefault="00374F4A" w:rsidP="00562E3A">
      <w:pPr>
        <w:ind w:left="2694"/>
        <w:jc w:val="both"/>
        <w:rPr>
          <w:rFonts w:ascii="Sylfaen" w:hAnsi="Sylfaen"/>
          <w:sz w:val="22"/>
          <w:szCs w:val="22"/>
        </w:rPr>
      </w:pPr>
      <w:r w:rsidRPr="00562E3A">
        <w:rPr>
          <w:rFonts w:ascii="Sylfaen" w:hAnsi="Sylfaen"/>
          <w:sz w:val="22"/>
          <w:szCs w:val="22"/>
        </w:rPr>
        <w:t xml:space="preserve">наименование участника </w:t>
      </w:r>
    </w:p>
    <w:p w14:paraId="527CE95E" w14:textId="77777777" w:rsidR="00374F4A" w:rsidRPr="00562E3A" w:rsidRDefault="00374F4A" w:rsidP="00562E3A">
      <w:pPr>
        <w:jc w:val="both"/>
        <w:rPr>
          <w:rFonts w:ascii="Sylfaen" w:hAnsi="Sylfaen"/>
          <w:sz w:val="22"/>
          <w:szCs w:val="22"/>
          <w:u w:val="single"/>
        </w:rPr>
      </w:pPr>
      <w:r w:rsidRPr="00562E3A">
        <w:rPr>
          <w:rFonts w:ascii="Sylfaen" w:hAnsi="Sylfaen"/>
          <w:sz w:val="22"/>
          <w:szCs w:val="22"/>
        </w:rPr>
        <w:t>желает участвовать в лоте (лотах)_______________________________ объявленного</w:t>
      </w:r>
    </w:p>
    <w:p w14:paraId="1D119D3B" w14:textId="77777777" w:rsidR="00374F4A" w:rsidRPr="00562E3A" w:rsidRDefault="000814B8" w:rsidP="00562E3A">
      <w:pPr>
        <w:ind w:left="4395"/>
        <w:jc w:val="both"/>
        <w:rPr>
          <w:rFonts w:ascii="Sylfaen" w:hAnsi="Sylfaen" w:cs="Sylfaen"/>
          <w:sz w:val="22"/>
          <w:szCs w:val="22"/>
        </w:rPr>
      </w:pPr>
      <w:r w:rsidRPr="00562E3A">
        <w:rPr>
          <w:rFonts w:ascii="Sylfaen" w:hAnsi="Sylfaen"/>
          <w:sz w:val="22"/>
          <w:szCs w:val="22"/>
        </w:rPr>
        <w:t xml:space="preserve">                             </w:t>
      </w:r>
      <w:r w:rsidR="00374F4A" w:rsidRPr="00562E3A">
        <w:rPr>
          <w:rFonts w:ascii="Sylfaen" w:hAnsi="Sylfaen"/>
          <w:sz w:val="22"/>
          <w:szCs w:val="22"/>
        </w:rPr>
        <w:t>номер лота (лотов)</w:t>
      </w:r>
    </w:p>
    <w:p w14:paraId="47C9B15B" w14:textId="5654785B" w:rsidR="00374F4A" w:rsidRPr="00562E3A" w:rsidRDefault="00374F4A" w:rsidP="00562E3A">
      <w:pPr>
        <w:jc w:val="both"/>
        <w:rPr>
          <w:rFonts w:ascii="Sylfaen" w:hAnsi="Sylfaen" w:cs="Sylfaen"/>
          <w:sz w:val="22"/>
          <w:szCs w:val="22"/>
        </w:rPr>
      </w:pPr>
      <w:r w:rsidRPr="00562E3A">
        <w:rPr>
          <w:rFonts w:ascii="Sylfaen" w:hAnsi="Sylfaen"/>
          <w:sz w:val="22"/>
          <w:szCs w:val="22"/>
        </w:rPr>
        <w:t xml:space="preserve">______________________________________________ под кодом </w:t>
      </w:r>
      <w:r w:rsidR="006132ED" w:rsidRPr="00562E3A">
        <w:rPr>
          <w:rFonts w:ascii="Sylfaen" w:hAnsi="Sylfaen"/>
          <w:sz w:val="22"/>
          <w:szCs w:val="22"/>
        </w:rPr>
        <w:t>"</w:t>
      </w:r>
      <w:r w:rsidR="007C61DD">
        <w:rPr>
          <w:rFonts w:ascii="Sylfaen" w:hAnsi="Sylfaen"/>
          <w:sz w:val="22"/>
          <w:szCs w:val="22"/>
        </w:rPr>
        <w:t>ԱՄԱՀ-ԳՈ-ԲՄԱՇՁԲ-25/47</w:t>
      </w:r>
      <w:r w:rsidR="006132ED" w:rsidRPr="00562E3A">
        <w:rPr>
          <w:rFonts w:ascii="Sylfaen" w:hAnsi="Sylfaen"/>
          <w:sz w:val="22"/>
          <w:szCs w:val="22"/>
        </w:rPr>
        <w:t>"</w:t>
      </w:r>
    </w:p>
    <w:p w14:paraId="1FA5D07E" w14:textId="77777777" w:rsidR="00374F4A" w:rsidRPr="00562E3A" w:rsidRDefault="00374F4A" w:rsidP="00562E3A">
      <w:pPr>
        <w:ind w:left="1560"/>
        <w:jc w:val="both"/>
        <w:rPr>
          <w:rFonts w:ascii="Sylfaen" w:hAnsi="Sylfaen"/>
          <w:sz w:val="22"/>
          <w:szCs w:val="22"/>
        </w:rPr>
      </w:pPr>
      <w:r w:rsidRPr="00562E3A">
        <w:rPr>
          <w:rFonts w:ascii="Sylfaen" w:hAnsi="Sylfaen"/>
          <w:sz w:val="22"/>
          <w:szCs w:val="22"/>
        </w:rPr>
        <w:t>наименование заказчика</w:t>
      </w:r>
    </w:p>
    <w:p w14:paraId="373C42D9" w14:textId="77777777" w:rsidR="00374F4A" w:rsidRPr="00562E3A" w:rsidRDefault="00374F4A" w:rsidP="00562E3A">
      <w:pPr>
        <w:jc w:val="both"/>
        <w:rPr>
          <w:rFonts w:ascii="Sylfaen" w:hAnsi="Sylfaen"/>
          <w:sz w:val="22"/>
          <w:szCs w:val="22"/>
        </w:rPr>
      </w:pPr>
      <w:r w:rsidRPr="00562E3A">
        <w:rPr>
          <w:rFonts w:ascii="Sylfaen" w:hAnsi="Sylfaen"/>
          <w:sz w:val="22"/>
          <w:szCs w:val="22"/>
        </w:rPr>
        <w:t>открытого конкурса и в соответствии с требованиями приглашения подает заявку.</w:t>
      </w:r>
    </w:p>
    <w:p w14:paraId="1DDD46D7" w14:textId="77777777" w:rsidR="00374F4A" w:rsidRPr="00562E3A" w:rsidRDefault="00374F4A" w:rsidP="00562E3A">
      <w:pPr>
        <w:jc w:val="both"/>
        <w:rPr>
          <w:rFonts w:ascii="Sylfaen" w:hAnsi="Sylfaen"/>
          <w:sz w:val="22"/>
          <w:szCs w:val="22"/>
        </w:rPr>
      </w:pPr>
      <w:r w:rsidRPr="00562E3A">
        <w:rPr>
          <w:rFonts w:ascii="Sylfaen" w:hAnsi="Sylfaen"/>
          <w:sz w:val="22"/>
          <w:szCs w:val="22"/>
        </w:rPr>
        <w:t>__________________________________________________ заявляет и заверяет, что</w:t>
      </w:r>
    </w:p>
    <w:p w14:paraId="4CF36EEF" w14:textId="77777777" w:rsidR="00374F4A" w:rsidRPr="00562E3A" w:rsidRDefault="00374F4A" w:rsidP="00562E3A">
      <w:pPr>
        <w:ind w:left="1843"/>
        <w:jc w:val="both"/>
        <w:rPr>
          <w:rFonts w:ascii="Sylfaen" w:hAnsi="Sylfaen" w:cs="Sylfaen"/>
          <w:sz w:val="22"/>
          <w:szCs w:val="22"/>
        </w:rPr>
      </w:pPr>
      <w:r w:rsidRPr="00562E3A">
        <w:rPr>
          <w:rFonts w:ascii="Sylfaen" w:hAnsi="Sylfaen"/>
          <w:sz w:val="22"/>
          <w:szCs w:val="22"/>
        </w:rPr>
        <w:t>наименование участника</w:t>
      </w:r>
    </w:p>
    <w:p w14:paraId="31F3B5F2" w14:textId="77777777" w:rsidR="00374F4A" w:rsidRPr="00562E3A" w:rsidRDefault="00374F4A" w:rsidP="00562E3A">
      <w:pPr>
        <w:jc w:val="both"/>
        <w:rPr>
          <w:rFonts w:ascii="Sylfaen" w:hAnsi="Sylfaen" w:cs="Sylfaen"/>
          <w:sz w:val="22"/>
          <w:szCs w:val="22"/>
        </w:rPr>
      </w:pPr>
      <w:r w:rsidRPr="00562E3A">
        <w:rPr>
          <w:rFonts w:ascii="Sylfaen" w:hAnsi="Sylfaen"/>
          <w:sz w:val="22"/>
          <w:szCs w:val="22"/>
        </w:rPr>
        <w:t>является</w:t>
      </w:r>
      <w:r w:rsidR="00F453C2" w:rsidRPr="00562E3A">
        <w:rPr>
          <w:rFonts w:ascii="Sylfaen" w:hAnsi="Sylfaen"/>
          <w:sz w:val="22"/>
          <w:szCs w:val="22"/>
        </w:rPr>
        <w:t xml:space="preserve"> </w:t>
      </w:r>
      <w:r w:rsidRPr="00562E3A">
        <w:rPr>
          <w:rFonts w:ascii="Sylfaen" w:hAnsi="Sylfaen"/>
          <w:sz w:val="22"/>
          <w:szCs w:val="22"/>
        </w:rPr>
        <w:t>резидентом ______________________________________________________</w:t>
      </w:r>
      <w:r w:rsidR="00D04575" w:rsidRPr="00562E3A">
        <w:rPr>
          <w:rFonts w:ascii="Sylfaen" w:hAnsi="Sylfaen"/>
          <w:sz w:val="22"/>
          <w:szCs w:val="22"/>
        </w:rPr>
        <w:t>.</w:t>
      </w:r>
    </w:p>
    <w:p w14:paraId="6D97C6B3" w14:textId="77777777" w:rsidR="00374F4A" w:rsidRPr="00562E3A" w:rsidRDefault="00374F4A" w:rsidP="00562E3A">
      <w:pPr>
        <w:ind w:left="4111"/>
        <w:jc w:val="both"/>
        <w:rPr>
          <w:rFonts w:ascii="Sylfaen" w:hAnsi="Sylfaen" w:cs="Arial"/>
          <w:sz w:val="22"/>
          <w:szCs w:val="22"/>
        </w:rPr>
      </w:pPr>
      <w:r w:rsidRPr="00562E3A">
        <w:rPr>
          <w:rFonts w:ascii="Sylfaen" w:hAnsi="Sylfaen"/>
          <w:sz w:val="22"/>
          <w:szCs w:val="22"/>
        </w:rPr>
        <w:t>наименование страны</w:t>
      </w:r>
    </w:p>
    <w:p w14:paraId="72AEAD4C" w14:textId="77777777" w:rsidR="000612B9" w:rsidRPr="00562E3A" w:rsidRDefault="000612B9" w:rsidP="00562E3A">
      <w:pPr>
        <w:jc w:val="both"/>
        <w:rPr>
          <w:rFonts w:ascii="Sylfaen" w:hAnsi="Sylfaen"/>
          <w:sz w:val="22"/>
          <w:szCs w:val="22"/>
        </w:rPr>
      </w:pPr>
    </w:p>
    <w:p w14:paraId="323B2895" w14:textId="77777777" w:rsidR="000612B9" w:rsidRPr="00562E3A" w:rsidRDefault="004F0CAA" w:rsidP="00562E3A">
      <w:pPr>
        <w:jc w:val="both"/>
        <w:rPr>
          <w:rFonts w:ascii="Sylfaen" w:hAnsi="Sylfaen"/>
          <w:sz w:val="22"/>
          <w:szCs w:val="22"/>
        </w:rPr>
      </w:pPr>
      <w:r w:rsidRPr="00562E3A">
        <w:rPr>
          <w:rFonts w:ascii="Sylfaen" w:hAnsi="Sylfaen"/>
          <w:sz w:val="22"/>
          <w:szCs w:val="22"/>
        </w:rPr>
        <w:t>Данные</w:t>
      </w:r>
      <w:r w:rsidR="002A0700" w:rsidRPr="00562E3A">
        <w:rPr>
          <w:rFonts w:ascii="Sylfaen" w:hAnsi="Sylfaen"/>
          <w:sz w:val="22"/>
          <w:szCs w:val="22"/>
        </w:rPr>
        <w:t xml:space="preserve">       </w:t>
      </w:r>
      <w:r w:rsidR="000612B9" w:rsidRPr="00562E3A">
        <w:rPr>
          <w:rFonts w:ascii="Sylfaen" w:hAnsi="Sylfaen"/>
          <w:sz w:val="22"/>
          <w:szCs w:val="22"/>
        </w:rPr>
        <w:t>----------------------------------------</w:t>
      </w:r>
      <w:r w:rsidR="00304237" w:rsidRPr="00562E3A">
        <w:rPr>
          <w:rFonts w:ascii="Sylfaen" w:hAnsi="Sylfaen"/>
          <w:sz w:val="22"/>
          <w:szCs w:val="22"/>
        </w:rPr>
        <w:t xml:space="preserve">  </w:t>
      </w:r>
      <w:r w:rsidR="00F96993" w:rsidRPr="00562E3A">
        <w:rPr>
          <w:rFonts w:ascii="Sylfaen" w:hAnsi="Sylfaen"/>
          <w:sz w:val="22"/>
          <w:szCs w:val="22"/>
        </w:rPr>
        <w:t>следующие</w:t>
      </w:r>
      <w:r w:rsidR="00304237" w:rsidRPr="00562E3A">
        <w:rPr>
          <w:rFonts w:ascii="Sylfaen" w:hAnsi="Sylfaen"/>
          <w:sz w:val="22"/>
          <w:szCs w:val="22"/>
        </w:rPr>
        <w:t>:</w:t>
      </w:r>
    </w:p>
    <w:p w14:paraId="2290AC3B" w14:textId="77777777" w:rsidR="002A0700" w:rsidRPr="00562E3A" w:rsidRDefault="002A0700" w:rsidP="00562E3A">
      <w:pPr>
        <w:ind w:left="1843"/>
        <w:rPr>
          <w:rFonts w:ascii="Sylfaen" w:hAnsi="Sylfaen" w:cs="Sylfaen"/>
          <w:sz w:val="22"/>
          <w:szCs w:val="22"/>
          <w:lang w:val="hy-AM"/>
        </w:rPr>
      </w:pPr>
      <w:r w:rsidRPr="00562E3A">
        <w:rPr>
          <w:rFonts w:ascii="Sylfaen" w:hAnsi="Sylfaen"/>
          <w:sz w:val="22"/>
          <w:szCs w:val="22"/>
        </w:rPr>
        <w:t>наименование участника</w:t>
      </w:r>
    </w:p>
    <w:p w14:paraId="232C0D94" w14:textId="77777777" w:rsidR="000612B9" w:rsidRPr="00562E3A" w:rsidRDefault="000612B9" w:rsidP="00562E3A">
      <w:pPr>
        <w:jc w:val="both"/>
        <w:rPr>
          <w:rFonts w:ascii="Sylfaen" w:hAnsi="Sylfaen"/>
          <w:sz w:val="22"/>
          <w:szCs w:val="22"/>
        </w:rPr>
      </w:pPr>
    </w:p>
    <w:p w14:paraId="6C11BECE" w14:textId="77777777" w:rsidR="00374F4A" w:rsidRPr="00562E3A" w:rsidRDefault="00374F4A" w:rsidP="00562E3A">
      <w:pPr>
        <w:jc w:val="both"/>
        <w:rPr>
          <w:rFonts w:ascii="Sylfaen" w:hAnsi="Sylfaen"/>
          <w:sz w:val="22"/>
          <w:szCs w:val="22"/>
        </w:rPr>
      </w:pPr>
      <w:r w:rsidRPr="00562E3A">
        <w:rPr>
          <w:rFonts w:ascii="Sylfaen" w:hAnsi="Sylfaen"/>
          <w:sz w:val="22"/>
          <w:szCs w:val="22"/>
        </w:rPr>
        <w:t xml:space="preserve">Учетный номер налогоплательщика  </w:t>
      </w:r>
      <w:r w:rsidR="00B138F3" w:rsidRPr="00562E3A">
        <w:rPr>
          <w:rFonts w:ascii="Sylfaen" w:hAnsi="Sylfaen"/>
          <w:sz w:val="22"/>
          <w:szCs w:val="22"/>
        </w:rPr>
        <w:t xml:space="preserve">             </w:t>
      </w:r>
      <w:r w:rsidRPr="00562E3A">
        <w:rPr>
          <w:rFonts w:ascii="Sylfaen" w:hAnsi="Sylfaen"/>
          <w:sz w:val="22"/>
          <w:szCs w:val="22"/>
        </w:rPr>
        <w:t>________________</w:t>
      </w:r>
    </w:p>
    <w:p w14:paraId="7FD1CF15" w14:textId="77777777" w:rsidR="00374F4A" w:rsidRPr="00562E3A" w:rsidRDefault="00B138F3" w:rsidP="00562E3A">
      <w:pPr>
        <w:tabs>
          <w:tab w:val="left" w:pos="7371"/>
        </w:tabs>
        <w:ind w:left="4111"/>
        <w:jc w:val="both"/>
        <w:rPr>
          <w:rFonts w:ascii="Sylfaen" w:hAnsi="Sylfaen" w:cs="Arial"/>
          <w:sz w:val="22"/>
          <w:szCs w:val="22"/>
        </w:rPr>
      </w:pPr>
      <w:r w:rsidRPr="00562E3A">
        <w:rPr>
          <w:rFonts w:ascii="Sylfaen" w:hAnsi="Sylfaen"/>
          <w:sz w:val="22"/>
          <w:szCs w:val="22"/>
        </w:rPr>
        <w:t xml:space="preserve">               </w:t>
      </w:r>
      <w:r w:rsidR="00374F4A" w:rsidRPr="00562E3A">
        <w:rPr>
          <w:rFonts w:ascii="Sylfaen" w:hAnsi="Sylfaen"/>
          <w:sz w:val="22"/>
          <w:szCs w:val="22"/>
        </w:rPr>
        <w:t>учетный номер</w:t>
      </w:r>
      <w:r w:rsidRPr="00562E3A">
        <w:rPr>
          <w:rFonts w:ascii="Sylfaen" w:hAnsi="Sylfaen"/>
          <w:sz w:val="22"/>
          <w:szCs w:val="22"/>
        </w:rPr>
        <w:t xml:space="preserve"> </w:t>
      </w:r>
      <w:r w:rsidR="00374F4A" w:rsidRPr="00562E3A">
        <w:rPr>
          <w:rFonts w:ascii="Sylfaen" w:hAnsi="Sylfaen"/>
          <w:sz w:val="22"/>
          <w:szCs w:val="22"/>
        </w:rPr>
        <w:t>налогоплательщика</w:t>
      </w:r>
    </w:p>
    <w:p w14:paraId="2F024859" w14:textId="77777777" w:rsidR="00B138F3" w:rsidRPr="00562E3A" w:rsidRDefault="00B138F3" w:rsidP="00562E3A">
      <w:pPr>
        <w:jc w:val="both"/>
        <w:rPr>
          <w:rFonts w:ascii="Sylfaen" w:hAnsi="Sylfaen"/>
          <w:sz w:val="22"/>
          <w:szCs w:val="22"/>
        </w:rPr>
      </w:pPr>
    </w:p>
    <w:p w14:paraId="059E5195" w14:textId="77777777" w:rsidR="00374F4A" w:rsidRPr="00562E3A" w:rsidRDefault="00B138F3" w:rsidP="00562E3A">
      <w:pPr>
        <w:jc w:val="both"/>
        <w:rPr>
          <w:rFonts w:ascii="Sylfaen" w:hAnsi="Sylfaen"/>
          <w:sz w:val="22"/>
          <w:szCs w:val="22"/>
        </w:rPr>
      </w:pPr>
      <w:r w:rsidRPr="00562E3A">
        <w:rPr>
          <w:rFonts w:ascii="Sylfaen" w:hAnsi="Sylfaen"/>
          <w:sz w:val="22"/>
          <w:szCs w:val="22"/>
        </w:rPr>
        <w:t xml:space="preserve"> </w:t>
      </w:r>
      <w:r w:rsidR="00374F4A" w:rsidRPr="00562E3A">
        <w:rPr>
          <w:rFonts w:ascii="Sylfaen" w:hAnsi="Sylfaen"/>
          <w:sz w:val="22"/>
          <w:szCs w:val="22"/>
        </w:rPr>
        <w:t xml:space="preserve">Адрес электронной почты </w:t>
      </w:r>
      <w:r w:rsidRPr="00562E3A">
        <w:rPr>
          <w:rFonts w:ascii="Sylfaen" w:hAnsi="Sylfaen"/>
          <w:sz w:val="22"/>
          <w:szCs w:val="22"/>
        </w:rPr>
        <w:t xml:space="preserve">                           </w:t>
      </w:r>
      <w:r w:rsidR="00374F4A" w:rsidRPr="00562E3A">
        <w:rPr>
          <w:rFonts w:ascii="Sylfaen" w:hAnsi="Sylfaen"/>
          <w:sz w:val="22"/>
          <w:szCs w:val="22"/>
        </w:rPr>
        <w:t>__________________</w:t>
      </w:r>
    </w:p>
    <w:p w14:paraId="25AC6D0A" w14:textId="77777777" w:rsidR="00374F4A" w:rsidRPr="00562E3A" w:rsidRDefault="00B138F3" w:rsidP="00562E3A">
      <w:pPr>
        <w:tabs>
          <w:tab w:val="left" w:pos="6946"/>
        </w:tabs>
        <w:ind w:left="3402" w:firstLine="6"/>
        <w:jc w:val="both"/>
        <w:rPr>
          <w:rFonts w:ascii="Sylfaen" w:hAnsi="Sylfaen"/>
          <w:sz w:val="22"/>
          <w:szCs w:val="22"/>
        </w:rPr>
      </w:pPr>
      <w:r w:rsidRPr="00562E3A">
        <w:rPr>
          <w:rFonts w:ascii="Sylfaen" w:hAnsi="Sylfaen"/>
          <w:sz w:val="22"/>
          <w:szCs w:val="22"/>
        </w:rPr>
        <w:t xml:space="preserve">                                  </w:t>
      </w:r>
      <w:r w:rsidR="00374F4A" w:rsidRPr="00562E3A">
        <w:rPr>
          <w:rFonts w:ascii="Sylfaen" w:hAnsi="Sylfaen"/>
          <w:sz w:val="22"/>
          <w:szCs w:val="22"/>
        </w:rPr>
        <w:t>адрес электронной</w:t>
      </w:r>
      <w:r w:rsidR="00374F4A" w:rsidRPr="00562E3A">
        <w:rPr>
          <w:rFonts w:ascii="Sylfaen" w:hAnsi="Sylfaen"/>
          <w:sz w:val="22"/>
          <w:szCs w:val="22"/>
        </w:rPr>
        <w:tab/>
        <w:t>почты</w:t>
      </w:r>
    </w:p>
    <w:p w14:paraId="62DFDD0A" w14:textId="77777777" w:rsidR="00B138F3" w:rsidRPr="00562E3A" w:rsidRDefault="00B138F3" w:rsidP="00562E3A">
      <w:pPr>
        <w:jc w:val="both"/>
        <w:rPr>
          <w:rFonts w:ascii="Sylfaen" w:hAnsi="Sylfaen"/>
          <w:sz w:val="22"/>
          <w:szCs w:val="22"/>
        </w:rPr>
      </w:pPr>
    </w:p>
    <w:p w14:paraId="412FC29E" w14:textId="77777777" w:rsidR="009E1181" w:rsidRPr="00562E3A" w:rsidRDefault="00F96993" w:rsidP="00562E3A">
      <w:pPr>
        <w:jc w:val="both"/>
        <w:rPr>
          <w:rFonts w:ascii="Sylfaen" w:hAnsi="Sylfaen"/>
          <w:sz w:val="22"/>
          <w:szCs w:val="22"/>
        </w:rPr>
      </w:pPr>
      <w:r w:rsidRPr="00562E3A">
        <w:rPr>
          <w:rFonts w:ascii="Sylfaen" w:hAnsi="Sylfaen"/>
          <w:sz w:val="22"/>
          <w:szCs w:val="22"/>
        </w:rPr>
        <w:t>Адрес деятельности</w:t>
      </w:r>
      <w:r w:rsidR="009E1181" w:rsidRPr="00562E3A">
        <w:rPr>
          <w:rFonts w:ascii="Sylfaen" w:hAnsi="Sylfaen"/>
          <w:sz w:val="22"/>
          <w:szCs w:val="22"/>
        </w:rPr>
        <w:t xml:space="preserve">              ----------------------------</w:t>
      </w:r>
      <w:r w:rsidR="009627B3" w:rsidRPr="00562E3A">
        <w:rPr>
          <w:rFonts w:ascii="Sylfaen" w:hAnsi="Sylfaen"/>
          <w:sz w:val="22"/>
          <w:szCs w:val="22"/>
        </w:rPr>
        <w:t>--------------------------------</w:t>
      </w:r>
    </w:p>
    <w:p w14:paraId="6049F625" w14:textId="77777777" w:rsidR="00F96993" w:rsidRPr="00562E3A" w:rsidRDefault="009E1181" w:rsidP="00562E3A">
      <w:pPr>
        <w:jc w:val="both"/>
        <w:rPr>
          <w:rFonts w:ascii="Sylfaen" w:hAnsi="Sylfaen"/>
          <w:sz w:val="22"/>
          <w:szCs w:val="22"/>
        </w:rPr>
      </w:pPr>
      <w:r w:rsidRPr="00562E3A">
        <w:rPr>
          <w:rFonts w:ascii="Sylfaen" w:hAnsi="Sylfaen"/>
          <w:sz w:val="22"/>
          <w:szCs w:val="22"/>
        </w:rPr>
        <w:t xml:space="preserve">            </w:t>
      </w:r>
      <w:r w:rsidR="00F96993" w:rsidRPr="00562E3A">
        <w:rPr>
          <w:rFonts w:ascii="Sylfaen" w:hAnsi="Sylfaen"/>
          <w:sz w:val="22"/>
          <w:szCs w:val="22"/>
        </w:rPr>
        <w:t xml:space="preserve">  </w:t>
      </w:r>
      <w:r w:rsidRPr="00562E3A">
        <w:rPr>
          <w:rFonts w:ascii="Sylfaen" w:hAnsi="Sylfaen"/>
          <w:sz w:val="22"/>
          <w:szCs w:val="22"/>
        </w:rPr>
        <w:t xml:space="preserve">                                </w:t>
      </w:r>
      <w:r w:rsidR="00B138F3" w:rsidRPr="00562E3A">
        <w:rPr>
          <w:rFonts w:ascii="Sylfaen" w:hAnsi="Sylfaen"/>
          <w:sz w:val="22"/>
          <w:szCs w:val="22"/>
        </w:rPr>
        <w:t xml:space="preserve">                        </w:t>
      </w:r>
      <w:r w:rsidRPr="00562E3A">
        <w:rPr>
          <w:rFonts w:ascii="Sylfaen" w:hAnsi="Sylfaen"/>
          <w:sz w:val="22"/>
          <w:szCs w:val="22"/>
        </w:rPr>
        <w:t>адрес деятельности</w:t>
      </w:r>
    </w:p>
    <w:p w14:paraId="1074E5FA" w14:textId="77777777" w:rsidR="00B16483" w:rsidRPr="00562E3A" w:rsidRDefault="00B16483" w:rsidP="00562E3A">
      <w:pPr>
        <w:jc w:val="both"/>
        <w:rPr>
          <w:rFonts w:ascii="Sylfaen" w:hAnsi="Sylfaen"/>
          <w:sz w:val="22"/>
          <w:szCs w:val="22"/>
        </w:rPr>
      </w:pPr>
    </w:p>
    <w:p w14:paraId="6FA756F3" w14:textId="77777777" w:rsidR="00B16483" w:rsidRPr="00562E3A" w:rsidRDefault="00B16483" w:rsidP="00562E3A">
      <w:pPr>
        <w:jc w:val="both"/>
        <w:rPr>
          <w:rFonts w:ascii="Sylfaen" w:hAnsi="Sylfaen"/>
          <w:sz w:val="22"/>
          <w:szCs w:val="22"/>
        </w:rPr>
      </w:pPr>
      <w:r w:rsidRPr="00562E3A">
        <w:rPr>
          <w:rFonts w:ascii="Sylfaen" w:hAnsi="Sylfaen"/>
          <w:sz w:val="22"/>
          <w:szCs w:val="22"/>
        </w:rPr>
        <w:t>Номер телефона                     ------------------------------</w:t>
      </w:r>
      <w:r w:rsidR="009627B3" w:rsidRPr="00562E3A">
        <w:rPr>
          <w:rFonts w:ascii="Sylfaen" w:hAnsi="Sylfaen"/>
          <w:sz w:val="22"/>
          <w:szCs w:val="22"/>
        </w:rPr>
        <w:t>-------------------------------</w:t>
      </w:r>
      <w:r w:rsidRPr="00562E3A">
        <w:rPr>
          <w:rFonts w:ascii="Sylfaen" w:hAnsi="Sylfaen"/>
          <w:sz w:val="22"/>
          <w:szCs w:val="22"/>
        </w:rPr>
        <w:t xml:space="preserve"> </w:t>
      </w:r>
    </w:p>
    <w:p w14:paraId="01BF8BC9" w14:textId="77777777" w:rsidR="006B3E56" w:rsidRPr="00562E3A" w:rsidRDefault="00B138F3" w:rsidP="00562E3A">
      <w:pPr>
        <w:tabs>
          <w:tab w:val="left" w:pos="7371"/>
        </w:tabs>
        <w:ind w:left="3544" w:firstLine="3"/>
        <w:jc w:val="both"/>
        <w:rPr>
          <w:rFonts w:ascii="Sylfaen" w:hAnsi="Sylfaen"/>
          <w:sz w:val="22"/>
          <w:szCs w:val="22"/>
        </w:rPr>
      </w:pPr>
      <w:r w:rsidRPr="00562E3A">
        <w:rPr>
          <w:rFonts w:ascii="Sylfaen" w:hAnsi="Sylfaen"/>
          <w:sz w:val="22"/>
          <w:szCs w:val="22"/>
        </w:rPr>
        <w:t xml:space="preserve">                                 </w:t>
      </w:r>
      <w:r w:rsidR="00B16483" w:rsidRPr="00562E3A">
        <w:rPr>
          <w:rFonts w:ascii="Sylfaen" w:hAnsi="Sylfaen"/>
          <w:sz w:val="22"/>
          <w:szCs w:val="22"/>
        </w:rPr>
        <w:t>Номер телефона</w:t>
      </w:r>
    </w:p>
    <w:p w14:paraId="2C6259E4" w14:textId="77777777" w:rsidR="00B16483" w:rsidRPr="00562E3A" w:rsidRDefault="00B16483" w:rsidP="00562E3A">
      <w:pPr>
        <w:tabs>
          <w:tab w:val="left" w:pos="7371"/>
        </w:tabs>
        <w:ind w:left="3544" w:firstLine="3"/>
        <w:jc w:val="both"/>
        <w:rPr>
          <w:rFonts w:ascii="Sylfaen" w:hAnsi="Sylfaen"/>
          <w:sz w:val="22"/>
          <w:szCs w:val="22"/>
        </w:rPr>
      </w:pPr>
    </w:p>
    <w:p w14:paraId="541F3853" w14:textId="77777777" w:rsidR="006B3E56" w:rsidRPr="00562E3A" w:rsidRDefault="006B3E56" w:rsidP="00562E3A">
      <w:pPr>
        <w:widowControl w:val="0"/>
        <w:jc w:val="both"/>
        <w:rPr>
          <w:rFonts w:ascii="Sylfaen" w:hAnsi="Sylfaen"/>
          <w:sz w:val="22"/>
          <w:szCs w:val="22"/>
        </w:rPr>
      </w:pPr>
      <w:r w:rsidRPr="00562E3A">
        <w:rPr>
          <w:rFonts w:ascii="Sylfaen" w:hAnsi="Sylfaen"/>
          <w:sz w:val="22"/>
          <w:szCs w:val="22"/>
        </w:rPr>
        <w:t xml:space="preserve">Настоящим _________________________________объявляет и </w:t>
      </w:r>
      <w:proofErr w:type="spellStart"/>
      <w:r w:rsidRPr="00562E3A">
        <w:rPr>
          <w:rFonts w:ascii="Sylfaen" w:hAnsi="Sylfaen"/>
          <w:sz w:val="22"/>
          <w:szCs w:val="22"/>
        </w:rPr>
        <w:t>подтверждает,что</w:t>
      </w:r>
      <w:proofErr w:type="spellEnd"/>
      <w:r w:rsidRPr="00562E3A">
        <w:rPr>
          <w:rFonts w:ascii="Sylfaen" w:hAnsi="Sylfaen"/>
          <w:sz w:val="22"/>
          <w:szCs w:val="22"/>
        </w:rPr>
        <w:t>:</w:t>
      </w:r>
    </w:p>
    <w:p w14:paraId="4CC0B758" w14:textId="77777777" w:rsidR="006B3E56" w:rsidRPr="00562E3A" w:rsidRDefault="006B3E56" w:rsidP="00562E3A">
      <w:pPr>
        <w:widowControl w:val="0"/>
        <w:ind w:left="2835"/>
        <w:jc w:val="both"/>
        <w:rPr>
          <w:rFonts w:ascii="Sylfaen" w:hAnsi="Sylfaen"/>
          <w:sz w:val="22"/>
          <w:szCs w:val="22"/>
        </w:rPr>
      </w:pPr>
      <w:r w:rsidRPr="00562E3A">
        <w:rPr>
          <w:rFonts w:ascii="Sylfaen" w:hAnsi="Sylfaen"/>
          <w:sz w:val="22"/>
          <w:szCs w:val="22"/>
        </w:rPr>
        <w:t>наименование участника</w:t>
      </w:r>
    </w:p>
    <w:p w14:paraId="18469A17" w14:textId="77777777" w:rsidR="00E1773C" w:rsidRPr="00562E3A" w:rsidRDefault="00E1773C" w:rsidP="00562E3A">
      <w:pPr>
        <w:ind w:firstLine="709"/>
        <w:rPr>
          <w:rFonts w:ascii="Sylfaen" w:hAnsi="Sylfaen"/>
          <w:sz w:val="22"/>
          <w:szCs w:val="22"/>
          <w:lang w:val="es-ES"/>
        </w:rPr>
      </w:pPr>
      <w:r w:rsidRPr="00562E3A">
        <w:rPr>
          <w:rFonts w:ascii="Sylfaen" w:hAnsi="Sylfaen" w:cs="Arial"/>
          <w:sz w:val="22"/>
          <w:szCs w:val="22"/>
          <w:lang w:val="es-ES"/>
        </w:rPr>
        <w:t>1)</w:t>
      </w:r>
      <w:r w:rsidRPr="00562E3A">
        <w:rPr>
          <w:rFonts w:ascii="Sylfaen" w:hAnsi="Sylfaen"/>
          <w:sz w:val="22"/>
          <w:szCs w:val="22"/>
          <w:lang w:val="hy-AM"/>
        </w:rPr>
        <w:t xml:space="preserve">  </w:t>
      </w:r>
      <w:r w:rsidRPr="00562E3A">
        <w:rPr>
          <w:rFonts w:ascii="Sylfaen" w:hAnsi="Sylfaen"/>
          <w:sz w:val="22"/>
          <w:szCs w:val="22"/>
          <w:u w:val="single"/>
          <w:lang w:val="hy-AM"/>
        </w:rPr>
        <w:t xml:space="preserve">                                                </w:t>
      </w:r>
      <w:r w:rsidRPr="00562E3A">
        <w:rPr>
          <w:rFonts w:ascii="Sylfaen" w:hAnsi="Sylfaen"/>
          <w:sz w:val="22"/>
          <w:szCs w:val="22"/>
          <w:u w:val="single"/>
          <w:lang w:val="es-ES"/>
        </w:rPr>
        <w:t xml:space="preserve">                         </w:t>
      </w:r>
      <w:r w:rsidRPr="00562E3A">
        <w:rPr>
          <w:rFonts w:ascii="Sylfaen" w:hAnsi="Sylfaen"/>
          <w:sz w:val="22"/>
          <w:szCs w:val="22"/>
          <w:u w:val="single"/>
          <w:lang w:val="hy-AM"/>
        </w:rPr>
        <w:t xml:space="preserve">          </w:t>
      </w:r>
      <w:r w:rsidRPr="00562E3A">
        <w:rPr>
          <w:rFonts w:ascii="Sylfaen" w:hAnsi="Sylfaen"/>
          <w:sz w:val="22"/>
          <w:szCs w:val="22"/>
          <w:u w:val="single"/>
        </w:rPr>
        <w:t xml:space="preserve">и </w:t>
      </w:r>
      <w:r w:rsidRPr="00562E3A">
        <w:rPr>
          <w:rFonts w:ascii="Sylfaen" w:hAnsi="Sylfaen"/>
          <w:sz w:val="22"/>
          <w:szCs w:val="22"/>
          <w:lang w:val="hy-AM"/>
        </w:rPr>
        <w:t>аффилированные</w:t>
      </w:r>
      <w:r w:rsidRPr="00562E3A">
        <w:rPr>
          <w:rFonts w:ascii="Sylfaen" w:hAnsi="Sylfaen"/>
          <w:sz w:val="22"/>
          <w:szCs w:val="22"/>
        </w:rPr>
        <w:t xml:space="preserve"> с ним</w:t>
      </w:r>
      <w:r w:rsidRPr="00562E3A">
        <w:rPr>
          <w:rFonts w:ascii="Sylfaen" w:hAnsi="Sylfaen"/>
          <w:sz w:val="22"/>
          <w:szCs w:val="22"/>
          <w:lang w:val="hy-AM"/>
        </w:rPr>
        <w:t xml:space="preserve"> </w:t>
      </w:r>
    </w:p>
    <w:p w14:paraId="67922624" w14:textId="77777777" w:rsidR="00E1773C" w:rsidRPr="00562E3A" w:rsidRDefault="00E1773C" w:rsidP="00562E3A">
      <w:pPr>
        <w:widowControl w:val="0"/>
        <w:ind w:left="2835"/>
        <w:rPr>
          <w:rFonts w:ascii="Sylfaen" w:hAnsi="Sylfaen"/>
          <w:sz w:val="22"/>
          <w:szCs w:val="22"/>
        </w:rPr>
      </w:pPr>
      <w:r w:rsidRPr="00562E3A">
        <w:rPr>
          <w:rFonts w:ascii="Sylfaen" w:hAnsi="Sylfaen"/>
          <w:sz w:val="22"/>
          <w:szCs w:val="22"/>
        </w:rPr>
        <w:t>наименование участника</w:t>
      </w:r>
    </w:p>
    <w:p w14:paraId="6CCE1F59" w14:textId="77777777" w:rsidR="00E1773C" w:rsidRPr="00562E3A" w:rsidRDefault="00E1773C" w:rsidP="00562E3A">
      <w:pPr>
        <w:rPr>
          <w:rFonts w:ascii="Sylfaen" w:hAnsi="Sylfaen"/>
          <w:i/>
          <w:sz w:val="22"/>
          <w:szCs w:val="22"/>
          <w:vertAlign w:val="superscript"/>
          <w:lang w:val="es-ES"/>
        </w:rPr>
      </w:pPr>
    </w:p>
    <w:p w14:paraId="3A95853B" w14:textId="1187B18E" w:rsidR="00E1773C" w:rsidRPr="00562E3A" w:rsidRDefault="00E1773C" w:rsidP="00562E3A">
      <w:pPr>
        <w:rPr>
          <w:rFonts w:ascii="Sylfaen" w:hAnsi="Sylfaen" w:cs="Sylfaen"/>
          <w:sz w:val="22"/>
          <w:szCs w:val="22"/>
          <w:lang w:val="hy-AM"/>
        </w:rPr>
      </w:pPr>
      <w:r w:rsidRPr="00562E3A">
        <w:rPr>
          <w:rFonts w:ascii="Sylfaen" w:hAnsi="Sylfaen"/>
          <w:sz w:val="22"/>
          <w:szCs w:val="22"/>
          <w:lang w:val="hy-AM"/>
        </w:rPr>
        <w:t>лица</w:t>
      </w:r>
      <w:r w:rsidRPr="00562E3A">
        <w:rPr>
          <w:rFonts w:ascii="Sylfaen" w:hAnsi="Sylfaen" w:cs="Arial"/>
          <w:sz w:val="22"/>
          <w:szCs w:val="22"/>
          <w:lang w:val="es-ES"/>
        </w:rPr>
        <w:t xml:space="preserve"> </w:t>
      </w:r>
      <w:r w:rsidRPr="00562E3A">
        <w:rPr>
          <w:rFonts w:ascii="Sylfaen" w:hAnsi="Sylfaen" w:cs="Arial"/>
          <w:sz w:val="22"/>
          <w:szCs w:val="22"/>
          <w:lang w:val="hy-AM"/>
        </w:rPr>
        <w:t xml:space="preserve"> </w:t>
      </w:r>
      <w:r w:rsidRPr="00562E3A">
        <w:rPr>
          <w:rFonts w:ascii="Sylfaen" w:hAnsi="Sylfaen"/>
          <w:sz w:val="22"/>
          <w:szCs w:val="22"/>
          <w:lang w:val="hy-AM"/>
        </w:rPr>
        <w:t xml:space="preserve">удовлетворяют </w:t>
      </w:r>
      <w:r w:rsidRPr="00562E3A">
        <w:rPr>
          <w:rFonts w:ascii="Sylfaen" w:hAnsi="Sylfaen"/>
          <w:color w:val="000000" w:themeColor="text1"/>
          <w:spacing w:val="-4"/>
          <w:sz w:val="22"/>
          <w:szCs w:val="22"/>
        </w:rPr>
        <w:t>требованиям</w:t>
      </w:r>
      <w:r w:rsidRPr="00562E3A">
        <w:rPr>
          <w:rFonts w:ascii="Sylfaen" w:hAnsi="Sylfaen"/>
          <w:color w:val="000000" w:themeColor="text1"/>
          <w:sz w:val="22"/>
          <w:szCs w:val="22"/>
          <w:lang w:val="es-ES"/>
        </w:rPr>
        <w:t xml:space="preserve"> </w:t>
      </w:r>
      <w:r w:rsidRPr="00562E3A">
        <w:rPr>
          <w:rFonts w:ascii="Sylfaen" w:hAnsi="Sylfaen"/>
          <w:color w:val="000000" w:themeColor="text1"/>
          <w:spacing w:val="-4"/>
          <w:sz w:val="22"/>
          <w:szCs w:val="22"/>
        </w:rPr>
        <w:t>права</w:t>
      </w:r>
      <w:r w:rsidRPr="00562E3A">
        <w:rPr>
          <w:rFonts w:ascii="Sylfaen" w:hAnsi="Sylfaen"/>
          <w:color w:val="000000" w:themeColor="text1"/>
          <w:spacing w:val="-4"/>
          <w:sz w:val="22"/>
          <w:szCs w:val="22"/>
          <w:lang w:val="es-ES"/>
        </w:rPr>
        <w:t xml:space="preserve"> </w:t>
      </w:r>
      <w:r w:rsidRPr="00562E3A">
        <w:rPr>
          <w:rFonts w:ascii="Sylfaen" w:hAnsi="Sylfaen"/>
          <w:color w:val="000000" w:themeColor="text1"/>
          <w:spacing w:val="-4"/>
          <w:sz w:val="22"/>
          <w:szCs w:val="22"/>
        </w:rPr>
        <w:t>участия</w:t>
      </w:r>
      <w:r w:rsidRPr="00562E3A">
        <w:rPr>
          <w:rFonts w:ascii="Sylfaen" w:hAnsi="Sylfaen"/>
          <w:color w:val="000000" w:themeColor="text1"/>
          <w:sz w:val="22"/>
          <w:szCs w:val="22"/>
          <w:lang w:val="es-ES"/>
        </w:rPr>
        <w:t xml:space="preserve"> </w:t>
      </w:r>
      <w:r w:rsidRPr="00562E3A">
        <w:rPr>
          <w:rFonts w:ascii="Sylfaen" w:hAnsi="Sylfaen"/>
          <w:color w:val="000000" w:themeColor="text1"/>
          <w:spacing w:val="-4"/>
          <w:sz w:val="22"/>
          <w:szCs w:val="22"/>
        </w:rPr>
        <w:t>установленным</w:t>
      </w:r>
      <w:r w:rsidRPr="00562E3A">
        <w:rPr>
          <w:rFonts w:ascii="Sylfaen" w:hAnsi="Sylfaen"/>
          <w:color w:val="000000" w:themeColor="text1"/>
          <w:spacing w:val="-4"/>
          <w:sz w:val="22"/>
          <w:szCs w:val="22"/>
          <w:lang w:val="es-ES"/>
        </w:rPr>
        <w:t xml:space="preserve"> </w:t>
      </w:r>
      <w:r w:rsidRPr="00562E3A">
        <w:rPr>
          <w:rFonts w:ascii="Sylfaen" w:hAnsi="Sylfaen"/>
          <w:color w:val="000000" w:themeColor="text1"/>
          <w:spacing w:val="-4"/>
          <w:sz w:val="22"/>
          <w:szCs w:val="22"/>
        </w:rPr>
        <w:t xml:space="preserve">приглашением на </w:t>
      </w:r>
      <w:r w:rsidRPr="00562E3A">
        <w:rPr>
          <w:rFonts w:ascii="Sylfaen" w:hAnsi="Sylfaen"/>
          <w:sz w:val="22"/>
          <w:szCs w:val="22"/>
        </w:rPr>
        <w:t>открытый конкурс</w:t>
      </w:r>
      <w:r w:rsidRPr="00562E3A">
        <w:rPr>
          <w:rFonts w:ascii="Sylfaen" w:hAnsi="Sylfaen"/>
          <w:color w:val="000000" w:themeColor="text1"/>
          <w:spacing w:val="-4"/>
          <w:sz w:val="22"/>
          <w:szCs w:val="22"/>
          <w:lang w:val="es-ES"/>
        </w:rPr>
        <w:t xml:space="preserve"> </w:t>
      </w:r>
      <w:r w:rsidRPr="00562E3A">
        <w:rPr>
          <w:rFonts w:ascii="Sylfaen" w:hAnsi="Sylfaen"/>
          <w:color w:val="000000" w:themeColor="text1"/>
          <w:sz w:val="22"/>
          <w:szCs w:val="22"/>
        </w:rPr>
        <w:t>под</w:t>
      </w:r>
      <w:r w:rsidR="00D142B3" w:rsidRPr="00562E3A">
        <w:rPr>
          <w:rFonts w:ascii="Sylfaen" w:hAnsi="Sylfaen"/>
          <w:color w:val="000000" w:themeColor="text1"/>
          <w:sz w:val="22"/>
          <w:szCs w:val="22"/>
        </w:rPr>
        <w:t xml:space="preserve"> кодом </w:t>
      </w:r>
      <w:r w:rsidRPr="00562E3A">
        <w:rPr>
          <w:rFonts w:ascii="Sylfaen" w:hAnsi="Sylfaen"/>
          <w:color w:val="000000" w:themeColor="text1"/>
          <w:sz w:val="22"/>
          <w:szCs w:val="22"/>
          <w:lang w:val="es-ES"/>
        </w:rPr>
        <w:t xml:space="preserve"> </w:t>
      </w:r>
      <w:r w:rsidR="007C61DD">
        <w:rPr>
          <w:rFonts w:ascii="Sylfaen" w:hAnsi="Sylfaen"/>
          <w:sz w:val="22"/>
          <w:szCs w:val="22"/>
        </w:rPr>
        <w:t>ԱՄԱՀ-ԳՈ-ԲՄԱՇՁԲ-25/47</w:t>
      </w:r>
      <w:r w:rsidR="001104E1">
        <w:rPr>
          <w:rFonts w:ascii="Sylfaen" w:hAnsi="Sylfaen"/>
          <w:sz w:val="22"/>
          <w:szCs w:val="22"/>
          <w:lang w:val="hy-AM"/>
        </w:rPr>
        <w:t xml:space="preserve">  </w:t>
      </w:r>
      <w:r w:rsidRPr="00562E3A">
        <w:rPr>
          <w:rFonts w:ascii="Sylfaen" w:hAnsi="Sylfaen"/>
          <w:color w:val="000000" w:themeColor="text1"/>
          <w:sz w:val="22"/>
          <w:szCs w:val="22"/>
        </w:rPr>
        <w:t>и</w:t>
      </w:r>
      <w:r w:rsidR="003B0E7B" w:rsidRPr="00562E3A">
        <w:rPr>
          <w:rFonts w:ascii="Sylfaen" w:hAnsi="Sylfaen"/>
          <w:sz w:val="22"/>
          <w:szCs w:val="22"/>
          <w:u w:val="single"/>
          <w:lang w:val="hy-AM"/>
        </w:rPr>
        <w:t xml:space="preserve"> </w:t>
      </w:r>
      <w:r w:rsidR="003B0E7B" w:rsidRPr="00562E3A">
        <w:rPr>
          <w:rFonts w:ascii="Sylfaen" w:hAnsi="Sylfaen"/>
          <w:sz w:val="22"/>
          <w:szCs w:val="22"/>
          <w:u w:val="single"/>
        </w:rPr>
        <w:t>________________________________</w:t>
      </w:r>
      <w:r w:rsidRPr="00562E3A">
        <w:rPr>
          <w:rFonts w:ascii="Sylfaen" w:hAnsi="Sylfaen"/>
          <w:sz w:val="22"/>
          <w:szCs w:val="22"/>
          <w:u w:val="single"/>
          <w:lang w:val="hy-AM"/>
        </w:rPr>
        <w:t xml:space="preserve">                                     </w:t>
      </w:r>
      <w:r w:rsidRPr="00562E3A">
        <w:rPr>
          <w:rFonts w:ascii="Sylfaen" w:hAnsi="Sylfaen"/>
          <w:sz w:val="22"/>
          <w:szCs w:val="22"/>
          <w:u w:val="single"/>
          <w:lang w:val="es-ES"/>
        </w:rPr>
        <w:t xml:space="preserve">                         </w:t>
      </w:r>
      <w:r w:rsidRPr="00562E3A">
        <w:rPr>
          <w:rFonts w:ascii="Sylfaen" w:hAnsi="Sylfaen"/>
          <w:sz w:val="22"/>
          <w:szCs w:val="22"/>
          <w:u w:val="single"/>
          <w:lang w:val="hy-AM"/>
        </w:rPr>
        <w:t xml:space="preserve">          </w:t>
      </w:r>
      <w:r w:rsidRPr="00562E3A">
        <w:rPr>
          <w:rFonts w:ascii="Sylfaen" w:hAnsi="Sylfaen" w:cs="Sylfaen"/>
          <w:sz w:val="22"/>
          <w:szCs w:val="22"/>
          <w:lang w:val="hy-AM"/>
        </w:rPr>
        <w:t xml:space="preserve"> </w:t>
      </w:r>
    </w:p>
    <w:p w14:paraId="1524F17E" w14:textId="77777777" w:rsidR="00E1773C" w:rsidRPr="00562E3A" w:rsidRDefault="00E1773C" w:rsidP="00562E3A">
      <w:pPr>
        <w:tabs>
          <w:tab w:val="left" w:pos="6450"/>
        </w:tabs>
        <w:rPr>
          <w:rFonts w:ascii="Sylfaen" w:hAnsi="Sylfaen"/>
          <w:sz w:val="22"/>
          <w:szCs w:val="22"/>
        </w:rPr>
      </w:pPr>
      <w:r w:rsidRPr="00562E3A">
        <w:rPr>
          <w:rFonts w:ascii="Sylfaen" w:hAnsi="Sylfaen" w:cs="Sylfaen"/>
          <w:sz w:val="22"/>
          <w:szCs w:val="22"/>
          <w:lang w:val="es-ES"/>
        </w:rPr>
        <w:t xml:space="preserve">                                                         </w:t>
      </w:r>
      <w:r w:rsidRPr="00562E3A">
        <w:rPr>
          <w:rFonts w:ascii="Sylfaen" w:hAnsi="Sylfaen" w:cs="Sylfaen"/>
          <w:sz w:val="22"/>
          <w:szCs w:val="22"/>
        </w:rPr>
        <w:t xml:space="preserve">       </w:t>
      </w:r>
      <w:r w:rsidR="007A14E0" w:rsidRPr="00562E3A">
        <w:rPr>
          <w:rFonts w:ascii="Sylfaen" w:hAnsi="Sylfaen" w:cs="Sylfaen"/>
          <w:sz w:val="22"/>
          <w:szCs w:val="22"/>
        </w:rPr>
        <w:t xml:space="preserve">                                   </w:t>
      </w:r>
      <w:r w:rsidRPr="00562E3A">
        <w:rPr>
          <w:rFonts w:ascii="Sylfaen" w:hAnsi="Sylfaen" w:cs="Sylfaen"/>
          <w:sz w:val="22"/>
          <w:szCs w:val="22"/>
          <w:lang w:val="es-ES"/>
        </w:rPr>
        <w:t xml:space="preserve"> </w:t>
      </w:r>
      <w:r w:rsidRPr="00562E3A">
        <w:rPr>
          <w:rFonts w:ascii="Sylfaen" w:hAnsi="Sylfaen"/>
          <w:sz w:val="22"/>
          <w:szCs w:val="22"/>
        </w:rPr>
        <w:t>наименование участника</w:t>
      </w:r>
    </w:p>
    <w:p w14:paraId="45512612" w14:textId="77777777" w:rsidR="006B3E56" w:rsidRPr="00562E3A" w:rsidRDefault="00E1773C" w:rsidP="00562E3A">
      <w:pPr>
        <w:widowControl w:val="0"/>
        <w:jc w:val="both"/>
        <w:rPr>
          <w:rFonts w:ascii="Sylfaen" w:hAnsi="Sylfaen" w:cs="Arial"/>
          <w:sz w:val="22"/>
          <w:szCs w:val="22"/>
        </w:rPr>
      </w:pPr>
      <w:r w:rsidRPr="00562E3A">
        <w:rPr>
          <w:rFonts w:ascii="Sylfaen" w:hAnsi="Sylfaen"/>
          <w:color w:val="000000" w:themeColor="text1"/>
          <w:sz w:val="22"/>
          <w:szCs w:val="22"/>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562E3A">
        <w:rPr>
          <w:rFonts w:ascii="Sylfaen" w:hAnsi="Sylfaen"/>
          <w:sz w:val="22"/>
          <w:szCs w:val="22"/>
        </w:rPr>
        <w:t>,</w:t>
      </w:r>
    </w:p>
    <w:p w14:paraId="552E5C53" w14:textId="01E06AFD" w:rsidR="006B3E56" w:rsidRPr="00562E3A" w:rsidRDefault="006B3E56" w:rsidP="00562E3A">
      <w:pPr>
        <w:pStyle w:val="aff3"/>
        <w:widowControl w:val="0"/>
        <w:numPr>
          <w:ilvl w:val="0"/>
          <w:numId w:val="35"/>
        </w:numPr>
        <w:tabs>
          <w:tab w:val="left" w:pos="567"/>
        </w:tabs>
        <w:jc w:val="both"/>
        <w:rPr>
          <w:rFonts w:ascii="Sylfaen" w:hAnsi="Sylfaen" w:cs="Arial"/>
          <w:sz w:val="22"/>
          <w:szCs w:val="22"/>
        </w:rPr>
      </w:pPr>
      <w:r w:rsidRPr="00562E3A">
        <w:rPr>
          <w:rFonts w:ascii="Sylfaen" w:hAnsi="Sylfaen"/>
          <w:sz w:val="22"/>
          <w:szCs w:val="22"/>
        </w:rPr>
        <w:t xml:space="preserve">в рамках участия в </w:t>
      </w:r>
      <w:r w:rsidR="00305944" w:rsidRPr="00562E3A">
        <w:rPr>
          <w:rFonts w:ascii="Sylfaen" w:hAnsi="Sylfaen"/>
          <w:sz w:val="22"/>
          <w:szCs w:val="22"/>
        </w:rPr>
        <w:t xml:space="preserve">открытом конкурсе </w:t>
      </w:r>
      <w:r w:rsidRPr="00562E3A">
        <w:rPr>
          <w:rFonts w:ascii="Sylfaen" w:hAnsi="Sylfaen"/>
          <w:sz w:val="22"/>
          <w:szCs w:val="22"/>
        </w:rPr>
        <w:t xml:space="preserve">под кодом </w:t>
      </w:r>
      <w:r w:rsidR="007C61DD">
        <w:rPr>
          <w:rFonts w:ascii="Sylfaen" w:hAnsi="Sylfaen"/>
          <w:sz w:val="22"/>
          <w:szCs w:val="22"/>
        </w:rPr>
        <w:t>ԱՄԱՀ-ԳՈ-ԲՄԱՇՁԲ-25/47</w:t>
      </w:r>
    </w:p>
    <w:p w14:paraId="6E98C98C" w14:textId="77777777" w:rsidR="006B3E56" w:rsidRPr="00562E3A" w:rsidRDefault="006B3E56" w:rsidP="00562E3A">
      <w:pPr>
        <w:pStyle w:val="aff3"/>
        <w:widowControl w:val="0"/>
        <w:numPr>
          <w:ilvl w:val="0"/>
          <w:numId w:val="22"/>
        </w:numPr>
        <w:tabs>
          <w:tab w:val="left" w:pos="567"/>
        </w:tabs>
        <w:jc w:val="both"/>
        <w:rPr>
          <w:rFonts w:ascii="Sylfaen" w:hAnsi="Sylfaen"/>
          <w:sz w:val="22"/>
          <w:szCs w:val="22"/>
        </w:rPr>
      </w:pPr>
      <w:r w:rsidRPr="00562E3A">
        <w:rPr>
          <w:rFonts w:ascii="Sylfaen" w:hAnsi="Sylfaen"/>
          <w:sz w:val="22"/>
          <w:szCs w:val="22"/>
        </w:rPr>
        <w:t>не допускал и (или) не допустит</w:t>
      </w:r>
      <w:r w:rsidR="00637246" w:rsidRPr="00562E3A">
        <w:rPr>
          <w:rFonts w:ascii="Sylfaen" w:hAnsi="Sylfaen"/>
          <w:sz w:val="22"/>
          <w:szCs w:val="22"/>
        </w:rPr>
        <w:t xml:space="preserve"> недобросовестной конкуренции,</w:t>
      </w:r>
      <w:r w:rsidRPr="00562E3A">
        <w:rPr>
          <w:rFonts w:ascii="Sylfaen" w:hAnsi="Sylfaen"/>
          <w:sz w:val="22"/>
          <w:szCs w:val="22"/>
        </w:rPr>
        <w:t xml:space="preserve"> злоупотребления доминирующим положением и антиконкурентного соглашения,</w:t>
      </w:r>
    </w:p>
    <w:p w14:paraId="7678E130" w14:textId="77777777" w:rsidR="006B3E56" w:rsidRPr="00562E3A" w:rsidRDefault="006B3E56" w:rsidP="001104E1">
      <w:pPr>
        <w:pStyle w:val="aff3"/>
        <w:widowControl w:val="0"/>
        <w:numPr>
          <w:ilvl w:val="0"/>
          <w:numId w:val="22"/>
        </w:numPr>
        <w:tabs>
          <w:tab w:val="left" w:pos="567"/>
        </w:tabs>
        <w:jc w:val="both"/>
        <w:rPr>
          <w:rFonts w:ascii="Sylfaen" w:hAnsi="Sylfaen"/>
          <w:spacing w:val="-6"/>
          <w:sz w:val="22"/>
          <w:szCs w:val="22"/>
        </w:rPr>
      </w:pPr>
      <w:r w:rsidRPr="00562E3A">
        <w:rPr>
          <w:rFonts w:ascii="Sylfaen" w:hAnsi="Sylfaen"/>
          <w:spacing w:val="-6"/>
          <w:sz w:val="22"/>
          <w:szCs w:val="22"/>
        </w:rPr>
        <w:t xml:space="preserve">отсутствует случай установленного приглашением на </w:t>
      </w:r>
      <w:r w:rsidR="00305944" w:rsidRPr="00562E3A">
        <w:rPr>
          <w:rFonts w:ascii="Sylfaen" w:hAnsi="Sylfaen"/>
          <w:sz w:val="22"/>
          <w:szCs w:val="22"/>
        </w:rPr>
        <w:t>открытый конкурс</w:t>
      </w:r>
      <w:r w:rsidRPr="00562E3A">
        <w:rPr>
          <w:rFonts w:ascii="Sylfaen" w:hAnsi="Sylfaen"/>
          <w:sz w:val="22"/>
          <w:szCs w:val="22"/>
        </w:rPr>
        <w:t xml:space="preserve"> случая     одновременного </w:t>
      </w:r>
    </w:p>
    <w:p w14:paraId="1663ECD8" w14:textId="77777777" w:rsidR="006B3E56" w:rsidRPr="00562E3A" w:rsidRDefault="006B3E56" w:rsidP="001104E1">
      <w:pPr>
        <w:pStyle w:val="a3"/>
        <w:widowControl w:val="0"/>
        <w:spacing w:line="240" w:lineRule="auto"/>
        <w:ind w:firstLine="0"/>
        <w:jc w:val="left"/>
        <w:rPr>
          <w:rFonts w:ascii="Sylfaen" w:hAnsi="Sylfaen"/>
          <w:i w:val="0"/>
          <w:sz w:val="22"/>
          <w:szCs w:val="22"/>
        </w:rPr>
      </w:pPr>
      <w:r w:rsidRPr="00562E3A">
        <w:rPr>
          <w:rFonts w:ascii="Sylfaen" w:hAnsi="Sylfaen"/>
          <w:i w:val="0"/>
          <w:sz w:val="22"/>
          <w:szCs w:val="22"/>
        </w:rPr>
        <w:lastRenderedPageBreak/>
        <w:t>участия взаимосвязанных с ________________ лиц и (или) учрежденных__________</w:t>
      </w:r>
    </w:p>
    <w:p w14:paraId="1281DE6F" w14:textId="77777777" w:rsidR="006B3E56" w:rsidRPr="00562E3A" w:rsidRDefault="006B3E56" w:rsidP="001104E1">
      <w:pPr>
        <w:widowControl w:val="0"/>
        <w:tabs>
          <w:tab w:val="left" w:pos="7938"/>
        </w:tabs>
        <w:ind w:left="3119"/>
        <w:jc w:val="both"/>
        <w:rPr>
          <w:rFonts w:ascii="Sylfaen" w:hAnsi="Sylfaen"/>
          <w:sz w:val="22"/>
          <w:szCs w:val="22"/>
        </w:rPr>
      </w:pPr>
      <w:r w:rsidRPr="00562E3A">
        <w:rPr>
          <w:rFonts w:ascii="Sylfaen" w:hAnsi="Sylfaen"/>
          <w:sz w:val="22"/>
          <w:szCs w:val="22"/>
        </w:rPr>
        <w:t>наименование участника</w:t>
      </w:r>
      <w:r w:rsidRPr="00562E3A">
        <w:rPr>
          <w:rFonts w:ascii="Sylfaen" w:hAnsi="Sylfaen"/>
          <w:sz w:val="22"/>
          <w:szCs w:val="22"/>
        </w:rPr>
        <w:tab/>
        <w:t>наименование</w:t>
      </w:r>
    </w:p>
    <w:p w14:paraId="1B3EF223" w14:textId="77777777" w:rsidR="006B3E56" w:rsidRPr="00562E3A" w:rsidRDefault="006B3E56" w:rsidP="001104E1">
      <w:pPr>
        <w:widowControl w:val="0"/>
        <w:tabs>
          <w:tab w:val="left" w:pos="7938"/>
        </w:tabs>
        <w:ind w:left="8080"/>
        <w:jc w:val="both"/>
        <w:rPr>
          <w:rFonts w:ascii="Sylfaen" w:hAnsi="Sylfaen" w:cs="Arial"/>
          <w:sz w:val="22"/>
          <w:szCs w:val="22"/>
        </w:rPr>
      </w:pPr>
      <w:r w:rsidRPr="00562E3A">
        <w:rPr>
          <w:rFonts w:ascii="Sylfaen" w:hAnsi="Sylfaen"/>
          <w:sz w:val="22"/>
          <w:szCs w:val="22"/>
        </w:rPr>
        <w:t>участника</w:t>
      </w:r>
    </w:p>
    <w:p w14:paraId="58DBE9D4" w14:textId="77777777" w:rsidR="006B3E56" w:rsidRPr="00562E3A" w:rsidRDefault="006B3E56" w:rsidP="00562E3A">
      <w:pPr>
        <w:widowControl w:val="0"/>
        <w:jc w:val="both"/>
        <w:rPr>
          <w:rFonts w:ascii="Sylfaen" w:hAnsi="Sylfaen"/>
          <w:sz w:val="22"/>
          <w:szCs w:val="22"/>
          <w:u w:val="single"/>
        </w:rPr>
      </w:pPr>
      <w:r w:rsidRPr="00562E3A">
        <w:rPr>
          <w:rFonts w:ascii="Sylfaen" w:hAnsi="Sylfaen"/>
          <w:sz w:val="22"/>
          <w:szCs w:val="22"/>
        </w:rPr>
        <w:t>организаций, либо организаций, имеющих принадлежащую ____________________</w:t>
      </w:r>
    </w:p>
    <w:p w14:paraId="07A63DF0" w14:textId="77777777" w:rsidR="006B3E56" w:rsidRPr="00562E3A" w:rsidRDefault="006B3E56" w:rsidP="00562E3A">
      <w:pPr>
        <w:widowControl w:val="0"/>
        <w:ind w:left="7088"/>
        <w:jc w:val="both"/>
        <w:rPr>
          <w:rFonts w:ascii="Sylfaen" w:hAnsi="Sylfaen"/>
          <w:sz w:val="22"/>
          <w:szCs w:val="22"/>
        </w:rPr>
      </w:pPr>
      <w:r w:rsidRPr="00562E3A">
        <w:rPr>
          <w:rFonts w:ascii="Sylfaen" w:hAnsi="Sylfaen"/>
          <w:sz w:val="22"/>
          <w:szCs w:val="22"/>
          <w:vertAlign w:val="superscript"/>
        </w:rPr>
        <w:t>наименование участника</w:t>
      </w:r>
    </w:p>
    <w:p w14:paraId="0FA2E473" w14:textId="77777777" w:rsidR="006B3E56" w:rsidRPr="00562E3A" w:rsidRDefault="006B3E56" w:rsidP="00562E3A">
      <w:pPr>
        <w:widowControl w:val="0"/>
        <w:jc w:val="both"/>
        <w:rPr>
          <w:rFonts w:ascii="Sylfaen" w:hAnsi="Sylfaen"/>
          <w:sz w:val="22"/>
          <w:szCs w:val="22"/>
        </w:rPr>
      </w:pPr>
      <w:r w:rsidRPr="00562E3A">
        <w:rPr>
          <w:rFonts w:ascii="Sylfaen" w:hAnsi="Sylfaen"/>
          <w:sz w:val="22"/>
          <w:szCs w:val="22"/>
        </w:rPr>
        <w:t>долю (пай) в размере более пятидесяти процентов</w:t>
      </w:r>
      <w:r w:rsidR="00D4396D" w:rsidRPr="00562E3A">
        <w:rPr>
          <w:rFonts w:ascii="Sylfaen" w:hAnsi="Sylfaen"/>
          <w:sz w:val="22"/>
          <w:szCs w:val="22"/>
        </w:rPr>
        <w:t>.</w:t>
      </w:r>
    </w:p>
    <w:p w14:paraId="7722D575" w14:textId="77777777" w:rsidR="00D4396D" w:rsidRPr="00562E3A" w:rsidRDefault="00D4396D" w:rsidP="00562E3A">
      <w:pPr>
        <w:widowControl w:val="0"/>
        <w:contextualSpacing/>
        <w:jc w:val="both"/>
        <w:rPr>
          <w:rFonts w:ascii="Sylfaen" w:hAnsi="Sylfaen"/>
          <w:sz w:val="22"/>
          <w:szCs w:val="22"/>
        </w:rPr>
      </w:pPr>
      <w:r w:rsidRPr="00562E3A">
        <w:rPr>
          <w:rFonts w:ascii="Sylfaen" w:hAnsi="Sylfaen"/>
          <w:sz w:val="22"/>
          <w:szCs w:val="22"/>
        </w:rPr>
        <w:t>Ниже  --------------------------------------------</w:t>
      </w:r>
      <w:r w:rsidR="001849D9" w:rsidRPr="00562E3A">
        <w:rPr>
          <w:rFonts w:ascii="Sylfaen" w:hAnsi="Sylfaen"/>
          <w:sz w:val="22"/>
          <w:szCs w:val="22"/>
        </w:rPr>
        <w:t xml:space="preserve">---------------------- </w:t>
      </w:r>
      <w:r w:rsidR="00314E49" w:rsidRPr="00562E3A">
        <w:rPr>
          <w:rFonts w:ascii="Sylfaen" w:hAnsi="Sylfaen"/>
          <w:sz w:val="22"/>
          <w:szCs w:val="22"/>
        </w:rPr>
        <w:t xml:space="preserve">представляет </w:t>
      </w:r>
      <w:r w:rsidR="001849D9" w:rsidRPr="00562E3A">
        <w:rPr>
          <w:rFonts w:ascii="Sylfaen" w:hAnsi="Sylfaen"/>
          <w:sz w:val="22"/>
          <w:szCs w:val="22"/>
        </w:rPr>
        <w:t>ссылку на сайт,</w:t>
      </w:r>
    </w:p>
    <w:p w14:paraId="0E63E6DD" w14:textId="77777777" w:rsidR="00D4396D" w:rsidRPr="00562E3A" w:rsidRDefault="00D4396D" w:rsidP="00562E3A">
      <w:pPr>
        <w:widowControl w:val="0"/>
        <w:ind w:left="2835"/>
        <w:contextualSpacing/>
        <w:jc w:val="both"/>
        <w:rPr>
          <w:rFonts w:ascii="Sylfaen" w:hAnsi="Sylfaen"/>
          <w:sz w:val="22"/>
          <w:szCs w:val="22"/>
        </w:rPr>
      </w:pPr>
      <w:r w:rsidRPr="00562E3A">
        <w:rPr>
          <w:rFonts w:ascii="Sylfaen" w:hAnsi="Sylfaen"/>
          <w:sz w:val="22"/>
          <w:szCs w:val="22"/>
        </w:rPr>
        <w:t xml:space="preserve"> </w:t>
      </w:r>
      <w:r w:rsidRPr="00562E3A">
        <w:rPr>
          <w:rFonts w:ascii="Sylfaen" w:hAnsi="Sylfaen"/>
          <w:sz w:val="22"/>
          <w:szCs w:val="22"/>
          <w:vertAlign w:val="superscript"/>
        </w:rPr>
        <w:t>наименование участника</w:t>
      </w:r>
    </w:p>
    <w:p w14:paraId="299C5B6B" w14:textId="77777777" w:rsidR="006B3E56" w:rsidRPr="00562E3A" w:rsidRDefault="001849D9" w:rsidP="00562E3A">
      <w:pPr>
        <w:widowControl w:val="0"/>
        <w:jc w:val="both"/>
        <w:rPr>
          <w:rFonts w:ascii="Sylfaen" w:hAnsi="Sylfaen" w:cs="Sylfaen"/>
          <w:sz w:val="22"/>
          <w:szCs w:val="22"/>
        </w:rPr>
      </w:pPr>
      <w:r w:rsidRPr="00562E3A">
        <w:rPr>
          <w:rFonts w:ascii="Sylfaen" w:hAnsi="Sylfaen"/>
          <w:sz w:val="22"/>
          <w:szCs w:val="22"/>
        </w:rPr>
        <w:t xml:space="preserve">содержащий информацию о реальных бенефициарах </w:t>
      </w:r>
      <w:r w:rsidR="00D4396D" w:rsidRPr="00562E3A">
        <w:rPr>
          <w:rFonts w:ascii="Sylfaen" w:hAnsi="Sylfaen"/>
          <w:sz w:val="22"/>
          <w:szCs w:val="22"/>
        </w:rPr>
        <w:t>-------------</w:t>
      </w:r>
      <w:r w:rsidRPr="00562E3A">
        <w:rPr>
          <w:rFonts w:ascii="Sylfaen" w:hAnsi="Sylfaen"/>
          <w:sz w:val="22"/>
          <w:szCs w:val="22"/>
        </w:rPr>
        <w:t>------------------------</w:t>
      </w:r>
      <w:r w:rsidR="006B3E56" w:rsidRPr="00562E3A">
        <w:rPr>
          <w:rStyle w:val="af6"/>
          <w:rFonts w:ascii="Sylfaen" w:hAnsi="Sylfaen"/>
          <w:sz w:val="22"/>
          <w:szCs w:val="22"/>
        </w:rPr>
        <w:footnoteReference w:customMarkFollows="1" w:id="16"/>
        <w:t>**</w:t>
      </w:r>
      <w:r w:rsidR="006B3E56" w:rsidRPr="00562E3A">
        <w:rPr>
          <w:rFonts w:ascii="Sylfaen" w:hAnsi="Sylfaen"/>
          <w:sz w:val="22"/>
          <w:szCs w:val="22"/>
        </w:rPr>
        <w:t xml:space="preserve"> </w:t>
      </w:r>
      <w:r w:rsidRPr="00562E3A">
        <w:rPr>
          <w:rFonts w:ascii="Sylfaen" w:hAnsi="Sylfaen"/>
          <w:sz w:val="22"/>
          <w:szCs w:val="22"/>
        </w:rPr>
        <w:t>.</w:t>
      </w:r>
    </w:p>
    <w:p w14:paraId="6E6BD503" w14:textId="77777777" w:rsidR="006B3E56" w:rsidRPr="00562E3A" w:rsidDel="00DB151B" w:rsidRDefault="006B3E56" w:rsidP="00562E3A">
      <w:pPr>
        <w:jc w:val="both"/>
        <w:rPr>
          <w:del w:id="11" w:author="Inesa Kocharyan" w:date="2024-02-09T17:00:00Z"/>
          <w:rFonts w:ascii="Sylfaen" w:hAnsi="Sylfaen"/>
          <w:sz w:val="22"/>
          <w:szCs w:val="22"/>
        </w:rPr>
      </w:pPr>
    </w:p>
    <w:p w14:paraId="39D7B652" w14:textId="77777777" w:rsidR="00923711" w:rsidRPr="00562E3A" w:rsidDel="00DB151B" w:rsidRDefault="00923711" w:rsidP="00562E3A">
      <w:pPr>
        <w:rPr>
          <w:del w:id="12" w:author="Inesa Kocharyan" w:date="2024-02-09T17:00:00Z"/>
          <w:rFonts w:ascii="Sylfaen" w:hAnsi="Sylfaen"/>
          <w:sz w:val="22"/>
          <w:szCs w:val="22"/>
        </w:rPr>
      </w:pPr>
    </w:p>
    <w:p w14:paraId="237A46BA" w14:textId="77777777" w:rsidR="00110534" w:rsidRPr="00562E3A" w:rsidRDefault="00F36AD3" w:rsidP="00562E3A">
      <w:pPr>
        <w:jc w:val="both"/>
        <w:rPr>
          <w:rFonts w:ascii="Sylfaen" w:hAnsi="Sylfaen"/>
          <w:sz w:val="22"/>
          <w:szCs w:val="22"/>
        </w:rPr>
      </w:pPr>
      <w:del w:id="13" w:author="Inesa Kocharyan" w:date="2024-02-09T17:00:00Z">
        <w:r w:rsidRPr="00562E3A" w:rsidDel="00DB151B">
          <w:rPr>
            <w:rFonts w:ascii="Sylfaen" w:hAnsi="Sylfaen"/>
            <w:sz w:val="22"/>
            <w:szCs w:val="22"/>
          </w:rPr>
          <w:delText xml:space="preserve"> </w:delText>
        </w:r>
      </w:del>
    </w:p>
    <w:p w14:paraId="24F8065E" w14:textId="77777777" w:rsidR="006B3E56" w:rsidRPr="00562E3A" w:rsidRDefault="00DB151B" w:rsidP="00562E3A">
      <w:pPr>
        <w:ind w:firstLine="708"/>
        <w:jc w:val="both"/>
        <w:rPr>
          <w:rFonts w:ascii="Sylfaen" w:hAnsi="Sylfaen"/>
          <w:sz w:val="22"/>
          <w:szCs w:val="22"/>
        </w:rPr>
      </w:pPr>
      <w:r w:rsidRPr="00562E3A">
        <w:rPr>
          <w:rFonts w:ascii="Sylfaen" w:hAnsi="Sylfaen"/>
          <w:sz w:val="22"/>
          <w:szCs w:val="22"/>
        </w:rPr>
        <w:t xml:space="preserve">Прилагается заверение об установке материалов и / или приборов и оборудования, соответствующих техническим характеристикам, </w:t>
      </w:r>
      <w:r w:rsidR="00E50D8D" w:rsidRPr="00562E3A">
        <w:rPr>
          <w:rFonts w:ascii="Sylfaen" w:hAnsi="Sylfaen"/>
          <w:sz w:val="22"/>
          <w:szCs w:val="22"/>
        </w:rPr>
        <w:t>установленных</w:t>
      </w:r>
      <w:r w:rsidRPr="00562E3A">
        <w:rPr>
          <w:rFonts w:ascii="Sylfaen" w:hAnsi="Sylfaen"/>
          <w:sz w:val="22"/>
          <w:szCs w:val="22"/>
        </w:rPr>
        <w:t xml:space="preserve"> в прилагаемой к приглашению проектной документации. </w:t>
      </w:r>
      <w:r w:rsidR="002B05FA" w:rsidRPr="00562E3A">
        <w:rPr>
          <w:rFonts w:ascii="Sylfaen" w:hAnsi="Sylfaen"/>
          <w:sz w:val="22"/>
          <w:szCs w:val="22"/>
        </w:rPr>
        <w:t>.</w:t>
      </w:r>
      <w:r w:rsidR="002B05FA" w:rsidRPr="00562E3A">
        <w:rPr>
          <w:rFonts w:ascii="Sylfaen" w:hAnsi="Sylfaen"/>
          <w:sz w:val="22"/>
          <w:szCs w:val="22"/>
        </w:rPr>
        <w:footnoteReference w:customMarkFollows="1" w:id="17"/>
        <w:t>***</w:t>
      </w:r>
      <w:r w:rsidR="00DA5D3D" w:rsidRPr="00562E3A">
        <w:rPr>
          <w:rFonts w:ascii="Sylfaen" w:hAnsi="Sylfaen"/>
          <w:sz w:val="22"/>
          <w:szCs w:val="22"/>
        </w:rPr>
        <w:t xml:space="preserve"> </w:t>
      </w:r>
    </w:p>
    <w:p w14:paraId="5A1911D9" w14:textId="77777777" w:rsidR="00F855BB" w:rsidRPr="00562E3A" w:rsidRDefault="00F855BB" w:rsidP="00562E3A">
      <w:pPr>
        <w:tabs>
          <w:tab w:val="left" w:pos="7371"/>
        </w:tabs>
        <w:ind w:left="3544" w:firstLine="3"/>
        <w:jc w:val="both"/>
        <w:rPr>
          <w:rFonts w:ascii="Sylfaen" w:hAnsi="Sylfaen"/>
          <w:sz w:val="22"/>
          <w:szCs w:val="22"/>
          <w:lang w:val="hy-AM"/>
        </w:rPr>
      </w:pPr>
    </w:p>
    <w:p w14:paraId="3554B8B2" w14:textId="77777777" w:rsidR="006B3E56" w:rsidRPr="00562E3A" w:rsidRDefault="006B3E56" w:rsidP="00562E3A">
      <w:pPr>
        <w:tabs>
          <w:tab w:val="left" w:pos="7371"/>
        </w:tabs>
        <w:ind w:left="3544" w:firstLine="3"/>
        <w:jc w:val="both"/>
        <w:rPr>
          <w:rFonts w:ascii="Sylfaen" w:hAnsi="Sylfaen"/>
          <w:sz w:val="22"/>
          <w:szCs w:val="22"/>
        </w:rPr>
      </w:pPr>
    </w:p>
    <w:p w14:paraId="0E3E4B7A" w14:textId="77777777" w:rsidR="00374F4A" w:rsidRPr="00562E3A" w:rsidRDefault="00374F4A" w:rsidP="00562E3A">
      <w:pPr>
        <w:jc w:val="both"/>
        <w:rPr>
          <w:rFonts w:ascii="Sylfaen" w:hAnsi="Sylfaen"/>
          <w:sz w:val="22"/>
          <w:szCs w:val="22"/>
        </w:rPr>
      </w:pPr>
      <w:r w:rsidRPr="00562E3A">
        <w:rPr>
          <w:rFonts w:ascii="Sylfaen" w:hAnsi="Sylfaen"/>
          <w:sz w:val="22"/>
          <w:szCs w:val="22"/>
        </w:rPr>
        <w:t>_______________________________________________</w:t>
      </w:r>
      <w:r w:rsidRPr="00562E3A">
        <w:rPr>
          <w:rFonts w:ascii="Sylfaen" w:hAnsi="Sylfaen"/>
          <w:sz w:val="22"/>
          <w:szCs w:val="22"/>
        </w:rPr>
        <w:tab/>
        <w:t>_____________________</w:t>
      </w:r>
    </w:p>
    <w:p w14:paraId="06E22D63" w14:textId="77777777" w:rsidR="00374F4A" w:rsidRPr="00562E3A" w:rsidRDefault="00374F4A" w:rsidP="00562E3A">
      <w:pPr>
        <w:tabs>
          <w:tab w:val="left" w:pos="7230"/>
        </w:tabs>
        <w:ind w:left="851"/>
        <w:jc w:val="both"/>
        <w:rPr>
          <w:rFonts w:ascii="Sylfaen" w:hAnsi="Sylfaen"/>
          <w:sz w:val="22"/>
          <w:szCs w:val="22"/>
        </w:rPr>
      </w:pPr>
      <w:r w:rsidRPr="00562E3A">
        <w:rPr>
          <w:rFonts w:ascii="Sylfaen" w:hAnsi="Sylfaen"/>
          <w:sz w:val="22"/>
          <w:szCs w:val="22"/>
        </w:rPr>
        <w:t>наименование участника (должность,</w:t>
      </w:r>
      <w:r w:rsidRPr="00562E3A">
        <w:rPr>
          <w:rFonts w:ascii="Sylfaen" w:hAnsi="Sylfaen"/>
          <w:sz w:val="22"/>
          <w:szCs w:val="22"/>
        </w:rPr>
        <w:tab/>
        <w:t>подпись)</w:t>
      </w:r>
    </w:p>
    <w:p w14:paraId="2DF3ECEF" w14:textId="77777777" w:rsidR="00374F4A" w:rsidRPr="00562E3A" w:rsidRDefault="00374F4A" w:rsidP="00562E3A">
      <w:pPr>
        <w:ind w:left="1134"/>
        <w:jc w:val="both"/>
        <w:rPr>
          <w:rFonts w:ascii="Sylfaen" w:hAnsi="Sylfaen"/>
          <w:sz w:val="22"/>
          <w:szCs w:val="22"/>
        </w:rPr>
      </w:pPr>
      <w:r w:rsidRPr="00562E3A">
        <w:rPr>
          <w:rFonts w:ascii="Sylfaen" w:hAnsi="Sylfaen"/>
          <w:sz w:val="22"/>
          <w:szCs w:val="22"/>
        </w:rPr>
        <w:t>имя, фамилия руководителя)</w:t>
      </w:r>
    </w:p>
    <w:p w14:paraId="01D5489F" w14:textId="77777777" w:rsidR="0094684E" w:rsidRPr="00562E3A" w:rsidRDefault="00B2572B" w:rsidP="00562E3A">
      <w:pPr>
        <w:widowControl w:val="0"/>
        <w:jc w:val="right"/>
        <w:rPr>
          <w:rFonts w:ascii="Sylfaen" w:hAnsi="Sylfaen"/>
          <w:b/>
          <w:sz w:val="22"/>
          <w:szCs w:val="22"/>
        </w:rPr>
      </w:pPr>
      <w:r w:rsidRPr="00562E3A">
        <w:rPr>
          <w:rFonts w:ascii="Sylfaen" w:hAnsi="Sylfaen"/>
          <w:sz w:val="22"/>
          <w:szCs w:val="22"/>
        </w:rPr>
        <w:t>М. П.</w:t>
      </w:r>
      <w:r w:rsidR="00A225D9" w:rsidRPr="00562E3A">
        <w:rPr>
          <w:rFonts w:ascii="Sylfaen" w:hAnsi="Sylfaen"/>
          <w:b/>
          <w:sz w:val="22"/>
          <w:szCs w:val="22"/>
        </w:rPr>
        <w:t xml:space="preserve"> </w:t>
      </w:r>
    </w:p>
    <w:p w14:paraId="6E4FAD49" w14:textId="77777777" w:rsidR="00123294" w:rsidRPr="00562E3A" w:rsidRDefault="00123294" w:rsidP="00562E3A">
      <w:pPr>
        <w:rPr>
          <w:rFonts w:ascii="Sylfaen" w:hAnsi="Sylfaen"/>
          <w:b/>
          <w:sz w:val="22"/>
          <w:szCs w:val="22"/>
        </w:rPr>
      </w:pPr>
      <w:r w:rsidRPr="00562E3A">
        <w:rPr>
          <w:rFonts w:ascii="Sylfaen" w:hAnsi="Sylfaen"/>
          <w:b/>
          <w:sz w:val="22"/>
          <w:szCs w:val="22"/>
        </w:rPr>
        <w:br w:type="page"/>
      </w:r>
    </w:p>
    <w:p w14:paraId="01B7CC33" w14:textId="77777777" w:rsidR="00B048B2" w:rsidRPr="00562E3A" w:rsidRDefault="00B048B2" w:rsidP="00562E3A">
      <w:pPr>
        <w:rPr>
          <w:rFonts w:ascii="Sylfaen" w:hAnsi="Sylfaen"/>
          <w:b/>
          <w:sz w:val="22"/>
          <w:szCs w:val="22"/>
        </w:rPr>
      </w:pPr>
    </w:p>
    <w:p w14:paraId="032182B1" w14:textId="77777777" w:rsidR="00D043C1" w:rsidRPr="00562E3A" w:rsidRDefault="00D043C1" w:rsidP="00562E3A">
      <w:pPr>
        <w:pStyle w:val="3"/>
        <w:keepNext w:val="0"/>
        <w:widowControl w:val="0"/>
        <w:spacing w:line="240" w:lineRule="auto"/>
        <w:ind w:firstLine="567"/>
        <w:jc w:val="right"/>
        <w:rPr>
          <w:rFonts w:ascii="Sylfaen" w:hAnsi="Sylfaen" w:cs="Arial"/>
          <w:b/>
          <w:i w:val="0"/>
          <w:sz w:val="22"/>
          <w:szCs w:val="22"/>
        </w:rPr>
      </w:pPr>
      <w:r w:rsidRPr="00562E3A">
        <w:rPr>
          <w:rFonts w:ascii="Sylfaen" w:hAnsi="Sylfaen"/>
          <w:b/>
          <w:i w:val="0"/>
          <w:sz w:val="22"/>
          <w:szCs w:val="22"/>
        </w:rPr>
        <w:t>Приложение № 1</w:t>
      </w:r>
      <w:r w:rsidR="00EF5BF0" w:rsidRPr="00562E3A">
        <w:rPr>
          <w:rFonts w:ascii="Sylfaen" w:hAnsi="Sylfaen"/>
          <w:b/>
          <w:i w:val="0"/>
          <w:sz w:val="22"/>
          <w:szCs w:val="22"/>
        </w:rPr>
        <w:t>.</w:t>
      </w:r>
      <w:r w:rsidRPr="00562E3A">
        <w:rPr>
          <w:rFonts w:ascii="Sylfaen" w:hAnsi="Sylfaen"/>
          <w:b/>
          <w:i w:val="0"/>
          <w:sz w:val="22"/>
          <w:szCs w:val="22"/>
        </w:rPr>
        <w:t>1</w:t>
      </w:r>
    </w:p>
    <w:p w14:paraId="379F82B1" w14:textId="3F62A222" w:rsidR="00D043C1" w:rsidRPr="00562E3A" w:rsidRDefault="00D043C1" w:rsidP="00562E3A">
      <w:pPr>
        <w:pStyle w:val="31"/>
        <w:widowControl w:val="0"/>
        <w:spacing w:line="240" w:lineRule="auto"/>
        <w:jc w:val="right"/>
        <w:rPr>
          <w:rFonts w:ascii="Sylfaen" w:hAnsi="Sylfaen" w:cs="Arial"/>
          <w:b/>
          <w:sz w:val="22"/>
          <w:szCs w:val="22"/>
        </w:rPr>
      </w:pPr>
      <w:r w:rsidRPr="00562E3A">
        <w:rPr>
          <w:rFonts w:ascii="Sylfaen" w:hAnsi="Sylfaen"/>
          <w:b/>
          <w:sz w:val="22"/>
          <w:szCs w:val="22"/>
        </w:rPr>
        <w:t>к Приглашению на открытый конкурс</w:t>
      </w:r>
      <w:r w:rsidRPr="00562E3A">
        <w:rPr>
          <w:rFonts w:ascii="Sylfaen" w:hAnsi="Sylfaen" w:cs="Arial"/>
          <w:b/>
          <w:sz w:val="22"/>
          <w:szCs w:val="22"/>
        </w:rPr>
        <w:br/>
      </w:r>
      <w:r w:rsidRPr="00562E3A">
        <w:rPr>
          <w:rFonts w:ascii="Sylfaen" w:hAnsi="Sylfaen"/>
          <w:b/>
          <w:sz w:val="22"/>
          <w:szCs w:val="22"/>
        </w:rPr>
        <w:t>под кодом "</w:t>
      </w:r>
      <w:r w:rsidR="007C61DD">
        <w:rPr>
          <w:rFonts w:ascii="Sylfaen" w:hAnsi="Sylfaen"/>
          <w:b/>
          <w:sz w:val="22"/>
          <w:szCs w:val="22"/>
        </w:rPr>
        <w:t>ԱՄԱՀ-ԳՈ-ԲՄԱՇՁԲ-25/47</w:t>
      </w:r>
      <w:r w:rsidRPr="00562E3A">
        <w:rPr>
          <w:rFonts w:ascii="Sylfaen" w:hAnsi="Sylfaen"/>
          <w:b/>
          <w:sz w:val="22"/>
          <w:szCs w:val="22"/>
        </w:rPr>
        <w:t>"</w:t>
      </w:r>
      <w:r w:rsidRPr="00562E3A">
        <w:rPr>
          <w:rStyle w:val="af6"/>
          <w:rFonts w:ascii="Sylfaen" w:hAnsi="Sylfaen"/>
          <w:b/>
          <w:sz w:val="22"/>
          <w:szCs w:val="22"/>
        </w:rPr>
        <w:footnoteReference w:customMarkFollows="1" w:id="18"/>
        <w:t>*</w:t>
      </w:r>
    </w:p>
    <w:p w14:paraId="6326DF8C" w14:textId="77777777" w:rsidR="001104E1" w:rsidRDefault="001104E1" w:rsidP="00562E3A">
      <w:pPr>
        <w:widowControl w:val="0"/>
        <w:ind w:left="567" w:right="565"/>
        <w:jc w:val="center"/>
        <w:rPr>
          <w:rFonts w:ascii="Sylfaen" w:hAnsi="Sylfaen"/>
          <w:b/>
          <w:sz w:val="22"/>
          <w:szCs w:val="22"/>
          <w:lang w:val="hy-AM"/>
        </w:rPr>
      </w:pPr>
    </w:p>
    <w:p w14:paraId="7D658839" w14:textId="2252F251" w:rsidR="00D043C1" w:rsidRPr="00562E3A" w:rsidRDefault="002B6B4A" w:rsidP="00562E3A">
      <w:pPr>
        <w:widowControl w:val="0"/>
        <w:ind w:left="567" w:right="565"/>
        <w:jc w:val="center"/>
        <w:rPr>
          <w:rFonts w:ascii="Sylfaen" w:hAnsi="Sylfaen"/>
          <w:b/>
          <w:sz w:val="22"/>
          <w:szCs w:val="22"/>
          <w:lang w:val="hy-AM"/>
        </w:rPr>
      </w:pPr>
      <w:r w:rsidRPr="00562E3A">
        <w:rPr>
          <w:rFonts w:ascii="Sylfaen" w:hAnsi="Sylfaen"/>
          <w:b/>
          <w:sz w:val="22"/>
          <w:szCs w:val="22"/>
        </w:rPr>
        <w:t>ЗАВЕРЕНИЕ</w:t>
      </w:r>
    </w:p>
    <w:p w14:paraId="3B27F9A7" w14:textId="77777777" w:rsidR="00D043C1" w:rsidRPr="00562E3A" w:rsidRDefault="002B6B4A" w:rsidP="00562E3A">
      <w:pPr>
        <w:pStyle w:val="3"/>
        <w:keepNext w:val="0"/>
        <w:widowControl w:val="0"/>
        <w:spacing w:line="240" w:lineRule="auto"/>
        <w:ind w:left="567" w:right="565"/>
        <w:rPr>
          <w:rFonts w:ascii="Sylfaen" w:hAnsi="Sylfaen" w:cs="Arial"/>
          <w:sz w:val="22"/>
          <w:szCs w:val="22"/>
        </w:rPr>
      </w:pPr>
      <w:r w:rsidRPr="00562E3A">
        <w:rPr>
          <w:rFonts w:ascii="Sylfaen" w:hAnsi="Sylfaen"/>
          <w:b/>
          <w:i w:val="0"/>
          <w:sz w:val="22"/>
          <w:szCs w:val="22"/>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07A15AC1" w14:textId="77777777" w:rsidR="00D043C1" w:rsidRPr="00562E3A" w:rsidRDefault="00D043C1" w:rsidP="00562E3A">
      <w:pPr>
        <w:widowControl w:val="0"/>
        <w:jc w:val="both"/>
        <w:rPr>
          <w:rFonts w:ascii="Sylfaen" w:hAnsi="Sylfaen"/>
          <w:sz w:val="22"/>
          <w:szCs w:val="22"/>
        </w:rPr>
      </w:pPr>
      <w:r w:rsidRPr="00562E3A">
        <w:rPr>
          <w:rFonts w:ascii="Sylfaen" w:hAnsi="Sylfaen"/>
          <w:sz w:val="22"/>
          <w:szCs w:val="22"/>
        </w:rPr>
        <w:t>_____________________________</w:t>
      </w:r>
      <w:r w:rsidR="00094180" w:rsidRPr="00562E3A">
        <w:rPr>
          <w:rFonts w:ascii="Sylfaen" w:hAnsi="Sylfaen"/>
          <w:sz w:val="22"/>
          <w:szCs w:val="22"/>
        </w:rPr>
        <w:t>______________________________________________</w:t>
      </w:r>
      <w:r w:rsidRPr="00562E3A">
        <w:rPr>
          <w:rFonts w:ascii="Sylfaen" w:hAnsi="Sylfaen"/>
          <w:sz w:val="22"/>
          <w:szCs w:val="22"/>
        </w:rPr>
        <w:t xml:space="preserve">,                               </w:t>
      </w:r>
    </w:p>
    <w:p w14:paraId="542364D8" w14:textId="77777777" w:rsidR="00D043C1" w:rsidRPr="00562E3A" w:rsidRDefault="00094180" w:rsidP="00562E3A">
      <w:pPr>
        <w:widowControl w:val="0"/>
        <w:jc w:val="both"/>
        <w:rPr>
          <w:rFonts w:ascii="Sylfaen" w:hAnsi="Sylfaen" w:cs="Arial"/>
          <w:sz w:val="22"/>
          <w:szCs w:val="22"/>
          <w:u w:val="single"/>
        </w:rPr>
      </w:pPr>
      <w:r w:rsidRPr="00562E3A">
        <w:rPr>
          <w:rFonts w:ascii="Sylfaen" w:hAnsi="Sylfaen"/>
          <w:sz w:val="22"/>
          <w:szCs w:val="22"/>
        </w:rPr>
        <w:t xml:space="preserve">                                       </w:t>
      </w:r>
      <w:r w:rsidR="00D043C1" w:rsidRPr="00562E3A">
        <w:rPr>
          <w:rFonts w:ascii="Sylfaen" w:hAnsi="Sylfaen"/>
          <w:sz w:val="22"/>
          <w:szCs w:val="22"/>
        </w:rPr>
        <w:t>наименование участника</w:t>
      </w:r>
    </w:p>
    <w:p w14:paraId="6CE09E4A" w14:textId="0D050739" w:rsidR="00D043C1" w:rsidRPr="00562E3A" w:rsidDel="002B6B4A" w:rsidRDefault="002B6B4A" w:rsidP="00562E3A">
      <w:pPr>
        <w:widowControl w:val="0"/>
        <w:tabs>
          <w:tab w:val="left" w:pos="6804"/>
        </w:tabs>
        <w:jc w:val="both"/>
        <w:rPr>
          <w:del w:id="14" w:author="Inesa Kocharyan" w:date="2024-02-09T17:12:00Z"/>
          <w:rFonts w:ascii="Sylfaen" w:hAnsi="Sylfaen"/>
          <w:sz w:val="22"/>
          <w:szCs w:val="22"/>
        </w:rPr>
      </w:pPr>
      <w:r w:rsidRPr="00562E3A">
        <w:rPr>
          <w:rFonts w:ascii="Sylfaen" w:hAnsi="Sylfaen"/>
          <w:sz w:val="22"/>
          <w:szCs w:val="22"/>
        </w:rPr>
        <w:t>в случае признания отобранным участником</w:t>
      </w:r>
      <w:r w:rsidR="00B01410" w:rsidRPr="00562E3A">
        <w:rPr>
          <w:rFonts w:ascii="Sylfaen" w:hAnsi="Sylfaen"/>
          <w:sz w:val="22"/>
          <w:szCs w:val="22"/>
        </w:rPr>
        <w:t xml:space="preserve"> в</w:t>
      </w:r>
      <w:r w:rsidRPr="00562E3A">
        <w:rPr>
          <w:rFonts w:ascii="Sylfaen" w:hAnsi="Sylfaen"/>
          <w:sz w:val="22"/>
          <w:szCs w:val="22"/>
        </w:rPr>
        <w:t xml:space="preserve"> рамках открытого конкурса под кодом "</w:t>
      </w:r>
      <w:r w:rsidR="007C61DD">
        <w:rPr>
          <w:rFonts w:ascii="Sylfaen" w:hAnsi="Sylfaen"/>
          <w:sz w:val="22"/>
          <w:szCs w:val="22"/>
        </w:rPr>
        <w:t>ԱՄԱՀ-ԳՈ-ԲՄԱՇՁԲ-25/47</w:t>
      </w:r>
      <w:r w:rsidRPr="00562E3A">
        <w:rPr>
          <w:rFonts w:ascii="Sylfaen" w:hAnsi="Sylfaen"/>
          <w:sz w:val="22"/>
          <w:szCs w:val="22"/>
        </w:rPr>
        <w:t>"*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sidRPr="00562E3A">
        <w:rPr>
          <w:rFonts w:ascii="Sylfaen" w:hAnsi="Sylfaen"/>
          <w:sz w:val="22"/>
          <w:szCs w:val="22"/>
        </w:rPr>
        <w:t>,</w:t>
      </w:r>
    </w:p>
    <w:p w14:paraId="00256556" w14:textId="77777777" w:rsidR="00094180" w:rsidRPr="00562E3A" w:rsidRDefault="00094180" w:rsidP="00562E3A">
      <w:pPr>
        <w:widowControl w:val="0"/>
        <w:tabs>
          <w:tab w:val="left" w:pos="6804"/>
        </w:tabs>
        <w:jc w:val="center"/>
        <w:rPr>
          <w:rFonts w:ascii="Sylfaen" w:hAnsi="Sylfaen"/>
          <w:sz w:val="22"/>
          <w:szCs w:val="22"/>
        </w:rPr>
      </w:pPr>
    </w:p>
    <w:p w14:paraId="35AD4FD0" w14:textId="77777777" w:rsidR="00094180" w:rsidRPr="00562E3A" w:rsidRDefault="00094180" w:rsidP="00562E3A">
      <w:pPr>
        <w:widowControl w:val="0"/>
        <w:tabs>
          <w:tab w:val="left" w:pos="6804"/>
        </w:tabs>
        <w:jc w:val="center"/>
        <w:rPr>
          <w:rFonts w:ascii="Sylfaen" w:hAnsi="Sylfaen"/>
          <w:sz w:val="22"/>
          <w:szCs w:val="22"/>
        </w:rPr>
      </w:pPr>
    </w:p>
    <w:p w14:paraId="54DBA18D" w14:textId="77777777" w:rsidR="00094180" w:rsidRPr="00562E3A" w:rsidRDefault="00094180" w:rsidP="00562E3A">
      <w:pPr>
        <w:widowControl w:val="0"/>
        <w:tabs>
          <w:tab w:val="left" w:pos="6804"/>
        </w:tabs>
        <w:jc w:val="center"/>
        <w:rPr>
          <w:rFonts w:ascii="Sylfaen" w:hAnsi="Sylfaen"/>
          <w:sz w:val="22"/>
          <w:szCs w:val="22"/>
        </w:rPr>
      </w:pPr>
    </w:p>
    <w:p w14:paraId="08D16EED" w14:textId="77777777" w:rsidR="00094180" w:rsidRPr="00562E3A" w:rsidRDefault="00094180" w:rsidP="00562E3A">
      <w:pPr>
        <w:widowControl w:val="0"/>
        <w:tabs>
          <w:tab w:val="left" w:pos="6804"/>
        </w:tabs>
        <w:jc w:val="center"/>
        <w:rPr>
          <w:rFonts w:ascii="Sylfaen" w:hAnsi="Sylfaen"/>
          <w:sz w:val="22"/>
          <w:szCs w:val="22"/>
        </w:rPr>
      </w:pPr>
    </w:p>
    <w:p w14:paraId="65991F43" w14:textId="77777777" w:rsidR="00D043C1" w:rsidRPr="00562E3A" w:rsidRDefault="00D043C1" w:rsidP="00562E3A">
      <w:pPr>
        <w:widowControl w:val="0"/>
        <w:tabs>
          <w:tab w:val="left" w:pos="6804"/>
        </w:tabs>
        <w:jc w:val="center"/>
        <w:rPr>
          <w:rFonts w:ascii="Sylfaen" w:hAnsi="Sylfaen"/>
          <w:sz w:val="22"/>
          <w:szCs w:val="22"/>
        </w:rPr>
      </w:pPr>
      <w:r w:rsidRPr="00562E3A">
        <w:rPr>
          <w:rFonts w:ascii="Sylfaen" w:hAnsi="Sylfaen"/>
          <w:sz w:val="22"/>
          <w:szCs w:val="22"/>
        </w:rPr>
        <w:t>_________________________________________________</w:t>
      </w:r>
      <w:r w:rsidRPr="00562E3A">
        <w:rPr>
          <w:rFonts w:ascii="Sylfaen" w:hAnsi="Sylfaen"/>
          <w:sz w:val="22"/>
          <w:szCs w:val="22"/>
        </w:rPr>
        <w:tab/>
        <w:t>_________________</w:t>
      </w:r>
    </w:p>
    <w:p w14:paraId="3E512AC7" w14:textId="77777777" w:rsidR="00D043C1" w:rsidRPr="00562E3A" w:rsidRDefault="00D043C1" w:rsidP="00562E3A">
      <w:pPr>
        <w:widowControl w:val="0"/>
        <w:tabs>
          <w:tab w:val="left" w:pos="7513"/>
        </w:tabs>
        <w:ind w:left="709"/>
        <w:jc w:val="both"/>
        <w:rPr>
          <w:rFonts w:ascii="Sylfaen" w:hAnsi="Sylfaen" w:cs="Arial"/>
          <w:sz w:val="22"/>
          <w:szCs w:val="22"/>
        </w:rPr>
      </w:pPr>
      <w:r w:rsidRPr="00562E3A">
        <w:rPr>
          <w:rFonts w:ascii="Sylfaen" w:hAnsi="Sylfaen"/>
          <w:sz w:val="22"/>
          <w:szCs w:val="22"/>
        </w:rPr>
        <w:t>наименование участника (должность, имя, фамилия руководителя</w:t>
      </w:r>
      <w:r w:rsidRPr="00562E3A">
        <w:rPr>
          <w:rFonts w:ascii="Sylfaen" w:hAnsi="Sylfaen"/>
          <w:sz w:val="22"/>
          <w:szCs w:val="22"/>
        </w:rPr>
        <w:tab/>
        <w:t>подпись</w:t>
      </w:r>
    </w:p>
    <w:p w14:paraId="4AE2DB2D" w14:textId="77777777" w:rsidR="00D043C1" w:rsidRPr="00562E3A" w:rsidRDefault="00D043C1" w:rsidP="00562E3A">
      <w:pPr>
        <w:widowControl w:val="0"/>
        <w:jc w:val="right"/>
        <w:rPr>
          <w:rFonts w:ascii="Sylfaen" w:hAnsi="Sylfaen"/>
          <w:sz w:val="22"/>
          <w:szCs w:val="22"/>
        </w:rPr>
      </w:pPr>
    </w:p>
    <w:p w14:paraId="7BFF20BD" w14:textId="77777777" w:rsidR="00D043C1" w:rsidRPr="00562E3A" w:rsidRDefault="00D043C1" w:rsidP="00562E3A">
      <w:pPr>
        <w:widowControl w:val="0"/>
        <w:jc w:val="right"/>
        <w:rPr>
          <w:rFonts w:ascii="Sylfaen" w:hAnsi="Sylfaen"/>
          <w:sz w:val="22"/>
          <w:szCs w:val="22"/>
        </w:rPr>
      </w:pPr>
      <w:r w:rsidRPr="00562E3A">
        <w:rPr>
          <w:rFonts w:ascii="Sylfaen" w:hAnsi="Sylfaen"/>
          <w:sz w:val="22"/>
          <w:szCs w:val="22"/>
        </w:rPr>
        <w:t>М. П.</w:t>
      </w:r>
    </w:p>
    <w:p w14:paraId="0597F93C" w14:textId="77777777" w:rsidR="00D043C1" w:rsidRPr="00562E3A" w:rsidRDefault="00D043C1" w:rsidP="00562E3A">
      <w:pPr>
        <w:rPr>
          <w:rFonts w:ascii="Sylfaen" w:hAnsi="Sylfaen"/>
          <w:sz w:val="22"/>
          <w:szCs w:val="22"/>
        </w:rPr>
      </w:pPr>
      <w:r w:rsidRPr="00562E3A">
        <w:rPr>
          <w:rFonts w:ascii="Sylfaen" w:hAnsi="Sylfaen"/>
          <w:sz w:val="22"/>
          <w:szCs w:val="22"/>
        </w:rPr>
        <w:br w:type="page"/>
      </w:r>
    </w:p>
    <w:p w14:paraId="32412EF7" w14:textId="77777777" w:rsidR="00220899" w:rsidRPr="00562E3A" w:rsidRDefault="00220899" w:rsidP="00562E3A">
      <w:pPr>
        <w:jc w:val="right"/>
        <w:rPr>
          <w:rFonts w:ascii="Sylfaen" w:hAnsi="Sylfaen"/>
          <w:b/>
          <w:sz w:val="22"/>
          <w:szCs w:val="22"/>
        </w:rPr>
      </w:pPr>
      <w:r w:rsidRPr="00562E3A">
        <w:rPr>
          <w:rFonts w:ascii="Sylfaen" w:hAnsi="Sylfaen"/>
          <w:b/>
          <w:sz w:val="22"/>
          <w:szCs w:val="22"/>
        </w:rPr>
        <w:lastRenderedPageBreak/>
        <w:t>Приложение 1.</w:t>
      </w:r>
      <w:r w:rsidR="00BA1C04" w:rsidRPr="00562E3A">
        <w:rPr>
          <w:rFonts w:ascii="Sylfaen" w:hAnsi="Sylfaen"/>
          <w:b/>
          <w:sz w:val="22"/>
          <w:szCs w:val="22"/>
        </w:rPr>
        <w:t>2</w:t>
      </w:r>
      <w:r w:rsidRPr="00562E3A">
        <w:rPr>
          <w:rFonts w:ascii="Sylfaen" w:hAnsi="Sylfaen"/>
          <w:b/>
          <w:sz w:val="22"/>
          <w:szCs w:val="22"/>
        </w:rPr>
        <w:t xml:space="preserve">** </w:t>
      </w:r>
    </w:p>
    <w:p w14:paraId="09B38E1A" w14:textId="77777777" w:rsidR="00220899" w:rsidRPr="00562E3A" w:rsidRDefault="00220899" w:rsidP="00562E3A">
      <w:pPr>
        <w:jc w:val="right"/>
        <w:rPr>
          <w:rFonts w:ascii="Sylfaen" w:hAnsi="Sylfaen"/>
          <w:b/>
          <w:sz w:val="22"/>
          <w:szCs w:val="22"/>
        </w:rPr>
      </w:pPr>
      <w:r w:rsidRPr="00562E3A">
        <w:rPr>
          <w:rFonts w:ascii="Sylfaen" w:hAnsi="Sylfaen"/>
          <w:b/>
          <w:sz w:val="22"/>
          <w:szCs w:val="22"/>
        </w:rPr>
        <w:t>к Приглашению на открытый конкурс</w:t>
      </w:r>
    </w:p>
    <w:p w14:paraId="47818E0D" w14:textId="3F3437BB" w:rsidR="001104E1" w:rsidRDefault="00220899" w:rsidP="001104E1">
      <w:pPr>
        <w:pStyle w:val="3"/>
        <w:keepNext w:val="0"/>
        <w:widowControl w:val="0"/>
        <w:spacing w:line="240" w:lineRule="auto"/>
        <w:ind w:firstLine="567"/>
        <w:jc w:val="right"/>
        <w:rPr>
          <w:rFonts w:ascii="Sylfaen" w:hAnsi="Sylfaen"/>
          <w:b/>
          <w:sz w:val="22"/>
          <w:szCs w:val="22"/>
          <w:lang w:val="hy-AM"/>
        </w:rPr>
      </w:pPr>
      <w:r w:rsidRPr="00562E3A">
        <w:rPr>
          <w:rFonts w:ascii="Sylfaen" w:hAnsi="Sylfaen"/>
          <w:b/>
          <w:sz w:val="22"/>
          <w:szCs w:val="22"/>
        </w:rPr>
        <w:t xml:space="preserve">под кодом </w:t>
      </w:r>
      <w:r w:rsidR="007C61DD">
        <w:rPr>
          <w:rFonts w:ascii="Sylfaen" w:hAnsi="Sylfaen"/>
          <w:b/>
          <w:sz w:val="22"/>
          <w:szCs w:val="22"/>
        </w:rPr>
        <w:t>ԱՄԱՀ-ԳՈ-ԲՄԱՇՁԲ-25/47</w:t>
      </w:r>
    </w:p>
    <w:p w14:paraId="65AC53F3" w14:textId="77777777" w:rsidR="001104E1" w:rsidRDefault="001104E1" w:rsidP="001104E1">
      <w:pPr>
        <w:pStyle w:val="3"/>
        <w:keepNext w:val="0"/>
        <w:widowControl w:val="0"/>
        <w:spacing w:line="240" w:lineRule="auto"/>
        <w:ind w:firstLine="567"/>
        <w:rPr>
          <w:rFonts w:ascii="Sylfaen" w:hAnsi="Sylfaen"/>
          <w:b/>
          <w:sz w:val="22"/>
          <w:szCs w:val="22"/>
          <w:lang w:val="hy-AM"/>
        </w:rPr>
      </w:pPr>
    </w:p>
    <w:p w14:paraId="09A0027E" w14:textId="7FE740C2" w:rsidR="00220899" w:rsidRPr="00562E3A" w:rsidRDefault="00220899" w:rsidP="001104E1">
      <w:pPr>
        <w:pStyle w:val="3"/>
        <w:keepNext w:val="0"/>
        <w:widowControl w:val="0"/>
        <w:spacing w:line="240" w:lineRule="auto"/>
        <w:ind w:firstLine="567"/>
        <w:rPr>
          <w:rFonts w:ascii="Sylfaen" w:hAnsi="Sylfaen"/>
          <w:b/>
          <w:sz w:val="22"/>
          <w:szCs w:val="22"/>
        </w:rPr>
      </w:pPr>
      <w:r w:rsidRPr="00562E3A">
        <w:rPr>
          <w:rFonts w:ascii="Sylfaen" w:hAnsi="Sylfaen"/>
          <w:b/>
          <w:sz w:val="22"/>
          <w:szCs w:val="22"/>
        </w:rPr>
        <w:t>ФОРМА</w:t>
      </w:r>
    </w:p>
    <w:p w14:paraId="5A8C4EA6" w14:textId="77777777" w:rsidR="00220899" w:rsidRPr="00562E3A" w:rsidRDefault="00220899" w:rsidP="00562E3A">
      <w:pPr>
        <w:ind w:left="360" w:hanging="360"/>
        <w:jc w:val="center"/>
        <w:rPr>
          <w:rFonts w:ascii="Sylfaen" w:hAnsi="Sylfaen"/>
          <w:b/>
          <w:sz w:val="22"/>
          <w:szCs w:val="22"/>
        </w:rPr>
      </w:pPr>
      <w:r w:rsidRPr="00562E3A">
        <w:rPr>
          <w:rFonts w:ascii="Sylfaen" w:hAnsi="Sylfaen"/>
          <w:b/>
          <w:sz w:val="22"/>
          <w:szCs w:val="22"/>
        </w:rPr>
        <w:t>ДЕКЛАРАЦИИ О РЕАЛЬНЫХ  БЕНЕФИЦИАРАХ</w:t>
      </w:r>
    </w:p>
    <w:p w14:paraId="53B21CF5" w14:textId="77777777" w:rsidR="00220899" w:rsidRPr="00562E3A" w:rsidRDefault="00220899" w:rsidP="00562E3A">
      <w:pPr>
        <w:ind w:left="360" w:hanging="360"/>
        <w:jc w:val="center"/>
        <w:rPr>
          <w:rFonts w:ascii="Sylfaen" w:eastAsia="GHEA Grapalat" w:hAnsi="Sylfaen" w:cs="GHEA Grapalat"/>
          <w:b/>
          <w:sz w:val="22"/>
          <w:szCs w:val="22"/>
        </w:rPr>
      </w:pPr>
    </w:p>
    <w:p w14:paraId="730DB6FF" w14:textId="77777777" w:rsidR="00220899" w:rsidRPr="00562E3A" w:rsidRDefault="00220899" w:rsidP="00562E3A">
      <w:pPr>
        <w:numPr>
          <w:ilvl w:val="0"/>
          <w:numId w:val="28"/>
        </w:numPr>
        <w:pBdr>
          <w:top w:val="nil"/>
          <w:left w:val="nil"/>
          <w:bottom w:val="nil"/>
          <w:right w:val="nil"/>
          <w:between w:val="nil"/>
        </w:pBdr>
        <w:rPr>
          <w:rFonts w:ascii="Sylfaen" w:eastAsia="GHEA Grapalat" w:hAnsi="Sylfaen" w:cs="GHEA Grapalat"/>
          <w:b/>
          <w:color w:val="000000"/>
          <w:sz w:val="22"/>
          <w:szCs w:val="22"/>
        </w:rPr>
      </w:pPr>
      <w:r w:rsidRPr="00562E3A">
        <w:rPr>
          <w:rFonts w:ascii="Sylfaen" w:eastAsia="GHEA Grapalat" w:hAnsi="Sylfaen" w:cs="GHEA Grapalat"/>
          <w:b/>
          <w:color w:val="000000"/>
          <w:sz w:val="22"/>
          <w:szCs w:val="22"/>
        </w:rPr>
        <w:t>Организация</w:t>
      </w:r>
    </w:p>
    <w:p w14:paraId="7032463A"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562E3A" w14:paraId="5787A421" w14:textId="77777777" w:rsidTr="00220899">
        <w:tc>
          <w:tcPr>
            <w:tcW w:w="2836" w:type="dxa"/>
            <w:shd w:val="clear" w:color="auto" w:fill="D9E2F3"/>
            <w:vAlign w:val="center"/>
          </w:tcPr>
          <w:p w14:paraId="53BD06F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w:t>
            </w:r>
          </w:p>
        </w:tc>
        <w:tc>
          <w:tcPr>
            <w:tcW w:w="6180" w:type="dxa"/>
            <w:vAlign w:val="center"/>
          </w:tcPr>
          <w:p w14:paraId="15C23C15"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3317A7E" w14:textId="77777777" w:rsidTr="00220899">
        <w:tc>
          <w:tcPr>
            <w:tcW w:w="2836" w:type="dxa"/>
            <w:shd w:val="clear" w:color="auto" w:fill="D9E2F3"/>
            <w:vAlign w:val="center"/>
          </w:tcPr>
          <w:p w14:paraId="09B0702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 латинскими буквами</w:t>
            </w:r>
          </w:p>
        </w:tc>
        <w:tc>
          <w:tcPr>
            <w:tcW w:w="6180" w:type="dxa"/>
            <w:vAlign w:val="center"/>
          </w:tcPr>
          <w:p w14:paraId="50CBBD7E"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793155DF" w14:textId="77777777" w:rsidTr="00220899">
        <w:tc>
          <w:tcPr>
            <w:tcW w:w="2836" w:type="dxa"/>
            <w:shd w:val="clear" w:color="auto" w:fill="D9E2F3"/>
            <w:vAlign w:val="center"/>
          </w:tcPr>
          <w:p w14:paraId="0C3506F3"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Номер государственной регистрации</w:t>
            </w:r>
          </w:p>
        </w:tc>
        <w:tc>
          <w:tcPr>
            <w:tcW w:w="6180" w:type="dxa"/>
            <w:vAlign w:val="center"/>
          </w:tcPr>
          <w:p w14:paraId="69583D3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12A478A1" w14:textId="77777777" w:rsidTr="00220899">
        <w:tc>
          <w:tcPr>
            <w:tcW w:w="2836" w:type="dxa"/>
            <w:shd w:val="clear" w:color="auto" w:fill="D9E2F3"/>
            <w:vAlign w:val="center"/>
          </w:tcPr>
          <w:p w14:paraId="74B8459E"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регистрации</w:t>
            </w:r>
          </w:p>
        </w:tc>
        <w:tc>
          <w:tcPr>
            <w:tcW w:w="6180" w:type="dxa"/>
            <w:vAlign w:val="center"/>
          </w:tcPr>
          <w:p w14:paraId="5C53B71B"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F1B0FBB" w14:textId="77777777" w:rsidTr="00220899">
        <w:tc>
          <w:tcPr>
            <w:tcW w:w="2836" w:type="dxa"/>
            <w:shd w:val="clear" w:color="auto" w:fill="D9E2F3"/>
            <w:vAlign w:val="center"/>
          </w:tcPr>
          <w:p w14:paraId="4AB4689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 xml:space="preserve">Адрес </w:t>
            </w:r>
            <w:ins w:id="15" w:author="Inesa Kocharyan" w:date="2021-08-30T12:39:00Z">
              <w:r w:rsidRPr="00562E3A">
                <w:rPr>
                  <w:rFonts w:ascii="Sylfaen" w:eastAsia="GHEA Grapalat" w:hAnsi="Sylfaen" w:cs="GHEA Grapalat"/>
                  <w:color w:val="000000"/>
                  <w:sz w:val="22"/>
                  <w:szCs w:val="22"/>
                </w:rPr>
                <w:t xml:space="preserve"> </w:t>
              </w:r>
            </w:ins>
            <w:r w:rsidRPr="00562E3A">
              <w:rPr>
                <w:rFonts w:ascii="Sylfaen" w:eastAsia="GHEA Grapalat" w:hAnsi="Sylfaen" w:cs="GHEA Grapalat"/>
                <w:color w:val="000000"/>
                <w:sz w:val="22"/>
                <w:szCs w:val="22"/>
              </w:rPr>
              <w:t>регистрации</w:t>
            </w:r>
          </w:p>
        </w:tc>
        <w:tc>
          <w:tcPr>
            <w:tcW w:w="6180" w:type="dxa"/>
            <w:vAlign w:val="center"/>
          </w:tcPr>
          <w:p w14:paraId="061D5A3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649589E2" w14:textId="77777777" w:rsidTr="00220899">
        <w:tc>
          <w:tcPr>
            <w:tcW w:w="2836" w:type="dxa"/>
            <w:shd w:val="clear" w:color="auto" w:fill="D9E2F3"/>
            <w:vAlign w:val="center"/>
          </w:tcPr>
          <w:p w14:paraId="3C37364D"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Государство регистрации</w:t>
            </w:r>
          </w:p>
        </w:tc>
        <w:tc>
          <w:tcPr>
            <w:tcW w:w="6180" w:type="dxa"/>
            <w:vAlign w:val="center"/>
          </w:tcPr>
          <w:p w14:paraId="2D2AF8BF" w14:textId="77777777" w:rsidR="00220899" w:rsidRPr="00562E3A" w:rsidRDefault="00220899" w:rsidP="00562E3A">
            <w:pPr>
              <w:spacing w:before="240"/>
              <w:ind w:left="993" w:hanging="851"/>
              <w:rPr>
                <w:rFonts w:ascii="Sylfaen" w:eastAsia="GHEA Grapalat" w:hAnsi="Sylfaen" w:cs="GHEA Grapalat"/>
                <w:sz w:val="22"/>
                <w:szCs w:val="22"/>
              </w:rPr>
            </w:pPr>
          </w:p>
        </w:tc>
      </w:tr>
      <w:tr w:rsidR="00220899" w:rsidRPr="00562E3A" w14:paraId="4E25ADDC" w14:textId="77777777" w:rsidTr="00220899">
        <w:tc>
          <w:tcPr>
            <w:tcW w:w="2836" w:type="dxa"/>
            <w:shd w:val="clear" w:color="auto" w:fill="D9E2F3"/>
            <w:vAlign w:val="center"/>
          </w:tcPr>
          <w:p w14:paraId="57D77C6A" w14:textId="77777777" w:rsidR="00220899" w:rsidRPr="00562E3A" w:rsidRDefault="00220899" w:rsidP="00562E3A">
            <w:pPr>
              <w:numPr>
                <w:ilvl w:val="2"/>
                <w:numId w:val="28"/>
              </w:numPr>
              <w:pBdr>
                <w:top w:val="nil"/>
                <w:left w:val="nil"/>
                <w:bottom w:val="nil"/>
                <w:right w:val="nil"/>
                <w:between w:val="nil"/>
              </w:pBdr>
              <w:ind w:left="284" w:hanging="284"/>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 и фамилия руководителя исполнительного органа</w:t>
            </w:r>
          </w:p>
        </w:tc>
        <w:tc>
          <w:tcPr>
            <w:tcW w:w="6180" w:type="dxa"/>
            <w:vAlign w:val="center"/>
          </w:tcPr>
          <w:p w14:paraId="00CCDC22" w14:textId="77777777" w:rsidR="00220899" w:rsidRPr="00562E3A" w:rsidRDefault="00220899" w:rsidP="00562E3A">
            <w:pPr>
              <w:spacing w:before="240"/>
              <w:ind w:left="993" w:hanging="851"/>
              <w:rPr>
                <w:rFonts w:ascii="Sylfaen" w:eastAsia="GHEA Grapalat" w:hAnsi="Sylfaen" w:cs="GHEA Grapalat"/>
                <w:sz w:val="22"/>
                <w:szCs w:val="22"/>
              </w:rPr>
            </w:pPr>
          </w:p>
        </w:tc>
      </w:tr>
    </w:tbl>
    <w:p w14:paraId="168BC2E4"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551B13F8" w14:textId="77777777" w:rsidTr="00220899">
        <w:tc>
          <w:tcPr>
            <w:tcW w:w="2835" w:type="dxa"/>
            <w:shd w:val="clear" w:color="auto" w:fill="D9E2F3"/>
            <w:vAlign w:val="center"/>
          </w:tcPr>
          <w:p w14:paraId="0AC06E56"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 и фамилия лица, представляющего декларацию</w:t>
            </w:r>
          </w:p>
        </w:tc>
        <w:tc>
          <w:tcPr>
            <w:tcW w:w="6180" w:type="dxa"/>
            <w:vAlign w:val="center"/>
          </w:tcPr>
          <w:p w14:paraId="135593FD"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ABBD3B6" w14:textId="77777777" w:rsidTr="00220899">
        <w:trPr>
          <w:trHeight w:val="1487"/>
        </w:trPr>
        <w:tc>
          <w:tcPr>
            <w:tcW w:w="2835" w:type="dxa"/>
            <w:shd w:val="clear" w:color="auto" w:fill="D9E2F3"/>
            <w:vAlign w:val="center"/>
          </w:tcPr>
          <w:p w14:paraId="0ADA00BE"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Должность лица, представляющего декларацию</w:t>
            </w:r>
          </w:p>
        </w:tc>
        <w:tc>
          <w:tcPr>
            <w:tcW w:w="6180" w:type="dxa"/>
            <w:vAlign w:val="center"/>
          </w:tcPr>
          <w:p w14:paraId="685B1EDC" w14:textId="77777777" w:rsidR="00220899" w:rsidRPr="00562E3A" w:rsidRDefault="00220899" w:rsidP="00562E3A">
            <w:pPr>
              <w:spacing w:before="240"/>
              <w:rPr>
                <w:rFonts w:ascii="Sylfaen" w:eastAsia="GHEA Grapalat" w:hAnsi="Sylfaen" w:cs="GHEA Grapalat"/>
                <w:sz w:val="22"/>
                <w:szCs w:val="22"/>
              </w:rPr>
            </w:pPr>
          </w:p>
        </w:tc>
      </w:tr>
    </w:tbl>
    <w:p w14:paraId="62B5B545"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34BE969C" w14:textId="77777777" w:rsidTr="00220899">
        <w:tc>
          <w:tcPr>
            <w:tcW w:w="2835" w:type="dxa"/>
            <w:shd w:val="clear" w:color="auto" w:fill="D9E2F3"/>
            <w:vAlign w:val="center"/>
          </w:tcPr>
          <w:p w14:paraId="6FF81532" w14:textId="77777777" w:rsidR="00220899" w:rsidRPr="00562E3A" w:rsidRDefault="00220899" w:rsidP="00562E3A">
            <w:pPr>
              <w:numPr>
                <w:ilvl w:val="2"/>
                <w:numId w:val="28"/>
              </w:numPr>
              <w:pBdr>
                <w:top w:val="nil"/>
                <w:left w:val="nil"/>
                <w:bottom w:val="nil"/>
                <w:right w:val="nil"/>
                <w:between w:val="nil"/>
              </w:pBdr>
              <w:ind w:left="0" w:hanging="79"/>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подписания декларации</w:t>
            </w:r>
          </w:p>
        </w:tc>
        <w:tc>
          <w:tcPr>
            <w:tcW w:w="6180" w:type="dxa"/>
            <w:vAlign w:val="center"/>
          </w:tcPr>
          <w:p w14:paraId="1B52060B"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6AEB1ED" w14:textId="77777777" w:rsidTr="00220899">
        <w:tc>
          <w:tcPr>
            <w:tcW w:w="2835" w:type="dxa"/>
            <w:shd w:val="clear" w:color="auto" w:fill="D9E2F3"/>
            <w:vAlign w:val="center"/>
          </w:tcPr>
          <w:p w14:paraId="0EA4A482" w14:textId="77777777" w:rsidR="00220899" w:rsidRPr="00562E3A" w:rsidRDefault="00220899" w:rsidP="00562E3A">
            <w:pPr>
              <w:numPr>
                <w:ilvl w:val="2"/>
                <w:numId w:val="28"/>
              </w:numPr>
              <w:pBdr>
                <w:top w:val="nil"/>
                <w:left w:val="nil"/>
                <w:bottom w:val="nil"/>
                <w:right w:val="nil"/>
                <w:between w:val="nil"/>
              </w:pBdr>
              <w:ind w:left="0" w:hanging="79"/>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Количество страниц декларации</w:t>
            </w:r>
          </w:p>
        </w:tc>
        <w:tc>
          <w:tcPr>
            <w:tcW w:w="6180" w:type="dxa"/>
            <w:vAlign w:val="center"/>
          </w:tcPr>
          <w:p w14:paraId="5D47CDC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CBD3244" w14:textId="77777777" w:rsidTr="00220899">
        <w:tc>
          <w:tcPr>
            <w:tcW w:w="2835" w:type="dxa"/>
            <w:shd w:val="clear" w:color="auto" w:fill="D9E2F3"/>
            <w:vAlign w:val="center"/>
          </w:tcPr>
          <w:p w14:paraId="16EC8806" w14:textId="77777777" w:rsidR="00220899" w:rsidRPr="00562E3A" w:rsidRDefault="00220899" w:rsidP="00562E3A">
            <w:pPr>
              <w:numPr>
                <w:ilvl w:val="2"/>
                <w:numId w:val="28"/>
              </w:numPr>
              <w:pBdr>
                <w:top w:val="nil"/>
                <w:left w:val="nil"/>
                <w:bottom w:val="nil"/>
                <w:right w:val="nil"/>
                <w:between w:val="nil"/>
              </w:pBdr>
              <w:ind w:left="0" w:hanging="79"/>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Подпись лица, представляющего декларацию</w:t>
            </w:r>
          </w:p>
        </w:tc>
        <w:tc>
          <w:tcPr>
            <w:tcW w:w="6180" w:type="dxa"/>
            <w:vAlign w:val="center"/>
          </w:tcPr>
          <w:p w14:paraId="0B2B0721" w14:textId="77777777" w:rsidR="00220899" w:rsidRPr="00562E3A" w:rsidRDefault="00220899" w:rsidP="00562E3A">
            <w:pPr>
              <w:spacing w:before="240"/>
              <w:rPr>
                <w:rFonts w:ascii="Sylfaen" w:eastAsia="GHEA Grapalat" w:hAnsi="Sylfaen" w:cs="GHEA Grapalat"/>
                <w:sz w:val="22"/>
                <w:szCs w:val="22"/>
              </w:rPr>
            </w:pPr>
          </w:p>
        </w:tc>
      </w:tr>
    </w:tbl>
    <w:p w14:paraId="513E13CC" w14:textId="77777777" w:rsidR="00220899" w:rsidRPr="00562E3A" w:rsidRDefault="00220899" w:rsidP="00562E3A">
      <w:pPr>
        <w:rPr>
          <w:rFonts w:ascii="Sylfaen" w:eastAsia="GHEA Grapalat" w:hAnsi="Sylfaen" w:cs="GHEA Grapalat"/>
          <w:sz w:val="22"/>
          <w:szCs w:val="22"/>
        </w:rPr>
      </w:pPr>
    </w:p>
    <w:p w14:paraId="558A62AF" w14:textId="77777777" w:rsidR="00220899" w:rsidRPr="00562E3A" w:rsidRDefault="00220899" w:rsidP="00562E3A">
      <w:pPr>
        <w:rPr>
          <w:rFonts w:ascii="Sylfaen" w:eastAsia="GHEA Grapalat" w:hAnsi="Sylfaen" w:cs="GHEA Grapalat"/>
          <w:sz w:val="22"/>
          <w:szCs w:val="22"/>
        </w:rPr>
      </w:pPr>
      <w:r w:rsidRPr="00562E3A">
        <w:rPr>
          <w:rFonts w:ascii="Sylfaen" w:hAnsi="Sylfaen"/>
          <w:sz w:val="22"/>
          <w:szCs w:val="22"/>
        </w:rPr>
        <w:br w:type="page"/>
      </w:r>
    </w:p>
    <w:p w14:paraId="38F8AACB" w14:textId="77777777" w:rsidR="00220899" w:rsidRPr="00562E3A" w:rsidRDefault="00220899" w:rsidP="00562E3A">
      <w:pPr>
        <w:numPr>
          <w:ilvl w:val="0"/>
          <w:numId w:val="28"/>
        </w:numPr>
        <w:pBdr>
          <w:top w:val="nil"/>
          <w:left w:val="nil"/>
          <w:bottom w:val="nil"/>
          <w:right w:val="nil"/>
          <w:between w:val="nil"/>
        </w:pBdr>
        <w:rPr>
          <w:rFonts w:ascii="Sylfaen" w:eastAsia="GHEA Grapalat" w:hAnsi="Sylfaen" w:cs="GHEA Grapalat"/>
          <w:color w:val="000000"/>
          <w:sz w:val="22"/>
          <w:szCs w:val="22"/>
        </w:rPr>
      </w:pPr>
      <w:r w:rsidRPr="00562E3A">
        <w:rPr>
          <w:rFonts w:ascii="Sylfaen" w:eastAsia="GHEA Grapalat" w:hAnsi="Sylfaen" w:cs="GHEA Grapalat"/>
          <w:b/>
          <w:color w:val="000000"/>
          <w:sz w:val="22"/>
          <w:szCs w:val="22"/>
        </w:rPr>
        <w:lastRenderedPageBreak/>
        <w:t>Данные листинга  акций</w:t>
      </w:r>
    </w:p>
    <w:p w14:paraId="36BCF1B5"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1B621653" w14:textId="77777777" w:rsidTr="00220899">
        <w:tc>
          <w:tcPr>
            <w:tcW w:w="2835" w:type="dxa"/>
            <w:shd w:val="clear" w:color="auto" w:fill="D9E2F3"/>
            <w:vAlign w:val="center"/>
          </w:tcPr>
          <w:p w14:paraId="09917CEE" w14:textId="77777777" w:rsidR="00220899" w:rsidRPr="00562E3A" w:rsidRDefault="00220899" w:rsidP="00562E3A">
            <w:pPr>
              <w:numPr>
                <w:ilvl w:val="2"/>
                <w:numId w:val="28"/>
              </w:numPr>
              <w:pBdr>
                <w:top w:val="nil"/>
                <w:left w:val="nil"/>
                <w:bottom w:val="nil"/>
                <w:right w:val="nil"/>
                <w:between w:val="nil"/>
              </w:pBdr>
              <w:ind w:left="284" w:hanging="284"/>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 фондовой биржи</w:t>
            </w:r>
          </w:p>
        </w:tc>
        <w:tc>
          <w:tcPr>
            <w:tcW w:w="6180" w:type="dxa"/>
            <w:vAlign w:val="center"/>
          </w:tcPr>
          <w:p w14:paraId="2D727793"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FB578CB" w14:textId="77777777" w:rsidTr="00220899">
        <w:tc>
          <w:tcPr>
            <w:tcW w:w="2835" w:type="dxa"/>
            <w:shd w:val="clear" w:color="auto" w:fill="D9E2F3"/>
            <w:vAlign w:val="center"/>
          </w:tcPr>
          <w:p w14:paraId="1CFF326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 xml:space="preserve">Ссылка на документы, наличествующие на бирже </w:t>
            </w:r>
          </w:p>
        </w:tc>
        <w:tc>
          <w:tcPr>
            <w:tcW w:w="6180" w:type="dxa"/>
            <w:vAlign w:val="center"/>
          </w:tcPr>
          <w:p w14:paraId="053DD232" w14:textId="77777777" w:rsidR="00220899" w:rsidRPr="00562E3A" w:rsidRDefault="00220899" w:rsidP="00562E3A">
            <w:pPr>
              <w:spacing w:before="240"/>
              <w:rPr>
                <w:rFonts w:ascii="Sylfaen" w:eastAsia="GHEA Grapalat" w:hAnsi="Sylfaen" w:cs="GHEA Grapalat"/>
                <w:sz w:val="22"/>
                <w:szCs w:val="22"/>
              </w:rPr>
            </w:pPr>
          </w:p>
        </w:tc>
      </w:tr>
    </w:tbl>
    <w:p w14:paraId="5FE7D92A"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42DD4391" w14:textId="77777777" w:rsidTr="00220899">
        <w:tc>
          <w:tcPr>
            <w:tcW w:w="2835" w:type="dxa"/>
            <w:shd w:val="clear" w:color="auto" w:fill="D9E2F3"/>
            <w:vAlign w:val="center"/>
          </w:tcPr>
          <w:p w14:paraId="5C82FCCB"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w:t>
            </w:r>
          </w:p>
        </w:tc>
        <w:tc>
          <w:tcPr>
            <w:tcW w:w="6180" w:type="dxa"/>
            <w:vAlign w:val="center"/>
          </w:tcPr>
          <w:p w14:paraId="2828DE1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6A742C8" w14:textId="77777777" w:rsidTr="00220899">
        <w:tc>
          <w:tcPr>
            <w:tcW w:w="2835" w:type="dxa"/>
            <w:shd w:val="clear" w:color="auto" w:fill="D9E2F3"/>
            <w:vAlign w:val="center"/>
          </w:tcPr>
          <w:p w14:paraId="3D75ED63"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 латинскими буквами</w:t>
            </w:r>
            <w:r w:rsidRPr="00562E3A">
              <w:rPr>
                <w:rFonts w:ascii="Sylfaen" w:hAnsi="Sylfaen"/>
                <w:sz w:val="22"/>
                <w:szCs w:val="22"/>
              </w:rPr>
              <w:t xml:space="preserve"> </w:t>
            </w:r>
          </w:p>
        </w:tc>
        <w:tc>
          <w:tcPr>
            <w:tcW w:w="6180" w:type="dxa"/>
            <w:vAlign w:val="center"/>
          </w:tcPr>
          <w:p w14:paraId="7020D564"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62BD4AA6" w14:textId="77777777" w:rsidTr="00220899">
        <w:tc>
          <w:tcPr>
            <w:tcW w:w="2835" w:type="dxa"/>
            <w:shd w:val="clear" w:color="auto" w:fill="D9E2F3"/>
            <w:vAlign w:val="center"/>
          </w:tcPr>
          <w:p w14:paraId="49B9CA66"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Номер государственной регистрации</w:t>
            </w:r>
          </w:p>
        </w:tc>
        <w:tc>
          <w:tcPr>
            <w:tcW w:w="6180" w:type="dxa"/>
            <w:vAlign w:val="center"/>
          </w:tcPr>
          <w:p w14:paraId="7796796D"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0F4A317" w14:textId="77777777" w:rsidTr="00220899">
        <w:tc>
          <w:tcPr>
            <w:tcW w:w="2835" w:type="dxa"/>
            <w:shd w:val="clear" w:color="auto" w:fill="D9E2F3"/>
            <w:vAlign w:val="center"/>
          </w:tcPr>
          <w:p w14:paraId="12E5AC7B"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регистрации</w:t>
            </w:r>
          </w:p>
        </w:tc>
        <w:tc>
          <w:tcPr>
            <w:tcW w:w="6180" w:type="dxa"/>
            <w:vAlign w:val="center"/>
          </w:tcPr>
          <w:p w14:paraId="1016ACEC"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7D3A8DD" w14:textId="77777777" w:rsidTr="00220899">
        <w:tc>
          <w:tcPr>
            <w:tcW w:w="2835" w:type="dxa"/>
            <w:shd w:val="clear" w:color="auto" w:fill="D9E2F3"/>
            <w:vAlign w:val="center"/>
          </w:tcPr>
          <w:p w14:paraId="54217C86"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Адрес регистрации</w:t>
            </w:r>
          </w:p>
        </w:tc>
        <w:tc>
          <w:tcPr>
            <w:tcW w:w="6180" w:type="dxa"/>
            <w:vAlign w:val="center"/>
          </w:tcPr>
          <w:p w14:paraId="23B31259"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F29DFC6" w14:textId="77777777" w:rsidTr="00220899">
        <w:trPr>
          <w:trHeight w:val="1361"/>
        </w:trPr>
        <w:tc>
          <w:tcPr>
            <w:tcW w:w="2835" w:type="dxa"/>
            <w:shd w:val="clear" w:color="auto" w:fill="D9E2F3"/>
            <w:vAlign w:val="center"/>
          </w:tcPr>
          <w:p w14:paraId="7E01F987"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roofErr w:type="spellStart"/>
            <w:r w:rsidRPr="00562E3A">
              <w:rPr>
                <w:rFonts w:ascii="Sylfaen" w:eastAsia="GHEA Grapalat" w:hAnsi="Sylfaen" w:cs="GHEA Grapalat"/>
                <w:color w:val="000000"/>
                <w:sz w:val="22"/>
                <w:szCs w:val="22"/>
              </w:rPr>
              <w:t>Государтво</w:t>
            </w:r>
            <w:proofErr w:type="spellEnd"/>
            <w:r w:rsidRPr="00562E3A">
              <w:rPr>
                <w:rFonts w:ascii="Sylfaen" w:eastAsia="GHEA Grapalat" w:hAnsi="Sylfaen" w:cs="GHEA Grapalat"/>
                <w:color w:val="000000"/>
                <w:sz w:val="22"/>
                <w:szCs w:val="22"/>
              </w:rPr>
              <w:t xml:space="preserve"> регистрации</w:t>
            </w:r>
          </w:p>
        </w:tc>
        <w:tc>
          <w:tcPr>
            <w:tcW w:w="6180" w:type="dxa"/>
            <w:vAlign w:val="center"/>
          </w:tcPr>
          <w:p w14:paraId="2CCEA8AE"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67F3344" w14:textId="77777777" w:rsidTr="00220899">
        <w:tc>
          <w:tcPr>
            <w:tcW w:w="2835" w:type="dxa"/>
            <w:shd w:val="clear" w:color="auto" w:fill="D9E2F3"/>
            <w:vAlign w:val="center"/>
          </w:tcPr>
          <w:p w14:paraId="547A6A1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 и фамилия руководителя исполнительного органа</w:t>
            </w:r>
          </w:p>
        </w:tc>
        <w:tc>
          <w:tcPr>
            <w:tcW w:w="6180" w:type="dxa"/>
            <w:vAlign w:val="center"/>
          </w:tcPr>
          <w:p w14:paraId="77461421" w14:textId="77777777" w:rsidR="00220899" w:rsidRPr="00562E3A" w:rsidRDefault="00220899" w:rsidP="00562E3A">
            <w:pPr>
              <w:spacing w:before="240"/>
              <w:rPr>
                <w:rFonts w:ascii="Sylfaen" w:eastAsia="GHEA Grapalat" w:hAnsi="Sylfaen" w:cs="GHEA Grapalat"/>
                <w:sz w:val="22"/>
                <w:szCs w:val="22"/>
              </w:rPr>
            </w:pPr>
          </w:p>
        </w:tc>
      </w:tr>
    </w:tbl>
    <w:p w14:paraId="68DEAC84"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iCs/>
          <w:sz w:val="22"/>
          <w:szCs w:val="22"/>
        </w:rPr>
      </w:pPr>
      <w:r w:rsidRPr="00562E3A">
        <w:rPr>
          <w:rFonts w:ascii="Sylfaen" w:eastAsia="GHEA Grapalat" w:hAnsi="Sylfaen" w:cs="GHEA Grapalat"/>
          <w:i/>
          <w:iCs/>
          <w:sz w:val="22"/>
          <w:szCs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562E3A" w14:paraId="611C744F" w14:textId="77777777" w:rsidTr="00220899">
        <w:tc>
          <w:tcPr>
            <w:tcW w:w="2836" w:type="dxa"/>
            <w:shd w:val="clear" w:color="auto" w:fill="D9E2F3"/>
            <w:vAlign w:val="center"/>
          </w:tcPr>
          <w:p w14:paraId="418D249C" w14:textId="77777777" w:rsidR="00220899" w:rsidRPr="00562E3A" w:rsidRDefault="00220899" w:rsidP="00562E3A">
            <w:pPr>
              <w:numPr>
                <w:ilvl w:val="2"/>
                <w:numId w:val="28"/>
              </w:numPr>
              <w:pBdr>
                <w:top w:val="nil"/>
                <w:left w:val="nil"/>
                <w:bottom w:val="nil"/>
                <w:right w:val="nil"/>
                <w:between w:val="nil"/>
              </w:pBdr>
              <w:ind w:hanging="93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Размер участия (%)</w:t>
            </w:r>
          </w:p>
        </w:tc>
        <w:tc>
          <w:tcPr>
            <w:tcW w:w="6178" w:type="dxa"/>
            <w:vAlign w:val="center"/>
          </w:tcPr>
          <w:p w14:paraId="5EC25AA6"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9A72F33" w14:textId="77777777" w:rsidTr="00220899">
        <w:tc>
          <w:tcPr>
            <w:tcW w:w="2836" w:type="dxa"/>
            <w:shd w:val="clear" w:color="auto" w:fill="D9E2F3"/>
            <w:vAlign w:val="center"/>
          </w:tcPr>
          <w:p w14:paraId="1BA6EB05" w14:textId="77777777" w:rsidR="00220899" w:rsidRPr="00562E3A" w:rsidRDefault="00220899" w:rsidP="00562E3A">
            <w:pPr>
              <w:numPr>
                <w:ilvl w:val="2"/>
                <w:numId w:val="28"/>
              </w:numPr>
              <w:pBdr>
                <w:top w:val="nil"/>
                <w:left w:val="nil"/>
                <w:bottom w:val="nil"/>
                <w:right w:val="nil"/>
                <w:between w:val="nil"/>
              </w:pBdr>
              <w:ind w:hanging="93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Вид участия</w:t>
            </w:r>
          </w:p>
        </w:tc>
        <w:tc>
          <w:tcPr>
            <w:tcW w:w="6178" w:type="dxa"/>
            <w:vAlign w:val="center"/>
          </w:tcPr>
          <w:p w14:paraId="6D92DD01"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81660743"/>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Прямое участие</w:t>
            </w:r>
          </w:p>
          <w:p w14:paraId="3635666D"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534419621"/>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Косвенное участие</w:t>
            </w:r>
          </w:p>
        </w:tc>
      </w:tr>
    </w:tbl>
    <w:p w14:paraId="5DCA9BEE" w14:textId="77777777" w:rsidR="00220899" w:rsidRPr="00562E3A" w:rsidRDefault="00220899" w:rsidP="00562E3A">
      <w:pPr>
        <w:pBdr>
          <w:top w:val="nil"/>
          <w:left w:val="nil"/>
          <w:bottom w:val="nil"/>
          <w:right w:val="nil"/>
          <w:between w:val="nil"/>
        </w:pBdr>
        <w:spacing w:before="240"/>
        <w:rPr>
          <w:rFonts w:ascii="Sylfaen" w:eastAsia="GHEA Grapalat" w:hAnsi="Sylfaen" w:cs="GHEA Grapalat"/>
          <w:sz w:val="22"/>
          <w:szCs w:val="22"/>
        </w:rPr>
      </w:pPr>
      <w:r w:rsidRPr="00562E3A">
        <w:rPr>
          <w:rFonts w:ascii="Sylfaen" w:hAnsi="Sylfaen"/>
          <w:sz w:val="22"/>
          <w:szCs w:val="22"/>
        </w:rPr>
        <w:br w:type="page"/>
      </w:r>
    </w:p>
    <w:p w14:paraId="40CCE296" w14:textId="77777777" w:rsidR="00220899" w:rsidRPr="00562E3A" w:rsidRDefault="00220899" w:rsidP="00562E3A">
      <w:pPr>
        <w:numPr>
          <w:ilvl w:val="0"/>
          <w:numId w:val="28"/>
        </w:numPr>
        <w:pBdr>
          <w:top w:val="nil"/>
          <w:left w:val="nil"/>
          <w:bottom w:val="nil"/>
          <w:right w:val="nil"/>
          <w:between w:val="nil"/>
        </w:pBdr>
        <w:rPr>
          <w:rFonts w:ascii="Sylfaen" w:eastAsia="GHEA Grapalat" w:hAnsi="Sylfaen" w:cs="GHEA Grapalat"/>
          <w:b/>
          <w:color w:val="000000"/>
          <w:sz w:val="22"/>
          <w:szCs w:val="22"/>
        </w:rPr>
      </w:pPr>
      <w:r w:rsidRPr="00562E3A">
        <w:rPr>
          <w:rFonts w:ascii="Sylfaen" w:eastAsia="GHEA Grapalat" w:hAnsi="Sylfaen" w:cs="GHEA Grapalat"/>
          <w:b/>
          <w:color w:val="000000"/>
          <w:sz w:val="22"/>
          <w:szCs w:val="22"/>
        </w:rPr>
        <w:lastRenderedPageBreak/>
        <w:t>Участие государства, муниципалитета или международной организации</w:t>
      </w:r>
    </w:p>
    <w:p w14:paraId="0F1D6844"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562E3A" w14:paraId="00DC6AD7" w14:textId="77777777" w:rsidTr="00220899">
        <w:tc>
          <w:tcPr>
            <w:tcW w:w="2837" w:type="dxa"/>
            <w:shd w:val="clear" w:color="auto" w:fill="D9E2F3"/>
            <w:vAlign w:val="center"/>
          </w:tcPr>
          <w:p w14:paraId="7635AF06"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государства</w:t>
            </w:r>
          </w:p>
        </w:tc>
        <w:tc>
          <w:tcPr>
            <w:tcW w:w="6180" w:type="dxa"/>
            <w:vAlign w:val="center"/>
          </w:tcPr>
          <w:p w14:paraId="04886D79"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BF01D8A" w14:textId="77777777" w:rsidTr="00220899">
        <w:tc>
          <w:tcPr>
            <w:tcW w:w="2837" w:type="dxa"/>
            <w:shd w:val="clear" w:color="auto" w:fill="D9E2F3"/>
            <w:vAlign w:val="center"/>
          </w:tcPr>
          <w:p w14:paraId="22FB7035"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муниципалитета</w:t>
            </w:r>
          </w:p>
        </w:tc>
        <w:tc>
          <w:tcPr>
            <w:tcW w:w="6180" w:type="dxa"/>
            <w:vAlign w:val="center"/>
          </w:tcPr>
          <w:p w14:paraId="230C5A4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51D10C2" w14:textId="77777777" w:rsidTr="00220899">
        <w:tc>
          <w:tcPr>
            <w:tcW w:w="2837" w:type="dxa"/>
            <w:shd w:val="clear" w:color="auto" w:fill="D9E2F3"/>
            <w:vAlign w:val="center"/>
          </w:tcPr>
          <w:p w14:paraId="35A9FAC2"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Размер участия (%)</w:t>
            </w:r>
          </w:p>
        </w:tc>
        <w:tc>
          <w:tcPr>
            <w:tcW w:w="6180" w:type="dxa"/>
            <w:vAlign w:val="center"/>
          </w:tcPr>
          <w:p w14:paraId="5505A879"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3BD0728" w14:textId="77777777" w:rsidTr="00220899">
        <w:tc>
          <w:tcPr>
            <w:tcW w:w="2837" w:type="dxa"/>
            <w:shd w:val="clear" w:color="auto" w:fill="D9E2F3"/>
            <w:vAlign w:val="center"/>
          </w:tcPr>
          <w:p w14:paraId="5718C46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Вид участия</w:t>
            </w:r>
          </w:p>
        </w:tc>
        <w:tc>
          <w:tcPr>
            <w:tcW w:w="6180" w:type="dxa"/>
            <w:vAlign w:val="center"/>
          </w:tcPr>
          <w:p w14:paraId="6C33B321"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36730621"/>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Прямое участие</w:t>
            </w:r>
          </w:p>
          <w:p w14:paraId="166BE1AA"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895968346"/>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Косвенное участие</w:t>
            </w:r>
          </w:p>
        </w:tc>
      </w:tr>
    </w:tbl>
    <w:p w14:paraId="45C85F8D"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562E3A" w14:paraId="73D26A1D" w14:textId="77777777" w:rsidTr="00220899">
        <w:tc>
          <w:tcPr>
            <w:tcW w:w="2837" w:type="dxa"/>
            <w:shd w:val="clear" w:color="auto" w:fill="D9E2F3"/>
            <w:vAlign w:val="center"/>
          </w:tcPr>
          <w:p w14:paraId="33066BC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международной организации</w:t>
            </w:r>
          </w:p>
        </w:tc>
        <w:tc>
          <w:tcPr>
            <w:tcW w:w="6180" w:type="dxa"/>
            <w:vAlign w:val="center"/>
          </w:tcPr>
          <w:p w14:paraId="18619D0B"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1C5AA4A6" w14:textId="77777777" w:rsidTr="00220899">
        <w:tc>
          <w:tcPr>
            <w:tcW w:w="2837" w:type="dxa"/>
            <w:shd w:val="clear" w:color="auto" w:fill="D9E2F3"/>
            <w:vAlign w:val="center"/>
          </w:tcPr>
          <w:p w14:paraId="6A3DC06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международной организации латинскими буквами</w:t>
            </w:r>
          </w:p>
        </w:tc>
        <w:tc>
          <w:tcPr>
            <w:tcW w:w="6180" w:type="dxa"/>
            <w:vAlign w:val="center"/>
          </w:tcPr>
          <w:p w14:paraId="5E0C63B9"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A8285D2" w14:textId="77777777" w:rsidTr="00220899">
        <w:tc>
          <w:tcPr>
            <w:tcW w:w="2837" w:type="dxa"/>
            <w:shd w:val="clear" w:color="auto" w:fill="D9E2F3"/>
            <w:vAlign w:val="center"/>
          </w:tcPr>
          <w:p w14:paraId="5C6B321E"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Размер участия</w:t>
            </w:r>
            <w:r w:rsidRPr="00562E3A" w:rsidDel="00C376E4">
              <w:rPr>
                <w:rFonts w:ascii="Sylfaen" w:eastAsia="GHEA Grapalat" w:hAnsi="Sylfaen" w:cs="GHEA Grapalat"/>
                <w:color w:val="000000"/>
                <w:sz w:val="22"/>
                <w:szCs w:val="22"/>
              </w:rPr>
              <w:t xml:space="preserve"> </w:t>
            </w:r>
            <w:r w:rsidRPr="00562E3A">
              <w:rPr>
                <w:rFonts w:ascii="Sylfaen" w:eastAsia="GHEA Grapalat" w:hAnsi="Sylfaen" w:cs="GHEA Grapalat"/>
                <w:color w:val="000000"/>
                <w:sz w:val="22"/>
                <w:szCs w:val="22"/>
              </w:rPr>
              <w:t>(%)</w:t>
            </w:r>
          </w:p>
        </w:tc>
        <w:tc>
          <w:tcPr>
            <w:tcW w:w="6180" w:type="dxa"/>
            <w:vAlign w:val="center"/>
          </w:tcPr>
          <w:p w14:paraId="176EA37C"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6B40018" w14:textId="77777777" w:rsidTr="00220899">
        <w:tc>
          <w:tcPr>
            <w:tcW w:w="2837" w:type="dxa"/>
            <w:shd w:val="clear" w:color="auto" w:fill="D9E2F3"/>
            <w:vAlign w:val="center"/>
          </w:tcPr>
          <w:p w14:paraId="4C547E7D"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Вид участия</w:t>
            </w:r>
          </w:p>
        </w:tc>
        <w:tc>
          <w:tcPr>
            <w:tcW w:w="6180" w:type="dxa"/>
            <w:vAlign w:val="center"/>
          </w:tcPr>
          <w:p w14:paraId="608559E6"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326794313"/>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Прямое участие</w:t>
            </w:r>
          </w:p>
          <w:p w14:paraId="76D6BA3F"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179617233"/>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Косвенное участие</w:t>
            </w:r>
          </w:p>
        </w:tc>
      </w:tr>
    </w:tbl>
    <w:p w14:paraId="62746046" w14:textId="77777777" w:rsidR="00220899" w:rsidRPr="00562E3A" w:rsidRDefault="00220899" w:rsidP="00562E3A">
      <w:pPr>
        <w:rPr>
          <w:rFonts w:ascii="Sylfaen" w:eastAsia="GHEA Grapalat" w:hAnsi="Sylfaen" w:cs="GHEA Grapalat"/>
          <w:b/>
          <w:sz w:val="22"/>
          <w:szCs w:val="22"/>
        </w:rPr>
      </w:pPr>
      <w:r w:rsidRPr="00562E3A">
        <w:rPr>
          <w:rFonts w:ascii="Sylfaen" w:hAnsi="Sylfaen"/>
          <w:sz w:val="22"/>
          <w:szCs w:val="22"/>
        </w:rPr>
        <w:br w:type="page"/>
      </w:r>
    </w:p>
    <w:p w14:paraId="259E492E" w14:textId="77777777" w:rsidR="00220899" w:rsidRPr="00562E3A" w:rsidRDefault="00220899" w:rsidP="00562E3A">
      <w:pPr>
        <w:numPr>
          <w:ilvl w:val="0"/>
          <w:numId w:val="28"/>
        </w:numPr>
        <w:pBdr>
          <w:top w:val="nil"/>
          <w:left w:val="nil"/>
          <w:bottom w:val="nil"/>
          <w:right w:val="nil"/>
          <w:between w:val="nil"/>
        </w:pBdr>
        <w:rPr>
          <w:rFonts w:ascii="Sylfaen" w:eastAsia="GHEA Grapalat" w:hAnsi="Sylfaen" w:cs="GHEA Grapalat"/>
          <w:b/>
          <w:color w:val="000000"/>
          <w:sz w:val="22"/>
          <w:szCs w:val="22"/>
        </w:rPr>
      </w:pPr>
      <w:r w:rsidRPr="00562E3A">
        <w:rPr>
          <w:rFonts w:ascii="Sylfaen" w:eastAsia="GHEA Grapalat" w:hAnsi="Sylfaen" w:cs="GHEA Grapalat"/>
          <w:b/>
          <w:color w:val="000000"/>
          <w:sz w:val="22"/>
          <w:szCs w:val="22"/>
        </w:rPr>
        <w:lastRenderedPageBreak/>
        <w:t>Данные реального бенефициара</w:t>
      </w:r>
    </w:p>
    <w:p w14:paraId="446A24D4"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562E3A" w14:paraId="32054239" w14:textId="77777777" w:rsidTr="00220899">
        <w:tc>
          <w:tcPr>
            <w:tcW w:w="2836" w:type="dxa"/>
            <w:shd w:val="clear" w:color="auto" w:fill="D9E2F3"/>
            <w:vAlign w:val="center"/>
          </w:tcPr>
          <w:p w14:paraId="3713BEEB"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w:t>
            </w:r>
          </w:p>
        </w:tc>
        <w:tc>
          <w:tcPr>
            <w:tcW w:w="6178" w:type="dxa"/>
            <w:vAlign w:val="center"/>
          </w:tcPr>
          <w:p w14:paraId="0B90186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61B71B1" w14:textId="77777777" w:rsidTr="00220899">
        <w:tc>
          <w:tcPr>
            <w:tcW w:w="2836" w:type="dxa"/>
            <w:shd w:val="clear" w:color="auto" w:fill="D9E2F3"/>
            <w:vAlign w:val="center"/>
          </w:tcPr>
          <w:p w14:paraId="0ECA4287"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Фамилия</w:t>
            </w:r>
          </w:p>
        </w:tc>
        <w:tc>
          <w:tcPr>
            <w:tcW w:w="6178" w:type="dxa"/>
            <w:vAlign w:val="center"/>
          </w:tcPr>
          <w:p w14:paraId="0066E2E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80DEAD5" w14:textId="77777777" w:rsidTr="00220899">
        <w:tc>
          <w:tcPr>
            <w:tcW w:w="2836" w:type="dxa"/>
            <w:shd w:val="clear" w:color="auto" w:fill="D9E2F3"/>
            <w:vAlign w:val="center"/>
          </w:tcPr>
          <w:p w14:paraId="65E54880"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Имя(латинскими буквами)</w:t>
            </w:r>
          </w:p>
        </w:tc>
        <w:tc>
          <w:tcPr>
            <w:tcW w:w="6178" w:type="dxa"/>
            <w:vAlign w:val="center"/>
          </w:tcPr>
          <w:p w14:paraId="281B3D5D"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76DF63A2" w14:textId="77777777" w:rsidTr="00220899">
        <w:tc>
          <w:tcPr>
            <w:tcW w:w="2836" w:type="dxa"/>
            <w:shd w:val="clear" w:color="auto" w:fill="D9E2F3"/>
            <w:vAlign w:val="center"/>
          </w:tcPr>
          <w:p w14:paraId="08F6C340"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Фамилия (латинскими буквами)</w:t>
            </w:r>
          </w:p>
        </w:tc>
        <w:tc>
          <w:tcPr>
            <w:tcW w:w="6178" w:type="dxa"/>
            <w:vAlign w:val="center"/>
          </w:tcPr>
          <w:p w14:paraId="7DAD27DE"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70689C2" w14:textId="77777777" w:rsidTr="00220899">
        <w:tc>
          <w:tcPr>
            <w:tcW w:w="2836" w:type="dxa"/>
            <w:shd w:val="clear" w:color="auto" w:fill="D9E2F3"/>
            <w:vAlign w:val="center"/>
          </w:tcPr>
          <w:p w14:paraId="72FE44F2"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Гражданство</w:t>
            </w:r>
          </w:p>
        </w:tc>
        <w:tc>
          <w:tcPr>
            <w:tcW w:w="6178" w:type="dxa"/>
            <w:vAlign w:val="center"/>
          </w:tcPr>
          <w:p w14:paraId="1FA7E4F0"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27EE2EE" w14:textId="77777777" w:rsidTr="00220899">
        <w:tc>
          <w:tcPr>
            <w:tcW w:w="2836" w:type="dxa"/>
            <w:shd w:val="clear" w:color="auto" w:fill="D9E2F3"/>
            <w:vAlign w:val="center"/>
          </w:tcPr>
          <w:p w14:paraId="20DF7E4B"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рождения</w:t>
            </w:r>
          </w:p>
        </w:tc>
        <w:tc>
          <w:tcPr>
            <w:tcW w:w="6178" w:type="dxa"/>
            <w:vAlign w:val="center"/>
          </w:tcPr>
          <w:p w14:paraId="38FCBA2B" w14:textId="77777777" w:rsidR="00220899" w:rsidRPr="00562E3A" w:rsidRDefault="00220899" w:rsidP="00562E3A">
            <w:pPr>
              <w:spacing w:before="240"/>
              <w:rPr>
                <w:rFonts w:ascii="Sylfaen" w:eastAsia="GHEA Grapalat" w:hAnsi="Sylfaen" w:cs="GHEA Grapalat"/>
                <w:sz w:val="22"/>
                <w:szCs w:val="22"/>
              </w:rPr>
            </w:pPr>
          </w:p>
        </w:tc>
      </w:tr>
    </w:tbl>
    <w:p w14:paraId="68D4A019"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562E3A" w14:paraId="629EFFF8" w14:textId="77777777" w:rsidTr="00CF15DB">
        <w:tc>
          <w:tcPr>
            <w:tcW w:w="2977" w:type="dxa"/>
            <w:shd w:val="clear" w:color="auto" w:fill="D9E2F3"/>
            <w:vAlign w:val="center"/>
          </w:tcPr>
          <w:p w14:paraId="400EBE8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Тип документа</w:t>
            </w:r>
          </w:p>
        </w:tc>
        <w:tc>
          <w:tcPr>
            <w:tcW w:w="6096" w:type="dxa"/>
            <w:vAlign w:val="center"/>
          </w:tcPr>
          <w:p w14:paraId="10B09DB6"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D281179" w14:textId="77777777" w:rsidTr="00CF15DB">
        <w:tc>
          <w:tcPr>
            <w:tcW w:w="2977" w:type="dxa"/>
            <w:shd w:val="clear" w:color="auto" w:fill="D9E2F3"/>
            <w:vAlign w:val="center"/>
          </w:tcPr>
          <w:p w14:paraId="08CEB76C"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Номер документа</w:t>
            </w:r>
          </w:p>
        </w:tc>
        <w:tc>
          <w:tcPr>
            <w:tcW w:w="6096" w:type="dxa"/>
            <w:vAlign w:val="center"/>
          </w:tcPr>
          <w:p w14:paraId="7D5F540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12DDED94" w14:textId="77777777" w:rsidTr="00CF15DB">
        <w:tc>
          <w:tcPr>
            <w:tcW w:w="2977" w:type="dxa"/>
            <w:shd w:val="clear" w:color="auto" w:fill="D9E2F3"/>
            <w:vAlign w:val="center"/>
          </w:tcPr>
          <w:p w14:paraId="153322F4" w14:textId="77777777" w:rsidR="00220899" w:rsidRPr="00562E3A" w:rsidRDefault="00220899" w:rsidP="00562E3A">
            <w:pPr>
              <w:numPr>
                <w:ilvl w:val="2"/>
                <w:numId w:val="28"/>
              </w:numPr>
              <w:pBdr>
                <w:top w:val="nil"/>
                <w:left w:val="nil"/>
                <w:bottom w:val="nil"/>
                <w:right w:val="nil"/>
                <w:between w:val="nil"/>
              </w:pBdr>
              <w:ind w:left="317" w:hanging="283"/>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предоставления</w:t>
            </w:r>
          </w:p>
        </w:tc>
        <w:tc>
          <w:tcPr>
            <w:tcW w:w="6096" w:type="dxa"/>
            <w:vAlign w:val="center"/>
          </w:tcPr>
          <w:p w14:paraId="65D0B5DE"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72E272A" w14:textId="77777777" w:rsidTr="00CF15DB">
        <w:tc>
          <w:tcPr>
            <w:tcW w:w="2977" w:type="dxa"/>
            <w:shd w:val="clear" w:color="auto" w:fill="D9E2F3"/>
            <w:vAlign w:val="center"/>
          </w:tcPr>
          <w:p w14:paraId="66EFF7C4" w14:textId="77777777" w:rsidR="00220899" w:rsidRPr="00562E3A" w:rsidRDefault="00220899" w:rsidP="00562E3A">
            <w:pPr>
              <w:numPr>
                <w:ilvl w:val="2"/>
                <w:numId w:val="28"/>
              </w:numPr>
              <w:pBdr>
                <w:top w:val="nil"/>
                <w:left w:val="nil"/>
                <w:bottom w:val="nil"/>
                <w:right w:val="nil"/>
                <w:between w:val="nil"/>
              </w:pBdr>
              <w:ind w:left="34"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Предоставляющий орган</w:t>
            </w:r>
          </w:p>
        </w:tc>
        <w:tc>
          <w:tcPr>
            <w:tcW w:w="6096" w:type="dxa"/>
            <w:vAlign w:val="center"/>
          </w:tcPr>
          <w:p w14:paraId="1F01127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6441887D" w14:textId="77777777" w:rsidTr="00CF15DB">
        <w:tc>
          <w:tcPr>
            <w:tcW w:w="2977" w:type="dxa"/>
            <w:shd w:val="clear" w:color="auto" w:fill="D9E2F3"/>
            <w:vAlign w:val="center"/>
          </w:tcPr>
          <w:p w14:paraId="10A1381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НЗОУ или эквивалентный номер</w:t>
            </w:r>
          </w:p>
        </w:tc>
        <w:tc>
          <w:tcPr>
            <w:tcW w:w="6096" w:type="dxa"/>
            <w:vAlign w:val="center"/>
          </w:tcPr>
          <w:p w14:paraId="13F2CA24" w14:textId="77777777" w:rsidR="00220899" w:rsidRPr="00562E3A" w:rsidRDefault="00220899" w:rsidP="00562E3A">
            <w:pPr>
              <w:spacing w:before="240"/>
              <w:rPr>
                <w:rFonts w:ascii="Sylfaen" w:eastAsia="GHEA Grapalat" w:hAnsi="Sylfaen" w:cs="GHEA Grapalat"/>
                <w:sz w:val="22"/>
                <w:szCs w:val="22"/>
              </w:rPr>
            </w:pPr>
          </w:p>
        </w:tc>
      </w:tr>
    </w:tbl>
    <w:p w14:paraId="411E1334"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562E3A" w14:paraId="0BB4F944" w14:textId="77777777" w:rsidTr="00220899">
        <w:tc>
          <w:tcPr>
            <w:tcW w:w="2943" w:type="dxa"/>
            <w:shd w:val="clear" w:color="auto" w:fill="D9E2F3"/>
            <w:vAlign w:val="center"/>
          </w:tcPr>
          <w:p w14:paraId="39D38C0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Государство</w:t>
            </w:r>
          </w:p>
        </w:tc>
        <w:tc>
          <w:tcPr>
            <w:tcW w:w="6072" w:type="dxa"/>
            <w:vAlign w:val="center"/>
          </w:tcPr>
          <w:p w14:paraId="03AFD618"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684B0C0" w14:textId="77777777" w:rsidTr="00220899">
        <w:tc>
          <w:tcPr>
            <w:tcW w:w="2943" w:type="dxa"/>
            <w:shd w:val="clear" w:color="auto" w:fill="D9E2F3"/>
            <w:vAlign w:val="center"/>
          </w:tcPr>
          <w:p w14:paraId="38CB4F10"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Муниципалитет</w:t>
            </w:r>
          </w:p>
        </w:tc>
        <w:tc>
          <w:tcPr>
            <w:tcW w:w="6072" w:type="dxa"/>
            <w:vAlign w:val="center"/>
          </w:tcPr>
          <w:p w14:paraId="6AA4FCD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64720438" w14:textId="77777777" w:rsidTr="00220899">
        <w:tc>
          <w:tcPr>
            <w:tcW w:w="2943" w:type="dxa"/>
            <w:shd w:val="clear" w:color="auto" w:fill="D9E2F3"/>
            <w:vAlign w:val="center"/>
          </w:tcPr>
          <w:p w14:paraId="3B7D9E20" w14:textId="77777777" w:rsidR="00220899" w:rsidRPr="00562E3A" w:rsidRDefault="00220899" w:rsidP="00562E3A">
            <w:pPr>
              <w:numPr>
                <w:ilvl w:val="2"/>
                <w:numId w:val="28"/>
              </w:numPr>
              <w:pBdr>
                <w:top w:val="nil"/>
                <w:left w:val="nil"/>
                <w:bottom w:val="nil"/>
                <w:right w:val="nil"/>
                <w:between w:val="nil"/>
              </w:pBdr>
              <w:ind w:left="284" w:hanging="284"/>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Административно-территориальная единица</w:t>
            </w:r>
          </w:p>
        </w:tc>
        <w:tc>
          <w:tcPr>
            <w:tcW w:w="6072" w:type="dxa"/>
            <w:vAlign w:val="center"/>
          </w:tcPr>
          <w:p w14:paraId="5D280C70"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732D7BA5" w14:textId="77777777" w:rsidTr="00220899">
        <w:tc>
          <w:tcPr>
            <w:tcW w:w="2943" w:type="dxa"/>
            <w:shd w:val="clear" w:color="auto" w:fill="D9E2F3"/>
            <w:vAlign w:val="center"/>
          </w:tcPr>
          <w:p w14:paraId="0518C8E4" w14:textId="77777777" w:rsidR="00220899" w:rsidRPr="00562E3A" w:rsidRDefault="00220899" w:rsidP="00562E3A">
            <w:pPr>
              <w:numPr>
                <w:ilvl w:val="2"/>
                <w:numId w:val="28"/>
              </w:numPr>
              <w:pBdr>
                <w:top w:val="nil"/>
                <w:left w:val="nil"/>
                <w:bottom w:val="nil"/>
                <w:right w:val="nil"/>
                <w:between w:val="nil"/>
              </w:pBdr>
              <w:ind w:left="426" w:hanging="426"/>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улицы, здание (дом), квартира</w:t>
            </w:r>
          </w:p>
        </w:tc>
        <w:tc>
          <w:tcPr>
            <w:tcW w:w="6072" w:type="dxa"/>
            <w:vAlign w:val="center"/>
          </w:tcPr>
          <w:p w14:paraId="22DF7F90" w14:textId="77777777" w:rsidR="00220899" w:rsidRPr="00562E3A" w:rsidRDefault="00220899" w:rsidP="00562E3A">
            <w:pPr>
              <w:spacing w:before="240"/>
              <w:rPr>
                <w:rFonts w:ascii="Sylfaen" w:eastAsia="GHEA Grapalat" w:hAnsi="Sylfaen" w:cs="GHEA Grapalat"/>
                <w:sz w:val="22"/>
                <w:szCs w:val="22"/>
              </w:rPr>
            </w:pPr>
          </w:p>
        </w:tc>
      </w:tr>
    </w:tbl>
    <w:p w14:paraId="32ED5BF5"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562E3A" w14:paraId="5E437786" w14:textId="77777777" w:rsidTr="00220899">
        <w:tc>
          <w:tcPr>
            <w:tcW w:w="2837" w:type="dxa"/>
            <w:shd w:val="clear" w:color="auto" w:fill="D9E2F3"/>
            <w:vAlign w:val="center"/>
          </w:tcPr>
          <w:p w14:paraId="56ED98F3"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Государство</w:t>
            </w:r>
          </w:p>
        </w:tc>
        <w:tc>
          <w:tcPr>
            <w:tcW w:w="6178" w:type="dxa"/>
            <w:vAlign w:val="center"/>
          </w:tcPr>
          <w:p w14:paraId="74117F09"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F11EE79" w14:textId="77777777" w:rsidTr="00220899">
        <w:tc>
          <w:tcPr>
            <w:tcW w:w="2837" w:type="dxa"/>
            <w:shd w:val="clear" w:color="auto" w:fill="D9E2F3"/>
            <w:vAlign w:val="center"/>
          </w:tcPr>
          <w:p w14:paraId="5D4D483D"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Муниципалитет</w:t>
            </w:r>
          </w:p>
        </w:tc>
        <w:tc>
          <w:tcPr>
            <w:tcW w:w="6178" w:type="dxa"/>
            <w:vAlign w:val="center"/>
          </w:tcPr>
          <w:p w14:paraId="78D92FF6"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7BCA2AA" w14:textId="77777777" w:rsidTr="00220899">
        <w:tc>
          <w:tcPr>
            <w:tcW w:w="2837" w:type="dxa"/>
            <w:shd w:val="clear" w:color="auto" w:fill="D9E2F3"/>
            <w:vAlign w:val="center"/>
          </w:tcPr>
          <w:p w14:paraId="2DF66669"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Административно-территориальная единица</w:t>
            </w:r>
          </w:p>
        </w:tc>
        <w:tc>
          <w:tcPr>
            <w:tcW w:w="6178" w:type="dxa"/>
            <w:vAlign w:val="center"/>
          </w:tcPr>
          <w:p w14:paraId="60C38470"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E056517" w14:textId="77777777" w:rsidTr="00220899">
        <w:tc>
          <w:tcPr>
            <w:tcW w:w="2837" w:type="dxa"/>
            <w:shd w:val="clear" w:color="auto" w:fill="D9E2F3"/>
            <w:vAlign w:val="center"/>
          </w:tcPr>
          <w:p w14:paraId="2AB935C4"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улицы, здание (дом), квартира</w:t>
            </w:r>
          </w:p>
        </w:tc>
        <w:tc>
          <w:tcPr>
            <w:tcW w:w="6178" w:type="dxa"/>
            <w:vAlign w:val="center"/>
          </w:tcPr>
          <w:p w14:paraId="1E506A29" w14:textId="77777777" w:rsidR="00220899" w:rsidRPr="00562E3A" w:rsidRDefault="00220899" w:rsidP="00562E3A">
            <w:pPr>
              <w:spacing w:before="240"/>
              <w:rPr>
                <w:rFonts w:ascii="Sylfaen" w:eastAsia="GHEA Grapalat" w:hAnsi="Sylfaen" w:cs="GHEA Grapalat"/>
                <w:sz w:val="22"/>
                <w:szCs w:val="22"/>
              </w:rPr>
            </w:pPr>
          </w:p>
        </w:tc>
      </w:tr>
    </w:tbl>
    <w:p w14:paraId="0003CDB2"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Основания являться реальным бенефициаром</w:t>
      </w:r>
      <w:r w:rsidRPr="00562E3A" w:rsidDel="00F76C18">
        <w:rPr>
          <w:rFonts w:ascii="Sylfaen" w:eastAsia="GHEA Grapalat" w:hAnsi="Sylfaen" w:cs="GHEA Grapalat"/>
          <w:i/>
          <w:color w:val="000000"/>
          <w:sz w:val="22"/>
          <w:szCs w:val="22"/>
        </w:rPr>
        <w:t xml:space="preserve"> </w:t>
      </w:r>
      <w:r w:rsidRPr="00562E3A">
        <w:rPr>
          <w:rFonts w:ascii="Sylfaen" w:eastAsia="GHEA Grapalat" w:hAnsi="Sylfaen" w:cs="GHEA Grapalat"/>
          <w:i/>
          <w:color w:val="000000"/>
          <w:sz w:val="22"/>
          <w:szCs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562E3A" w14:paraId="12D00475" w14:textId="77777777" w:rsidTr="00220899">
        <w:trPr>
          <w:trHeight w:val="924"/>
        </w:trPr>
        <w:tc>
          <w:tcPr>
            <w:tcW w:w="9016" w:type="dxa"/>
            <w:gridSpan w:val="2"/>
            <w:vAlign w:val="center"/>
          </w:tcPr>
          <w:p w14:paraId="2CF6CAD4" w14:textId="77777777" w:rsidR="00220899" w:rsidRPr="00562E3A" w:rsidRDefault="00000000" w:rsidP="00562E3A">
            <w:pPr>
              <w:spacing w:before="240"/>
              <w:jc w:val="both"/>
              <w:rPr>
                <w:rFonts w:ascii="Sylfaen" w:eastAsia="GHEA Grapalat" w:hAnsi="Sylfaen" w:cs="GHEA Grapalat"/>
                <w:sz w:val="22"/>
                <w:szCs w:val="22"/>
              </w:rPr>
            </w:pPr>
            <w:sdt>
              <w:sdtPr>
                <w:rPr>
                  <w:rFonts w:ascii="Sylfaen" w:eastAsia="GHEA Grapalat" w:hAnsi="Sylfaen" w:cs="GHEA Grapalat"/>
                  <w:sz w:val="22"/>
                  <w:szCs w:val="22"/>
                </w:rPr>
                <w:id w:val="-842393443"/>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а</w:t>
            </w:r>
            <w:r w:rsidR="00220899" w:rsidRPr="00562E3A">
              <w:rPr>
                <w:rFonts w:ascii="Sylfaen" w:eastAsia="GHEA Grapalat" w:hAnsi="Sylfaen" w:cs="GHEA Grapalat"/>
                <w:sz w:val="22"/>
                <w:szCs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562E3A" w14:paraId="4577B266" w14:textId="77777777" w:rsidTr="00220899">
        <w:trPr>
          <w:trHeight w:val="684"/>
        </w:trPr>
        <w:tc>
          <w:tcPr>
            <w:tcW w:w="4508" w:type="dxa"/>
            <w:shd w:val="clear" w:color="auto" w:fill="D9E2F3"/>
            <w:vAlign w:val="center"/>
          </w:tcPr>
          <w:p w14:paraId="5147AAD9"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Размер участия</w:t>
            </w:r>
            <w:r w:rsidRPr="00562E3A" w:rsidDel="00C376E4">
              <w:rPr>
                <w:rFonts w:ascii="Sylfaen" w:eastAsia="GHEA Grapalat" w:hAnsi="Sylfaen" w:cs="GHEA Grapalat"/>
                <w:color w:val="000000"/>
                <w:sz w:val="22"/>
                <w:szCs w:val="22"/>
              </w:rPr>
              <w:t xml:space="preserve"> </w:t>
            </w:r>
            <w:r w:rsidRPr="00562E3A">
              <w:rPr>
                <w:rFonts w:ascii="Sylfaen" w:eastAsia="GHEA Grapalat" w:hAnsi="Sylfaen" w:cs="GHEA Grapalat"/>
                <w:color w:val="000000"/>
                <w:sz w:val="22"/>
                <w:szCs w:val="22"/>
              </w:rPr>
              <w:t>(%)</w:t>
            </w:r>
          </w:p>
        </w:tc>
        <w:tc>
          <w:tcPr>
            <w:tcW w:w="4508" w:type="dxa"/>
            <w:shd w:val="clear" w:color="auto" w:fill="FFFFFF"/>
            <w:vAlign w:val="center"/>
          </w:tcPr>
          <w:p w14:paraId="45721AB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9D8517E" w14:textId="77777777" w:rsidTr="00220899">
        <w:trPr>
          <w:trHeight w:val="1282"/>
        </w:trPr>
        <w:tc>
          <w:tcPr>
            <w:tcW w:w="4508" w:type="dxa"/>
            <w:shd w:val="clear" w:color="auto" w:fill="D9E2F3"/>
            <w:vAlign w:val="center"/>
          </w:tcPr>
          <w:p w14:paraId="1C03DDAE"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Вид участия</w:t>
            </w:r>
          </w:p>
        </w:tc>
        <w:tc>
          <w:tcPr>
            <w:tcW w:w="4508" w:type="dxa"/>
            <w:vAlign w:val="center"/>
          </w:tcPr>
          <w:p w14:paraId="5B5C21E5"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868681999"/>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Прямое участие</w:t>
            </w:r>
          </w:p>
          <w:p w14:paraId="788D252E"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440572912"/>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Косвенное участие</w:t>
            </w:r>
          </w:p>
        </w:tc>
      </w:tr>
      <w:tr w:rsidR="00220899" w:rsidRPr="00562E3A" w14:paraId="59795C0D" w14:textId="77777777" w:rsidTr="00220899">
        <w:tc>
          <w:tcPr>
            <w:tcW w:w="9016" w:type="dxa"/>
            <w:gridSpan w:val="2"/>
            <w:vAlign w:val="center"/>
          </w:tcPr>
          <w:p w14:paraId="5ABB2B4F"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70491207"/>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б</w:t>
            </w:r>
            <w:r w:rsidR="00220899" w:rsidRPr="00562E3A">
              <w:rPr>
                <w:rFonts w:ascii="Microsoft YaHei" w:eastAsia="Microsoft YaHei" w:hAnsi="Microsoft YaHei" w:cs="Microsoft YaHei" w:hint="eastAsia"/>
                <w:sz w:val="22"/>
                <w:szCs w:val="22"/>
              </w:rPr>
              <w:t>․</w:t>
            </w:r>
            <w:r w:rsidR="00220899" w:rsidRPr="00562E3A">
              <w:rPr>
                <w:rFonts w:ascii="Sylfaen" w:eastAsia="GHEA Grapalat" w:hAnsi="Sylfaen" w:cs="GHEA Grapalat"/>
                <w:sz w:val="22"/>
                <w:szCs w:val="22"/>
              </w:rPr>
              <w:t xml:space="preserve"> осуществляет реальный (фактический) контроль за данным юридическим лицом иными средствами</w:t>
            </w:r>
          </w:p>
        </w:tc>
      </w:tr>
      <w:tr w:rsidR="00220899" w:rsidRPr="00562E3A" w14:paraId="1FB1F5F8" w14:textId="77777777" w:rsidTr="00220899">
        <w:tc>
          <w:tcPr>
            <w:tcW w:w="9016" w:type="dxa"/>
            <w:gridSpan w:val="2"/>
            <w:vAlign w:val="center"/>
          </w:tcPr>
          <w:p w14:paraId="1FCD3D36" w14:textId="77777777" w:rsidR="00220899" w:rsidRPr="00562E3A" w:rsidRDefault="00000000" w:rsidP="00562E3A">
            <w:pPr>
              <w:spacing w:before="240"/>
              <w:jc w:val="both"/>
              <w:rPr>
                <w:rFonts w:ascii="Sylfaen" w:eastAsia="GHEA Grapalat" w:hAnsi="Sylfaen" w:cs="GHEA Grapalat"/>
                <w:sz w:val="22"/>
                <w:szCs w:val="22"/>
              </w:rPr>
            </w:pPr>
            <w:sdt>
              <w:sdtPr>
                <w:rPr>
                  <w:rFonts w:ascii="Sylfaen" w:eastAsia="GHEA Grapalat" w:hAnsi="Sylfaen" w:cs="GHEA Grapalat"/>
                  <w:sz w:val="22"/>
                  <w:szCs w:val="22"/>
                </w:rPr>
                <w:id w:val="-181971841"/>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в</w:t>
            </w:r>
            <w:r w:rsidR="00220899" w:rsidRPr="00562E3A">
              <w:rPr>
                <w:rFonts w:ascii="Sylfaen" w:eastAsia="GHEA Grapalat" w:hAnsi="Sylfaen" w:cs="GHEA Grapalat"/>
                <w:sz w:val="22"/>
                <w:szCs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562E3A">
              <w:rPr>
                <w:rFonts w:ascii="Sylfaen" w:eastAsia="GHEA Grapalat" w:hAnsi="Sylfaen" w:cs="GHEA Grapalat"/>
                <w:sz w:val="22"/>
                <w:szCs w:val="22"/>
                <w:lang w:val="hy-AM"/>
              </w:rPr>
              <w:t>б</w:t>
            </w:r>
            <w:r w:rsidR="00220899" w:rsidRPr="00562E3A">
              <w:rPr>
                <w:rFonts w:ascii="Sylfaen" w:eastAsia="GHEA Grapalat" w:hAnsi="Sylfaen" w:cs="GHEA Grapalat"/>
                <w:sz w:val="22"/>
                <w:szCs w:val="22"/>
              </w:rPr>
              <w:t>"</w:t>
            </w:r>
          </w:p>
        </w:tc>
      </w:tr>
    </w:tbl>
    <w:p w14:paraId="0935EB29"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Основания являться реальным бенефициаром</w:t>
      </w:r>
      <w:r w:rsidRPr="00562E3A" w:rsidDel="00F76C18">
        <w:rPr>
          <w:rFonts w:ascii="Sylfaen" w:eastAsia="GHEA Grapalat" w:hAnsi="Sylfaen" w:cs="GHEA Grapalat"/>
          <w:i/>
          <w:color w:val="000000"/>
          <w:sz w:val="22"/>
          <w:szCs w:val="22"/>
        </w:rPr>
        <w:t xml:space="preserve"> </w:t>
      </w:r>
      <w:r w:rsidRPr="00562E3A">
        <w:rPr>
          <w:rFonts w:ascii="Sylfaen" w:eastAsia="GHEA Grapalat" w:hAnsi="Sylfaen" w:cs="GHEA Grapalat"/>
          <w:i/>
          <w:color w:val="000000"/>
          <w:sz w:val="22"/>
          <w:szCs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562E3A" w14:paraId="1D959524" w14:textId="77777777" w:rsidTr="00220899">
        <w:trPr>
          <w:trHeight w:val="924"/>
        </w:trPr>
        <w:tc>
          <w:tcPr>
            <w:tcW w:w="9016" w:type="dxa"/>
            <w:gridSpan w:val="2"/>
            <w:vAlign w:val="center"/>
          </w:tcPr>
          <w:p w14:paraId="748B42FB" w14:textId="77777777" w:rsidR="00220899" w:rsidRPr="00562E3A" w:rsidRDefault="00000000" w:rsidP="00562E3A">
            <w:pPr>
              <w:spacing w:before="240"/>
              <w:jc w:val="both"/>
              <w:rPr>
                <w:rFonts w:ascii="Sylfaen" w:eastAsia="GHEA Grapalat" w:hAnsi="Sylfaen" w:cs="GHEA Grapalat"/>
                <w:sz w:val="22"/>
                <w:szCs w:val="22"/>
              </w:rPr>
            </w:pPr>
            <w:sdt>
              <w:sdtPr>
                <w:rPr>
                  <w:rFonts w:ascii="Sylfaen" w:eastAsia="GHEA Grapalat" w:hAnsi="Sylfaen" w:cs="GHEA Grapalat"/>
                  <w:sz w:val="22"/>
                  <w:szCs w:val="22"/>
                </w:rPr>
                <w:id w:val="1897461338"/>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а</w:t>
            </w:r>
            <w:r w:rsidR="00220899" w:rsidRPr="00562E3A">
              <w:rPr>
                <w:rFonts w:ascii="Microsoft YaHei" w:eastAsia="Microsoft YaHei" w:hAnsi="Microsoft YaHei" w:cs="Microsoft YaHei" w:hint="eastAsia"/>
                <w:sz w:val="22"/>
                <w:szCs w:val="22"/>
              </w:rPr>
              <w:t>․</w:t>
            </w:r>
            <w:r w:rsidR="00220899" w:rsidRPr="00562E3A">
              <w:rPr>
                <w:rFonts w:ascii="Sylfaen" w:eastAsia="Cambria Math" w:hAnsi="Sylfaen" w:cs="Cambria Math"/>
                <w:sz w:val="22"/>
                <w:szCs w:val="22"/>
              </w:rPr>
              <w:t xml:space="preserve"> </w:t>
            </w:r>
            <w:r w:rsidR="00220899" w:rsidRPr="00562E3A">
              <w:rPr>
                <w:rFonts w:ascii="Sylfaen" w:eastAsia="GHEA Grapalat" w:hAnsi="Sylfaen" w:cs="GHEA Grapalat"/>
                <w:sz w:val="22"/>
                <w:szCs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20899" w:rsidRPr="00562E3A" w14:paraId="3E4C8C58" w14:textId="77777777" w:rsidTr="00220899">
        <w:trPr>
          <w:trHeight w:val="684"/>
        </w:trPr>
        <w:tc>
          <w:tcPr>
            <w:tcW w:w="4508" w:type="dxa"/>
            <w:shd w:val="clear" w:color="auto" w:fill="D9E2F3"/>
            <w:vAlign w:val="center"/>
          </w:tcPr>
          <w:p w14:paraId="0E87469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Размер участия (%)</w:t>
            </w:r>
          </w:p>
        </w:tc>
        <w:tc>
          <w:tcPr>
            <w:tcW w:w="4508" w:type="dxa"/>
            <w:shd w:val="clear" w:color="auto" w:fill="auto"/>
            <w:vAlign w:val="center"/>
          </w:tcPr>
          <w:p w14:paraId="76ABF7C1"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FF7F231" w14:textId="77777777" w:rsidTr="00220899">
        <w:trPr>
          <w:trHeight w:val="1282"/>
        </w:trPr>
        <w:tc>
          <w:tcPr>
            <w:tcW w:w="4508" w:type="dxa"/>
            <w:shd w:val="clear" w:color="auto" w:fill="D9E2F3"/>
            <w:vAlign w:val="center"/>
          </w:tcPr>
          <w:p w14:paraId="19B0CEBC"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Вид участия</w:t>
            </w:r>
          </w:p>
        </w:tc>
        <w:tc>
          <w:tcPr>
            <w:tcW w:w="4508" w:type="dxa"/>
            <w:vAlign w:val="center"/>
          </w:tcPr>
          <w:p w14:paraId="2EF7AFB4"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370194158"/>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Прямое участие</w:t>
            </w:r>
          </w:p>
          <w:p w14:paraId="6F1C6913"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358386919"/>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Косвенное участие</w:t>
            </w:r>
          </w:p>
        </w:tc>
      </w:tr>
      <w:tr w:rsidR="00220899" w:rsidRPr="00562E3A" w14:paraId="358E3A75" w14:textId="77777777" w:rsidTr="00220899">
        <w:tc>
          <w:tcPr>
            <w:tcW w:w="9016" w:type="dxa"/>
            <w:gridSpan w:val="2"/>
            <w:vAlign w:val="center"/>
          </w:tcPr>
          <w:p w14:paraId="5613180B"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350172285"/>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б</w:t>
            </w:r>
            <w:r w:rsidR="00220899" w:rsidRPr="00562E3A">
              <w:rPr>
                <w:rFonts w:ascii="Microsoft YaHei" w:eastAsia="Microsoft YaHei" w:hAnsi="Microsoft YaHei" w:cs="Microsoft YaHei" w:hint="eastAsia"/>
                <w:sz w:val="22"/>
                <w:szCs w:val="22"/>
              </w:rPr>
              <w:t>․</w:t>
            </w:r>
            <w:r w:rsidR="00220899" w:rsidRPr="00562E3A">
              <w:rPr>
                <w:rFonts w:ascii="Sylfaen" w:eastAsia="Cambria Math" w:hAnsi="Sylfaen" w:cs="Cambria Math"/>
                <w:sz w:val="22"/>
                <w:szCs w:val="22"/>
              </w:rPr>
              <w:t xml:space="preserve"> </w:t>
            </w:r>
            <w:r w:rsidR="00220899" w:rsidRPr="00562E3A">
              <w:rPr>
                <w:rFonts w:ascii="Sylfaen" w:eastAsia="GHEA Grapalat" w:hAnsi="Sylfaen" w:cs="GHEA Grapalat"/>
                <w:sz w:val="22"/>
                <w:szCs w:val="22"/>
              </w:rPr>
              <w:t xml:space="preserve">имеет право назначать или </w:t>
            </w:r>
            <w:r w:rsidR="00220899" w:rsidRPr="00562E3A">
              <w:rPr>
                <w:rFonts w:ascii="Sylfaen" w:eastAsia="GHEA Grapalat" w:hAnsi="Sylfaen" w:cs="GHEA Grapalat"/>
                <w:sz w:val="22"/>
                <w:szCs w:val="22"/>
                <w:lang w:eastAsia="hy-AM"/>
              </w:rPr>
              <w:t>освобождать</w:t>
            </w:r>
            <w:r w:rsidR="00220899" w:rsidRPr="00562E3A">
              <w:rPr>
                <w:rFonts w:ascii="Sylfaen" w:eastAsia="GHEA Grapalat" w:hAnsi="Sylfaen" w:cs="GHEA Grapalat"/>
                <w:sz w:val="22"/>
                <w:szCs w:val="22"/>
              </w:rPr>
              <w:t xml:space="preserve"> большинство членов органов управления юридического лица</w:t>
            </w:r>
          </w:p>
        </w:tc>
      </w:tr>
      <w:tr w:rsidR="00220899" w:rsidRPr="00562E3A" w14:paraId="4C01DC12" w14:textId="77777777" w:rsidTr="00220899">
        <w:tc>
          <w:tcPr>
            <w:tcW w:w="9016" w:type="dxa"/>
            <w:gridSpan w:val="2"/>
            <w:vAlign w:val="center"/>
          </w:tcPr>
          <w:p w14:paraId="2C6579E4"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722589211"/>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в</w:t>
            </w:r>
            <w:r w:rsidR="00220899" w:rsidRPr="00562E3A">
              <w:rPr>
                <w:rFonts w:ascii="Microsoft YaHei" w:eastAsia="Microsoft YaHei" w:hAnsi="Microsoft YaHei" w:cs="Microsoft YaHei" w:hint="eastAsia"/>
                <w:sz w:val="22"/>
                <w:szCs w:val="22"/>
              </w:rPr>
              <w:t>․</w:t>
            </w:r>
            <w:r w:rsidR="00220899" w:rsidRPr="00562E3A">
              <w:rPr>
                <w:rFonts w:ascii="Sylfaen" w:eastAsia="Cambria Math" w:hAnsi="Sylfaen" w:cs="Cambria Math"/>
                <w:sz w:val="22"/>
                <w:szCs w:val="22"/>
              </w:rPr>
              <w:t xml:space="preserve"> </w:t>
            </w:r>
            <w:r w:rsidR="00220899" w:rsidRPr="00562E3A">
              <w:rPr>
                <w:rFonts w:ascii="Sylfaen" w:eastAsia="GHEA Grapalat" w:hAnsi="Sylfaen" w:cs="GHEA Grapalat"/>
                <w:sz w:val="22"/>
                <w:szCs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562E3A" w14:paraId="6FA47052" w14:textId="77777777" w:rsidTr="00220899">
        <w:tc>
          <w:tcPr>
            <w:tcW w:w="9016" w:type="dxa"/>
            <w:gridSpan w:val="2"/>
            <w:vAlign w:val="center"/>
          </w:tcPr>
          <w:p w14:paraId="7E6479E0"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583753897"/>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г</w:t>
            </w:r>
            <w:r w:rsidR="00220899" w:rsidRPr="00562E3A">
              <w:rPr>
                <w:rFonts w:ascii="Microsoft YaHei" w:eastAsia="Microsoft YaHei" w:hAnsi="Microsoft YaHei" w:cs="Microsoft YaHei" w:hint="eastAsia"/>
                <w:sz w:val="22"/>
                <w:szCs w:val="22"/>
              </w:rPr>
              <w:t>․</w:t>
            </w:r>
            <w:r w:rsidR="00220899" w:rsidRPr="00562E3A">
              <w:rPr>
                <w:rFonts w:ascii="Sylfaen" w:eastAsia="Cambria Math" w:hAnsi="Sylfaen" w:cs="Cambria Math"/>
                <w:sz w:val="22"/>
                <w:szCs w:val="22"/>
              </w:rPr>
              <w:t xml:space="preserve"> </w:t>
            </w:r>
            <w:r w:rsidR="00220899" w:rsidRPr="00562E3A">
              <w:rPr>
                <w:rFonts w:ascii="Sylfaen" w:eastAsia="GHEA Grapalat" w:hAnsi="Sylfaen" w:cs="GHEA Grapalat"/>
                <w:sz w:val="22"/>
                <w:szCs w:val="22"/>
              </w:rPr>
              <w:t>осуществляет реальный (фактический) контроль за юридическим лицом иными средствами</w:t>
            </w:r>
          </w:p>
        </w:tc>
      </w:tr>
      <w:tr w:rsidR="00220899" w:rsidRPr="00562E3A" w14:paraId="521E615E" w14:textId="77777777" w:rsidTr="00220899">
        <w:tc>
          <w:tcPr>
            <w:tcW w:w="9016" w:type="dxa"/>
            <w:gridSpan w:val="2"/>
            <w:vAlign w:val="center"/>
          </w:tcPr>
          <w:p w14:paraId="1275F400"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042667163"/>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д</w:t>
            </w:r>
            <w:r w:rsidR="00220899" w:rsidRPr="00562E3A">
              <w:rPr>
                <w:rFonts w:ascii="Microsoft YaHei" w:eastAsia="Microsoft YaHei" w:hAnsi="Microsoft YaHei" w:cs="Microsoft YaHei" w:hint="eastAsia"/>
                <w:sz w:val="22"/>
                <w:szCs w:val="22"/>
              </w:rPr>
              <w:t>․</w:t>
            </w:r>
            <w:r w:rsidR="00220899" w:rsidRPr="00562E3A">
              <w:rPr>
                <w:rFonts w:ascii="Sylfaen" w:eastAsia="Cambria Math" w:hAnsi="Sylfaen" w:cs="Cambria Math"/>
                <w:sz w:val="22"/>
                <w:szCs w:val="22"/>
              </w:rPr>
              <w:t xml:space="preserve"> </w:t>
            </w:r>
            <w:r w:rsidR="00220899" w:rsidRPr="00562E3A">
              <w:rPr>
                <w:rFonts w:ascii="Sylfaen" w:eastAsia="GHEA Grapalat" w:hAnsi="Sylfaen" w:cs="GHEA Grapalat"/>
                <w:sz w:val="22"/>
                <w:szCs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28A23EB"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 xml:space="preserve">Информация о статусе реального </w:t>
      </w:r>
      <w:proofErr w:type="spellStart"/>
      <w:r w:rsidRPr="00562E3A">
        <w:rPr>
          <w:rFonts w:ascii="Sylfaen" w:eastAsia="GHEA Grapalat" w:hAnsi="Sylfaen" w:cs="GHEA Grapalat"/>
          <w:i/>
          <w:color w:val="000000"/>
          <w:sz w:val="22"/>
          <w:szCs w:val="22"/>
        </w:rPr>
        <w:t>бене</w:t>
      </w:r>
      <w:proofErr w:type="spellEnd"/>
      <w:r w:rsidRPr="00562E3A">
        <w:rPr>
          <w:rFonts w:ascii="Sylfaen" w:eastAsia="GHEA Grapalat" w:hAnsi="Sylfaen" w:cs="GHEA Grapalat"/>
          <w:i/>
          <w:color w:val="000000"/>
          <w:sz w:val="22"/>
          <w:szCs w:val="22"/>
        </w:rPr>
        <w:t xml:space="preserve"> </w:t>
      </w:r>
      <w:proofErr w:type="spellStart"/>
      <w:r w:rsidRPr="00562E3A">
        <w:rPr>
          <w:rFonts w:ascii="Sylfaen" w:eastAsia="GHEA Grapalat" w:hAnsi="Sylfaen" w:cs="GHEA Grapalat"/>
          <w:i/>
          <w:color w:val="000000"/>
          <w:sz w:val="22"/>
          <w:szCs w:val="22"/>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562E3A" w14:paraId="677DBBE0" w14:textId="77777777" w:rsidTr="00220899">
        <w:tc>
          <w:tcPr>
            <w:tcW w:w="2837" w:type="dxa"/>
            <w:shd w:val="clear" w:color="auto" w:fill="D9E2F3"/>
            <w:vAlign w:val="center"/>
          </w:tcPr>
          <w:p w14:paraId="3890E73B" w14:textId="77777777" w:rsidR="00220899" w:rsidRPr="00562E3A" w:rsidRDefault="00220899" w:rsidP="00562E3A">
            <w:pPr>
              <w:numPr>
                <w:ilvl w:val="2"/>
                <w:numId w:val="28"/>
              </w:numPr>
              <w:pBdr>
                <w:top w:val="nil"/>
                <w:left w:val="nil"/>
                <w:bottom w:val="nil"/>
                <w:right w:val="nil"/>
                <w:between w:val="nil"/>
              </w:pBdr>
              <w:ind w:left="284" w:hanging="284"/>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lastRenderedPageBreak/>
              <w:t>День, месяц, год становления реальным бенефициаром</w:t>
            </w:r>
          </w:p>
        </w:tc>
        <w:tc>
          <w:tcPr>
            <w:tcW w:w="6180" w:type="dxa"/>
            <w:vAlign w:val="center"/>
          </w:tcPr>
          <w:p w14:paraId="2A039BD3"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4A57872" w14:textId="77777777" w:rsidTr="00220899">
        <w:tc>
          <w:tcPr>
            <w:tcW w:w="2837" w:type="dxa"/>
            <w:shd w:val="clear" w:color="auto" w:fill="D9E2F3"/>
            <w:vAlign w:val="center"/>
          </w:tcPr>
          <w:p w14:paraId="5D9D727D" w14:textId="77777777" w:rsidR="00220899" w:rsidRPr="00562E3A" w:rsidRDefault="00220899" w:rsidP="00562E3A">
            <w:pPr>
              <w:numPr>
                <w:ilvl w:val="2"/>
                <w:numId w:val="28"/>
              </w:numPr>
              <w:pBdr>
                <w:top w:val="nil"/>
                <w:left w:val="nil"/>
                <w:bottom w:val="nil"/>
                <w:right w:val="nil"/>
                <w:between w:val="nil"/>
              </w:pBdr>
              <w:ind w:left="142" w:hanging="142"/>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Осуществление контроля за организацией</w:t>
            </w:r>
          </w:p>
        </w:tc>
        <w:tc>
          <w:tcPr>
            <w:tcW w:w="6180" w:type="dxa"/>
            <w:vAlign w:val="center"/>
          </w:tcPr>
          <w:p w14:paraId="7C3E17BF"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769041764"/>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Отдельно</w:t>
            </w:r>
          </w:p>
          <w:p w14:paraId="752201A1" w14:textId="77777777" w:rsidR="00220899" w:rsidRPr="00562E3A" w:rsidRDefault="00000000" w:rsidP="00562E3A">
            <w:pPr>
              <w:rPr>
                <w:rFonts w:ascii="Sylfaen" w:eastAsia="GHEA Grapalat" w:hAnsi="Sylfaen" w:cs="GHEA Grapalat"/>
                <w:sz w:val="22"/>
                <w:szCs w:val="22"/>
              </w:rPr>
            </w:pPr>
            <w:sdt>
              <w:sdtPr>
                <w:rPr>
                  <w:rFonts w:ascii="Sylfaen" w:eastAsia="GHEA Grapalat" w:hAnsi="Sylfaen" w:cs="GHEA Grapalat"/>
                  <w:sz w:val="22"/>
                  <w:szCs w:val="22"/>
                </w:rPr>
                <w:id w:val="454287896"/>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Совместно с аффилированными лицами</w:t>
            </w:r>
          </w:p>
        </w:tc>
      </w:tr>
      <w:tr w:rsidR="00220899" w:rsidRPr="00562E3A" w14:paraId="0AF38FA7" w14:textId="77777777" w:rsidTr="00220899">
        <w:tc>
          <w:tcPr>
            <w:tcW w:w="2837" w:type="dxa"/>
            <w:shd w:val="clear" w:color="auto" w:fill="D9E2F3"/>
            <w:vAlign w:val="center"/>
          </w:tcPr>
          <w:p w14:paraId="4B0A8A1A" w14:textId="77777777" w:rsidR="00220899" w:rsidRPr="00562E3A" w:rsidRDefault="00220899" w:rsidP="00562E3A">
            <w:pPr>
              <w:numPr>
                <w:ilvl w:val="2"/>
                <w:numId w:val="28"/>
              </w:numPr>
              <w:pBdr>
                <w:top w:val="nil"/>
                <w:left w:val="nil"/>
                <w:bottom w:val="nil"/>
                <w:right w:val="nil"/>
                <w:between w:val="nil"/>
              </w:pBdr>
              <w:ind w:left="142" w:hanging="142"/>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6E60D55E"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447587436"/>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Да</w:t>
            </w:r>
          </w:p>
          <w:p w14:paraId="13E673C2"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236392488"/>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Нет</w:t>
            </w:r>
          </w:p>
        </w:tc>
      </w:tr>
    </w:tbl>
    <w:p w14:paraId="3CDAB9A8"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562E3A" w14:paraId="75FED72F" w14:textId="77777777" w:rsidTr="00220899">
        <w:tc>
          <w:tcPr>
            <w:tcW w:w="2837" w:type="dxa"/>
            <w:shd w:val="clear" w:color="auto" w:fill="D9E2F3"/>
            <w:vAlign w:val="center"/>
          </w:tcPr>
          <w:p w14:paraId="2E114084"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Адрес  электронной почты</w:t>
            </w:r>
          </w:p>
        </w:tc>
        <w:tc>
          <w:tcPr>
            <w:tcW w:w="6180" w:type="dxa"/>
            <w:vAlign w:val="center"/>
          </w:tcPr>
          <w:p w14:paraId="66E4E3A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4A41A66" w14:textId="77777777" w:rsidTr="00220899">
        <w:tc>
          <w:tcPr>
            <w:tcW w:w="2837" w:type="dxa"/>
            <w:shd w:val="clear" w:color="auto" w:fill="D9E2F3"/>
            <w:vAlign w:val="center"/>
          </w:tcPr>
          <w:p w14:paraId="4C920B87"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Номер телефона</w:t>
            </w:r>
          </w:p>
        </w:tc>
        <w:tc>
          <w:tcPr>
            <w:tcW w:w="6180" w:type="dxa"/>
            <w:vAlign w:val="center"/>
          </w:tcPr>
          <w:p w14:paraId="19D111C9" w14:textId="77777777" w:rsidR="00220899" w:rsidRPr="00562E3A" w:rsidRDefault="00220899" w:rsidP="00562E3A">
            <w:pPr>
              <w:spacing w:before="240"/>
              <w:rPr>
                <w:rFonts w:ascii="Sylfaen" w:eastAsia="GHEA Grapalat" w:hAnsi="Sylfaen" w:cs="GHEA Grapalat"/>
                <w:sz w:val="22"/>
                <w:szCs w:val="22"/>
              </w:rPr>
            </w:pPr>
          </w:p>
        </w:tc>
      </w:tr>
    </w:tbl>
    <w:p w14:paraId="4DB86956" w14:textId="5380255C" w:rsidR="00220899" w:rsidRPr="00562E3A" w:rsidRDefault="00220899" w:rsidP="00364167">
      <w:pPr>
        <w:pBdr>
          <w:top w:val="nil"/>
          <w:left w:val="nil"/>
          <w:bottom w:val="nil"/>
          <w:right w:val="nil"/>
          <w:between w:val="nil"/>
        </w:pBdr>
        <w:ind w:left="792"/>
        <w:rPr>
          <w:rFonts w:ascii="Sylfaen" w:eastAsia="GHEA Grapalat" w:hAnsi="Sylfaen" w:cs="GHEA Grapalat"/>
          <w:b/>
          <w:color w:val="000000"/>
          <w:sz w:val="22"/>
          <w:szCs w:val="22"/>
        </w:rPr>
      </w:pPr>
      <w:r w:rsidRPr="00562E3A">
        <w:rPr>
          <w:rFonts w:ascii="Sylfaen" w:hAnsi="Sylfaen"/>
          <w:sz w:val="22"/>
          <w:szCs w:val="22"/>
        </w:rPr>
        <w:br w:type="page"/>
      </w:r>
      <w:r w:rsidRPr="00562E3A">
        <w:rPr>
          <w:rFonts w:ascii="Sylfaen" w:eastAsia="GHEA Grapalat" w:hAnsi="Sylfaen" w:cs="GHEA Grapalat"/>
          <w:b/>
          <w:color w:val="000000"/>
          <w:sz w:val="22"/>
          <w:szCs w:val="22"/>
        </w:rPr>
        <w:lastRenderedPageBreak/>
        <w:t>Промежуточные юридические лица</w:t>
      </w:r>
    </w:p>
    <w:p w14:paraId="36ADE9E0"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6A82A319" w14:textId="77777777" w:rsidTr="00220899">
        <w:tc>
          <w:tcPr>
            <w:tcW w:w="2835" w:type="dxa"/>
            <w:shd w:val="clear" w:color="auto" w:fill="D9E2F3"/>
            <w:vAlign w:val="center"/>
          </w:tcPr>
          <w:p w14:paraId="48F203D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w:t>
            </w:r>
          </w:p>
        </w:tc>
        <w:tc>
          <w:tcPr>
            <w:tcW w:w="6180" w:type="dxa"/>
            <w:vAlign w:val="center"/>
          </w:tcPr>
          <w:p w14:paraId="078A94FF"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7BD63C5B" w14:textId="77777777" w:rsidTr="00220899">
        <w:tc>
          <w:tcPr>
            <w:tcW w:w="2835" w:type="dxa"/>
            <w:shd w:val="clear" w:color="auto" w:fill="D9E2F3"/>
            <w:vAlign w:val="center"/>
          </w:tcPr>
          <w:p w14:paraId="30B7D33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 латинскими буквами</w:t>
            </w:r>
          </w:p>
        </w:tc>
        <w:tc>
          <w:tcPr>
            <w:tcW w:w="6180" w:type="dxa"/>
            <w:vAlign w:val="center"/>
          </w:tcPr>
          <w:p w14:paraId="172EDCB8"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4344260" w14:textId="77777777" w:rsidTr="00220899">
        <w:tc>
          <w:tcPr>
            <w:tcW w:w="2835" w:type="dxa"/>
            <w:shd w:val="clear" w:color="auto" w:fill="D9E2F3"/>
            <w:vAlign w:val="center"/>
          </w:tcPr>
          <w:p w14:paraId="64D67421"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Номер государственной регистрации</w:t>
            </w:r>
          </w:p>
        </w:tc>
        <w:tc>
          <w:tcPr>
            <w:tcW w:w="6180" w:type="dxa"/>
            <w:vAlign w:val="center"/>
          </w:tcPr>
          <w:p w14:paraId="1232069C"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61726F4" w14:textId="77777777" w:rsidTr="00220899">
        <w:tc>
          <w:tcPr>
            <w:tcW w:w="2835" w:type="dxa"/>
            <w:shd w:val="clear" w:color="auto" w:fill="D9E2F3"/>
            <w:vAlign w:val="center"/>
          </w:tcPr>
          <w:p w14:paraId="03E31D1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регистрации</w:t>
            </w:r>
          </w:p>
        </w:tc>
        <w:tc>
          <w:tcPr>
            <w:tcW w:w="6180" w:type="dxa"/>
            <w:vAlign w:val="center"/>
          </w:tcPr>
          <w:p w14:paraId="3ADFC862"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1A89E6C" w14:textId="77777777" w:rsidTr="00220899">
        <w:tc>
          <w:tcPr>
            <w:tcW w:w="2835" w:type="dxa"/>
            <w:shd w:val="clear" w:color="auto" w:fill="D9E2F3"/>
            <w:vAlign w:val="center"/>
          </w:tcPr>
          <w:p w14:paraId="313E1FD4"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Адрес регистрации</w:t>
            </w:r>
          </w:p>
        </w:tc>
        <w:tc>
          <w:tcPr>
            <w:tcW w:w="6180" w:type="dxa"/>
            <w:vAlign w:val="center"/>
          </w:tcPr>
          <w:p w14:paraId="3757E2E8"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89E96CF" w14:textId="77777777" w:rsidTr="00220899">
        <w:tc>
          <w:tcPr>
            <w:tcW w:w="2835" w:type="dxa"/>
            <w:shd w:val="clear" w:color="auto" w:fill="D9E2F3"/>
            <w:vAlign w:val="center"/>
          </w:tcPr>
          <w:p w14:paraId="7CD25B4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Государство регистрации</w:t>
            </w:r>
          </w:p>
        </w:tc>
        <w:tc>
          <w:tcPr>
            <w:tcW w:w="6180" w:type="dxa"/>
            <w:vAlign w:val="center"/>
          </w:tcPr>
          <w:p w14:paraId="2D051FB8"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4CC5EB4" w14:textId="77777777" w:rsidTr="00220899">
        <w:tc>
          <w:tcPr>
            <w:tcW w:w="2835" w:type="dxa"/>
            <w:shd w:val="clear" w:color="auto" w:fill="D9E2F3"/>
            <w:vAlign w:val="center"/>
          </w:tcPr>
          <w:p w14:paraId="370C492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 и фамилия руководителя исполнительного органа</w:t>
            </w:r>
          </w:p>
        </w:tc>
        <w:tc>
          <w:tcPr>
            <w:tcW w:w="6180" w:type="dxa"/>
            <w:vAlign w:val="center"/>
          </w:tcPr>
          <w:p w14:paraId="6D605C93" w14:textId="77777777" w:rsidR="00220899" w:rsidRPr="00562E3A" w:rsidRDefault="00220899" w:rsidP="00562E3A">
            <w:pPr>
              <w:spacing w:before="240"/>
              <w:rPr>
                <w:rFonts w:ascii="Sylfaen" w:eastAsia="GHEA Grapalat" w:hAnsi="Sylfaen" w:cs="GHEA Grapalat"/>
                <w:sz w:val="22"/>
                <w:szCs w:val="22"/>
              </w:rPr>
            </w:pPr>
          </w:p>
        </w:tc>
      </w:tr>
    </w:tbl>
    <w:p w14:paraId="4F59D710"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7D57554A" w14:textId="77777777" w:rsidTr="00220899">
        <w:trPr>
          <w:trHeight w:val="853"/>
        </w:trPr>
        <w:tc>
          <w:tcPr>
            <w:tcW w:w="2835" w:type="dxa"/>
            <w:vMerge w:val="restart"/>
            <w:shd w:val="clear" w:color="auto" w:fill="D9E2F3"/>
            <w:vAlign w:val="center"/>
          </w:tcPr>
          <w:p w14:paraId="449C5914" w14:textId="77777777" w:rsidR="00220899" w:rsidRPr="00562E3A" w:rsidRDefault="00220899" w:rsidP="00562E3A">
            <w:pPr>
              <w:numPr>
                <w:ilvl w:val="2"/>
                <w:numId w:val="28"/>
              </w:numPr>
              <w:pBdr>
                <w:top w:val="nil"/>
                <w:left w:val="nil"/>
                <w:bottom w:val="nil"/>
                <w:right w:val="nil"/>
                <w:between w:val="nil"/>
              </w:pBdr>
              <w:ind w:left="142" w:hanging="142"/>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3D122D0E"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8CFE872" w14:textId="77777777" w:rsidTr="00220899">
        <w:trPr>
          <w:trHeight w:val="850"/>
        </w:trPr>
        <w:tc>
          <w:tcPr>
            <w:tcW w:w="2835" w:type="dxa"/>
            <w:vMerge/>
            <w:shd w:val="clear" w:color="auto" w:fill="D9E2F3"/>
            <w:vAlign w:val="center"/>
          </w:tcPr>
          <w:p w14:paraId="1A6FE49B"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14:paraId="51A1D75D"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4EDAD11" w14:textId="77777777" w:rsidTr="00220899">
        <w:trPr>
          <w:trHeight w:val="850"/>
        </w:trPr>
        <w:tc>
          <w:tcPr>
            <w:tcW w:w="2835" w:type="dxa"/>
            <w:vMerge/>
            <w:shd w:val="clear" w:color="auto" w:fill="D9E2F3"/>
            <w:vAlign w:val="center"/>
          </w:tcPr>
          <w:p w14:paraId="6B153933"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14:paraId="284046ED"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7E24A3D2" w14:textId="77777777" w:rsidTr="00220899">
        <w:trPr>
          <w:trHeight w:val="850"/>
        </w:trPr>
        <w:tc>
          <w:tcPr>
            <w:tcW w:w="2835" w:type="dxa"/>
            <w:vMerge/>
            <w:shd w:val="clear" w:color="auto" w:fill="D9E2F3"/>
            <w:vAlign w:val="center"/>
          </w:tcPr>
          <w:p w14:paraId="6D153D24"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14:paraId="62D7715B"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E560340" w14:textId="77777777" w:rsidTr="00220899">
        <w:trPr>
          <w:trHeight w:val="850"/>
        </w:trPr>
        <w:tc>
          <w:tcPr>
            <w:tcW w:w="2835" w:type="dxa"/>
            <w:vMerge/>
            <w:shd w:val="clear" w:color="auto" w:fill="D9E2F3"/>
            <w:vAlign w:val="center"/>
          </w:tcPr>
          <w:p w14:paraId="5EADA17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14:paraId="4618BEA1" w14:textId="77777777" w:rsidR="00220899" w:rsidRPr="00562E3A" w:rsidRDefault="00220899" w:rsidP="00562E3A">
            <w:pPr>
              <w:spacing w:before="240"/>
              <w:rPr>
                <w:rFonts w:ascii="Sylfaen" w:eastAsia="GHEA Grapalat" w:hAnsi="Sylfaen" w:cs="GHEA Grapalat"/>
                <w:sz w:val="22"/>
                <w:szCs w:val="22"/>
              </w:rPr>
            </w:pPr>
          </w:p>
        </w:tc>
      </w:tr>
    </w:tbl>
    <w:p w14:paraId="04C78326"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sz w:val="22"/>
          <w:szCs w:val="22"/>
        </w:rPr>
      </w:pPr>
      <w:r w:rsidRPr="00562E3A">
        <w:rPr>
          <w:rFonts w:ascii="Sylfaen" w:eastAsia="GHEA Grapalat" w:hAnsi="Sylfaen" w:cs="GHEA Grapalat"/>
          <w:i/>
          <w:sz w:val="22"/>
          <w:szCs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35AD2EBE" w14:textId="77777777" w:rsidTr="00220899">
        <w:tc>
          <w:tcPr>
            <w:tcW w:w="2835" w:type="dxa"/>
            <w:shd w:val="clear" w:color="auto" w:fill="D9E2F3"/>
            <w:vAlign w:val="center"/>
          </w:tcPr>
          <w:p w14:paraId="74FEF48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 фондовой биржи</w:t>
            </w:r>
          </w:p>
        </w:tc>
        <w:tc>
          <w:tcPr>
            <w:tcW w:w="6180" w:type="dxa"/>
            <w:vAlign w:val="center"/>
          </w:tcPr>
          <w:p w14:paraId="73F91525"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00E3265" w14:textId="77777777" w:rsidTr="00220899">
        <w:tc>
          <w:tcPr>
            <w:tcW w:w="2835" w:type="dxa"/>
            <w:shd w:val="clear" w:color="auto" w:fill="D9E2F3"/>
            <w:vAlign w:val="center"/>
          </w:tcPr>
          <w:p w14:paraId="4FE70411"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Ссылка на документы, наличествующие на бирже</w:t>
            </w:r>
          </w:p>
        </w:tc>
        <w:tc>
          <w:tcPr>
            <w:tcW w:w="6180" w:type="dxa"/>
            <w:vAlign w:val="center"/>
          </w:tcPr>
          <w:p w14:paraId="6C93E03B" w14:textId="77777777" w:rsidR="00220899" w:rsidRPr="00562E3A" w:rsidRDefault="00220899" w:rsidP="00562E3A">
            <w:pPr>
              <w:spacing w:before="240"/>
              <w:rPr>
                <w:rFonts w:ascii="Sylfaen" w:eastAsia="GHEA Grapalat" w:hAnsi="Sylfaen" w:cs="GHEA Grapalat"/>
                <w:sz w:val="22"/>
                <w:szCs w:val="22"/>
              </w:rPr>
            </w:pPr>
          </w:p>
        </w:tc>
      </w:tr>
    </w:tbl>
    <w:p w14:paraId="3BB00304" w14:textId="77777777" w:rsidR="00220899" w:rsidRPr="00562E3A" w:rsidRDefault="00220899" w:rsidP="00562E3A">
      <w:pPr>
        <w:pBdr>
          <w:top w:val="nil"/>
          <w:left w:val="nil"/>
          <w:bottom w:val="nil"/>
          <w:right w:val="nil"/>
          <w:between w:val="nil"/>
        </w:pBdr>
        <w:spacing w:before="240"/>
        <w:rPr>
          <w:rFonts w:ascii="Sylfaen" w:eastAsia="GHEA Grapalat" w:hAnsi="Sylfaen" w:cs="GHEA Grapalat"/>
          <w:i/>
          <w:sz w:val="22"/>
          <w:szCs w:val="22"/>
        </w:rPr>
      </w:pPr>
      <w:r w:rsidRPr="00562E3A">
        <w:rPr>
          <w:rFonts w:ascii="Sylfaen" w:eastAsia="GHEA Grapalat" w:hAnsi="Sylfaen" w:cs="GHEA Grapalat"/>
          <w:i/>
          <w:sz w:val="22"/>
          <w:szCs w:val="22"/>
        </w:rPr>
        <w:br w:type="page"/>
      </w:r>
    </w:p>
    <w:p w14:paraId="6A707E61" w14:textId="77777777" w:rsidR="00220899" w:rsidRPr="00562E3A" w:rsidRDefault="00220899" w:rsidP="00562E3A">
      <w:pPr>
        <w:pStyle w:val="aff3"/>
        <w:numPr>
          <w:ilvl w:val="0"/>
          <w:numId w:val="28"/>
        </w:numPr>
        <w:pBdr>
          <w:top w:val="nil"/>
          <w:left w:val="nil"/>
          <w:bottom w:val="nil"/>
          <w:right w:val="nil"/>
          <w:between w:val="nil"/>
        </w:pBdr>
        <w:rPr>
          <w:rFonts w:ascii="Sylfaen" w:eastAsia="GHEA Grapalat" w:hAnsi="Sylfaen" w:cs="GHEA Grapalat"/>
          <w:b/>
          <w:color w:val="000000"/>
          <w:sz w:val="22"/>
          <w:szCs w:val="22"/>
        </w:rPr>
      </w:pPr>
      <w:r w:rsidRPr="00562E3A">
        <w:rPr>
          <w:rFonts w:ascii="Sylfaen" w:eastAsia="GHEA Grapalat" w:hAnsi="Sylfaen" w:cs="GHEA Grapalat"/>
          <w:b/>
          <w:color w:val="000000"/>
          <w:sz w:val="22"/>
          <w:szCs w:val="22"/>
        </w:rPr>
        <w:lastRenderedPageBreak/>
        <w:t>Дополнительные примечания</w:t>
      </w:r>
    </w:p>
    <w:tbl>
      <w:tblPr>
        <w:tblStyle w:val="aff2"/>
        <w:tblW w:w="9046" w:type="dxa"/>
        <w:tblLayout w:type="fixed"/>
        <w:tblLook w:val="04A0" w:firstRow="1" w:lastRow="0" w:firstColumn="1" w:lastColumn="0" w:noHBand="0" w:noVBand="1"/>
      </w:tblPr>
      <w:tblGrid>
        <w:gridCol w:w="9046"/>
      </w:tblGrid>
      <w:tr w:rsidR="00220899" w:rsidRPr="00562E3A" w14:paraId="278EE49C" w14:textId="77777777" w:rsidTr="001104E1">
        <w:trPr>
          <w:trHeight w:val="109"/>
        </w:trPr>
        <w:tc>
          <w:tcPr>
            <w:tcW w:w="9046" w:type="dxa"/>
            <w:shd w:val="clear" w:color="auto" w:fill="DBE5F1" w:themeFill="accent1" w:themeFillTint="33"/>
          </w:tcPr>
          <w:p w14:paraId="78AD331D" w14:textId="77777777" w:rsidR="00220899" w:rsidRPr="00562E3A" w:rsidRDefault="00220899" w:rsidP="00562E3A">
            <w:pP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562E3A" w14:paraId="7F14A428" w14:textId="77777777" w:rsidTr="001104E1">
        <w:trPr>
          <w:trHeight w:val="1377"/>
        </w:trPr>
        <w:tc>
          <w:tcPr>
            <w:tcW w:w="9046" w:type="dxa"/>
          </w:tcPr>
          <w:p w14:paraId="2FE4FEED" w14:textId="77777777" w:rsidR="00220899" w:rsidRPr="00562E3A" w:rsidRDefault="00220899" w:rsidP="00562E3A">
            <w:pPr>
              <w:rPr>
                <w:rFonts w:ascii="Sylfaen" w:eastAsia="GHEA Grapalat" w:hAnsi="Sylfaen" w:cs="GHEA Grapalat"/>
                <w:b/>
                <w:color w:val="000000"/>
                <w:sz w:val="22"/>
                <w:szCs w:val="22"/>
              </w:rPr>
            </w:pPr>
          </w:p>
        </w:tc>
      </w:tr>
    </w:tbl>
    <w:p w14:paraId="55EA9F78" w14:textId="77777777" w:rsidR="00220899" w:rsidRPr="00562E3A" w:rsidRDefault="00220899" w:rsidP="001104E1">
      <w:pPr>
        <w:pBdr>
          <w:top w:val="nil"/>
          <w:left w:val="nil"/>
          <w:bottom w:val="nil"/>
          <w:right w:val="nil"/>
          <w:between w:val="nil"/>
        </w:pBdr>
        <w:rPr>
          <w:rFonts w:ascii="Sylfaen" w:eastAsia="GHEA Grapalat" w:hAnsi="Sylfaen" w:cs="GHEA Grapalat"/>
          <w:b/>
          <w:color w:val="000000"/>
          <w:sz w:val="22"/>
          <w:szCs w:val="22"/>
        </w:rPr>
      </w:pPr>
    </w:p>
    <w:p w14:paraId="24F4B20F" w14:textId="77777777" w:rsidR="00220899" w:rsidRPr="00562E3A" w:rsidRDefault="00220899" w:rsidP="00562E3A">
      <w:pPr>
        <w:rPr>
          <w:rFonts w:ascii="Sylfaen" w:hAnsi="Sylfaen"/>
          <w:b/>
          <w:sz w:val="22"/>
          <w:szCs w:val="22"/>
        </w:rPr>
      </w:pPr>
    </w:p>
    <w:p w14:paraId="264CA5A3" w14:textId="7B0E51EC" w:rsidR="00220899" w:rsidRPr="00562E3A" w:rsidRDefault="00220899" w:rsidP="00364167">
      <w:pPr>
        <w:rPr>
          <w:rFonts w:ascii="Sylfaen" w:hAnsi="Sylfaen"/>
          <w:b/>
          <w:sz w:val="22"/>
          <w:szCs w:val="22"/>
          <w:lang w:val="hy-AM"/>
        </w:rPr>
      </w:pPr>
      <w:r w:rsidRPr="00562E3A">
        <w:rPr>
          <w:rFonts w:ascii="Sylfaen" w:hAnsi="Sylfaen"/>
          <w:b/>
          <w:sz w:val="22"/>
          <w:szCs w:val="22"/>
        </w:rPr>
        <w:br w:type="page"/>
      </w:r>
      <w:r w:rsidRPr="00562E3A">
        <w:rPr>
          <w:rFonts w:ascii="Sylfaen" w:hAnsi="Sylfaen"/>
          <w:b/>
          <w:sz w:val="22"/>
          <w:szCs w:val="22"/>
        </w:rPr>
        <w:lastRenderedPageBreak/>
        <w:t>Порядок заполнения декларации</w:t>
      </w:r>
    </w:p>
    <w:p w14:paraId="657B131D" w14:textId="77777777" w:rsidR="00220899" w:rsidRPr="00562E3A" w:rsidRDefault="00220899" w:rsidP="00562E3A">
      <w:pPr>
        <w:jc w:val="center"/>
        <w:rPr>
          <w:rFonts w:ascii="Sylfaen" w:hAnsi="Sylfaen"/>
          <w:b/>
          <w:sz w:val="22"/>
          <w:szCs w:val="22"/>
          <w:lang w:val="hy-AM"/>
        </w:rPr>
      </w:pPr>
    </w:p>
    <w:p w14:paraId="3D992284" w14:textId="77777777" w:rsidR="00220899" w:rsidRPr="00562E3A" w:rsidRDefault="00220899" w:rsidP="00562E3A">
      <w:pPr>
        <w:pStyle w:val="aff3"/>
        <w:numPr>
          <w:ilvl w:val="0"/>
          <w:numId w:val="29"/>
        </w:numPr>
        <w:ind w:left="0"/>
        <w:contextualSpacing/>
        <w:jc w:val="both"/>
        <w:rPr>
          <w:rFonts w:ascii="Sylfaen" w:hAnsi="Sylfaen"/>
          <w:sz w:val="22"/>
          <w:szCs w:val="22"/>
        </w:rPr>
      </w:pPr>
      <w:r w:rsidRPr="00562E3A">
        <w:rPr>
          <w:rFonts w:ascii="Sylfaen" w:hAnsi="Sylfaen"/>
          <w:sz w:val="22"/>
          <w:szCs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6CDF9C5" w14:textId="77777777" w:rsidR="00220899" w:rsidRPr="00562E3A" w:rsidRDefault="00220899" w:rsidP="00562E3A">
      <w:pPr>
        <w:pStyle w:val="aff3"/>
        <w:numPr>
          <w:ilvl w:val="0"/>
          <w:numId w:val="30"/>
        </w:numPr>
        <w:ind w:left="0" w:firstLine="142"/>
        <w:contextualSpacing/>
        <w:jc w:val="both"/>
        <w:rPr>
          <w:rFonts w:ascii="Sylfaen" w:hAnsi="Sylfaen"/>
          <w:sz w:val="22"/>
          <w:szCs w:val="22"/>
        </w:rPr>
      </w:pPr>
      <w:r w:rsidRPr="00562E3A">
        <w:rPr>
          <w:rFonts w:ascii="Sylfaen" w:hAnsi="Sylfaen"/>
          <w:sz w:val="22"/>
          <w:szCs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6F3CFEA" w14:textId="77777777" w:rsidR="00220899" w:rsidRPr="00562E3A" w:rsidRDefault="00220899" w:rsidP="00562E3A">
      <w:pPr>
        <w:pStyle w:val="aff3"/>
        <w:numPr>
          <w:ilvl w:val="0"/>
          <w:numId w:val="30"/>
        </w:numPr>
        <w:contextualSpacing/>
        <w:jc w:val="both"/>
        <w:rPr>
          <w:rFonts w:ascii="Sylfaen" w:hAnsi="Sylfaen"/>
          <w:sz w:val="22"/>
          <w:szCs w:val="22"/>
        </w:rPr>
      </w:pPr>
      <w:r w:rsidRPr="00562E3A">
        <w:rPr>
          <w:rFonts w:ascii="Sylfaen" w:hAnsi="Sylfaen"/>
          <w:sz w:val="22"/>
          <w:szCs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27BF337" w14:textId="77777777" w:rsidR="00220899" w:rsidRPr="00562E3A" w:rsidRDefault="00220899" w:rsidP="00562E3A">
      <w:pPr>
        <w:pStyle w:val="aff3"/>
        <w:numPr>
          <w:ilvl w:val="0"/>
          <w:numId w:val="30"/>
        </w:numPr>
        <w:ind w:left="0" w:firstLine="0"/>
        <w:contextualSpacing/>
        <w:jc w:val="both"/>
        <w:rPr>
          <w:rFonts w:ascii="Sylfaen" w:hAnsi="Sylfaen"/>
          <w:sz w:val="22"/>
          <w:szCs w:val="22"/>
        </w:rPr>
      </w:pPr>
      <w:r w:rsidRPr="00562E3A">
        <w:rPr>
          <w:rFonts w:ascii="Sylfaen" w:hAnsi="Sylfaen"/>
          <w:sz w:val="22"/>
          <w:szCs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82E4918" w14:textId="77777777" w:rsidR="00220899" w:rsidRPr="00562E3A" w:rsidRDefault="00220899" w:rsidP="00562E3A">
      <w:pPr>
        <w:pStyle w:val="aff3"/>
        <w:numPr>
          <w:ilvl w:val="0"/>
          <w:numId w:val="29"/>
        </w:numPr>
        <w:ind w:left="142" w:hanging="284"/>
        <w:contextualSpacing/>
        <w:jc w:val="both"/>
        <w:rPr>
          <w:rFonts w:ascii="Sylfaen" w:hAnsi="Sylfaen"/>
          <w:sz w:val="22"/>
          <w:szCs w:val="22"/>
        </w:rPr>
      </w:pPr>
      <w:r w:rsidRPr="00562E3A">
        <w:rPr>
          <w:rFonts w:ascii="Sylfaen" w:hAnsi="Sylfaen"/>
          <w:sz w:val="22"/>
          <w:szCs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62E3A">
        <w:rPr>
          <w:rFonts w:ascii="Sylfaen" w:hAnsi="Sylfaen"/>
          <w:sz w:val="22"/>
          <w:szCs w:val="22"/>
        </w:rPr>
        <w:t>листингированы</w:t>
      </w:r>
      <w:proofErr w:type="spellEnd"/>
      <w:r w:rsidRPr="00562E3A">
        <w:rPr>
          <w:rFonts w:ascii="Sylfaen" w:hAnsi="Sylfaen"/>
          <w:sz w:val="22"/>
          <w:szCs w:val="22"/>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2B6D576" w14:textId="77777777" w:rsidR="00220899" w:rsidRPr="00562E3A" w:rsidRDefault="00220899" w:rsidP="00562E3A">
      <w:pPr>
        <w:pStyle w:val="aff3"/>
        <w:numPr>
          <w:ilvl w:val="0"/>
          <w:numId w:val="31"/>
        </w:numPr>
        <w:contextualSpacing/>
        <w:jc w:val="both"/>
        <w:rPr>
          <w:rFonts w:ascii="Sylfaen" w:hAnsi="Sylfaen"/>
          <w:sz w:val="22"/>
          <w:szCs w:val="22"/>
        </w:rPr>
      </w:pPr>
      <w:r w:rsidRPr="00562E3A">
        <w:rPr>
          <w:rFonts w:ascii="Sylfaen" w:hAnsi="Sylfaen"/>
          <w:sz w:val="22"/>
          <w:szCs w:val="22"/>
        </w:rPr>
        <w:t xml:space="preserve">в подразделе "Данные листинга акций" заполняется наименование фондовой биржи, указывая в скобках код биржи (Market </w:t>
      </w:r>
      <w:proofErr w:type="spellStart"/>
      <w:r w:rsidRPr="00562E3A">
        <w:rPr>
          <w:rFonts w:ascii="Sylfaen" w:hAnsi="Sylfaen"/>
          <w:sz w:val="22"/>
          <w:szCs w:val="22"/>
        </w:rPr>
        <w:t>Identifier</w:t>
      </w:r>
      <w:proofErr w:type="spellEnd"/>
      <w:r w:rsidRPr="00562E3A">
        <w:rPr>
          <w:rFonts w:ascii="Sylfaen" w:hAnsi="Sylfaen"/>
          <w:sz w:val="22"/>
          <w:szCs w:val="22"/>
        </w:rPr>
        <w:t xml:space="preserve"> Code), где </w:t>
      </w:r>
      <w:proofErr w:type="spellStart"/>
      <w:r w:rsidRPr="00562E3A">
        <w:rPr>
          <w:rFonts w:ascii="Sylfaen" w:hAnsi="Sylfaen"/>
          <w:sz w:val="22"/>
          <w:szCs w:val="22"/>
        </w:rPr>
        <w:t>листингированы</w:t>
      </w:r>
      <w:proofErr w:type="spellEnd"/>
      <w:r w:rsidRPr="00562E3A">
        <w:rPr>
          <w:rFonts w:ascii="Sylfaen" w:hAnsi="Sylfaen"/>
          <w:sz w:val="22"/>
          <w:szCs w:val="22"/>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B281576" w14:textId="77777777" w:rsidR="00220899" w:rsidRPr="00562E3A" w:rsidRDefault="00220899" w:rsidP="00562E3A">
      <w:pPr>
        <w:pStyle w:val="aff3"/>
        <w:numPr>
          <w:ilvl w:val="0"/>
          <w:numId w:val="31"/>
        </w:numPr>
        <w:contextualSpacing/>
        <w:jc w:val="both"/>
        <w:rPr>
          <w:rFonts w:ascii="Sylfaen" w:hAnsi="Sylfaen"/>
          <w:sz w:val="22"/>
          <w:szCs w:val="22"/>
        </w:rPr>
      </w:pPr>
      <w:r w:rsidRPr="00562E3A">
        <w:rPr>
          <w:rFonts w:ascii="Sylfaen" w:hAnsi="Sylfaen"/>
          <w:sz w:val="22"/>
          <w:szCs w:val="22"/>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BCC4AF9" w14:textId="77777777" w:rsidR="00220899" w:rsidRPr="00562E3A" w:rsidRDefault="00220899" w:rsidP="00562E3A">
      <w:pPr>
        <w:pStyle w:val="aff3"/>
        <w:numPr>
          <w:ilvl w:val="0"/>
          <w:numId w:val="31"/>
        </w:numPr>
        <w:contextualSpacing/>
        <w:jc w:val="both"/>
        <w:rPr>
          <w:rFonts w:ascii="Sylfaen" w:hAnsi="Sylfaen"/>
          <w:sz w:val="22"/>
          <w:szCs w:val="22"/>
        </w:rPr>
      </w:pPr>
      <w:r w:rsidRPr="00562E3A">
        <w:rPr>
          <w:rFonts w:ascii="Sylfaen" w:hAnsi="Sylfaen"/>
          <w:sz w:val="22"/>
          <w:szCs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7651D14" w14:textId="77777777" w:rsidR="00220899" w:rsidRPr="00562E3A" w:rsidRDefault="00220899" w:rsidP="00562E3A">
      <w:pPr>
        <w:pStyle w:val="aff3"/>
        <w:numPr>
          <w:ilvl w:val="0"/>
          <w:numId w:val="29"/>
        </w:numPr>
        <w:ind w:left="0"/>
        <w:contextualSpacing/>
        <w:jc w:val="both"/>
        <w:rPr>
          <w:rFonts w:ascii="Sylfaen" w:hAnsi="Sylfaen"/>
          <w:sz w:val="22"/>
          <w:szCs w:val="22"/>
        </w:rPr>
      </w:pPr>
      <w:r w:rsidRPr="00562E3A">
        <w:rPr>
          <w:rFonts w:ascii="Sylfaen" w:hAnsi="Sylfaen"/>
          <w:sz w:val="22"/>
          <w:szCs w:val="22"/>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62E3A">
        <w:rPr>
          <w:rFonts w:ascii="Sylfaen" w:hAnsi="Sylfaen"/>
          <w:sz w:val="22"/>
          <w:szCs w:val="22"/>
        </w:rPr>
        <w:t>организациий</w:t>
      </w:r>
      <w:proofErr w:type="spellEnd"/>
      <w:r w:rsidRPr="00562E3A">
        <w:rPr>
          <w:rFonts w:ascii="Sylfaen" w:hAnsi="Sylfaen"/>
          <w:sz w:val="22"/>
          <w:szCs w:val="22"/>
        </w:rPr>
        <w:t>. В этом разделе подразделы заполняются следующими правилами</w:t>
      </w:r>
      <w:r w:rsidRPr="00562E3A">
        <w:rPr>
          <w:rFonts w:ascii="Microsoft YaHei" w:eastAsia="Microsoft YaHei" w:hAnsi="Microsoft YaHei" w:cs="Microsoft YaHei" w:hint="eastAsia"/>
          <w:sz w:val="22"/>
          <w:szCs w:val="22"/>
        </w:rPr>
        <w:t>․</w:t>
      </w:r>
    </w:p>
    <w:p w14:paraId="2D197463" w14:textId="77777777" w:rsidR="00220899" w:rsidRPr="00562E3A" w:rsidRDefault="00220899" w:rsidP="00562E3A">
      <w:pPr>
        <w:pStyle w:val="aff3"/>
        <w:numPr>
          <w:ilvl w:val="0"/>
          <w:numId w:val="32"/>
        </w:numPr>
        <w:ind w:left="0" w:hanging="426"/>
        <w:contextualSpacing/>
        <w:jc w:val="both"/>
        <w:rPr>
          <w:rFonts w:ascii="Sylfaen" w:hAnsi="Sylfaen"/>
          <w:sz w:val="22"/>
          <w:szCs w:val="22"/>
        </w:rPr>
      </w:pPr>
      <w:r w:rsidRPr="00562E3A">
        <w:rPr>
          <w:rFonts w:ascii="Sylfaen" w:hAnsi="Sylfaen"/>
          <w:sz w:val="22"/>
          <w:szCs w:val="22"/>
        </w:rPr>
        <w:lastRenderedPageBreak/>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62E3A">
        <w:rPr>
          <w:rFonts w:ascii="Sylfaen" w:hAnsi="Sylfaen"/>
          <w:sz w:val="22"/>
          <w:szCs w:val="22"/>
        </w:rPr>
        <w:t>муниципалитета.В</w:t>
      </w:r>
      <w:proofErr w:type="spellEnd"/>
      <w:r w:rsidRPr="00562E3A">
        <w:rPr>
          <w:rFonts w:ascii="Sylfaen" w:hAnsi="Sylfaen"/>
          <w:sz w:val="22"/>
          <w:szCs w:val="22"/>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92D7ED" w14:textId="77777777" w:rsidR="00220899" w:rsidRPr="00562E3A" w:rsidRDefault="00220899" w:rsidP="00562E3A">
      <w:pPr>
        <w:ind w:left="-360"/>
        <w:jc w:val="both"/>
        <w:rPr>
          <w:rFonts w:ascii="Sylfaen" w:hAnsi="Sylfaen"/>
          <w:sz w:val="22"/>
          <w:szCs w:val="22"/>
        </w:rPr>
      </w:pPr>
      <w:r w:rsidRPr="00562E3A">
        <w:rPr>
          <w:rFonts w:ascii="Sylfaen" w:hAnsi="Sylfaen"/>
          <w:sz w:val="22"/>
          <w:szCs w:val="22"/>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0727065" w14:textId="77777777" w:rsidR="00220899" w:rsidRPr="00562E3A" w:rsidRDefault="00220899" w:rsidP="00562E3A">
      <w:pPr>
        <w:pStyle w:val="aff3"/>
        <w:numPr>
          <w:ilvl w:val="0"/>
          <w:numId w:val="29"/>
        </w:numPr>
        <w:ind w:left="0"/>
        <w:contextualSpacing/>
        <w:jc w:val="both"/>
        <w:rPr>
          <w:rFonts w:ascii="Sylfaen" w:hAnsi="Sylfaen"/>
          <w:sz w:val="22"/>
          <w:szCs w:val="22"/>
        </w:rPr>
      </w:pPr>
      <w:r w:rsidRPr="00562E3A">
        <w:rPr>
          <w:rFonts w:ascii="Sylfaen" w:hAnsi="Sylfaen"/>
          <w:sz w:val="22"/>
          <w:szCs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62E3A">
        <w:rPr>
          <w:rFonts w:ascii="Microsoft YaHei" w:eastAsia="Microsoft YaHei" w:hAnsi="Microsoft YaHei" w:cs="Microsoft YaHei" w:hint="eastAsia"/>
          <w:sz w:val="22"/>
          <w:szCs w:val="22"/>
        </w:rPr>
        <w:t>․</w:t>
      </w:r>
    </w:p>
    <w:p w14:paraId="514EAF9A" w14:textId="77777777" w:rsidR="00220899" w:rsidRPr="00562E3A" w:rsidRDefault="00220899" w:rsidP="00562E3A">
      <w:pPr>
        <w:pStyle w:val="aff3"/>
        <w:numPr>
          <w:ilvl w:val="0"/>
          <w:numId w:val="33"/>
        </w:numPr>
        <w:ind w:left="0"/>
        <w:contextualSpacing/>
        <w:jc w:val="both"/>
        <w:rPr>
          <w:rFonts w:ascii="Sylfaen" w:hAnsi="Sylfaen"/>
          <w:sz w:val="22"/>
          <w:szCs w:val="22"/>
        </w:rPr>
      </w:pPr>
      <w:r w:rsidRPr="00562E3A">
        <w:rPr>
          <w:rFonts w:ascii="Sylfaen" w:hAnsi="Sylfaen"/>
          <w:sz w:val="22"/>
          <w:szCs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2B389C6" w14:textId="77777777" w:rsidR="00220899" w:rsidRPr="00562E3A" w:rsidRDefault="00220899" w:rsidP="00562E3A">
      <w:pPr>
        <w:ind w:left="-375"/>
        <w:jc w:val="both"/>
        <w:rPr>
          <w:rFonts w:ascii="Sylfaen" w:hAnsi="Sylfaen"/>
          <w:sz w:val="22"/>
          <w:szCs w:val="22"/>
          <w:highlight w:val="yellow"/>
        </w:rPr>
      </w:pPr>
      <w:r w:rsidRPr="00562E3A">
        <w:rPr>
          <w:rFonts w:ascii="Sylfaen" w:hAnsi="Sylfaen"/>
          <w:sz w:val="22"/>
          <w:szCs w:val="22"/>
        </w:rPr>
        <w:t>2)  в подразделе "Документ, удостоверяющий личность" вносятся сведения о документе, удостоверяющем личность реального бенефициара;</w:t>
      </w:r>
    </w:p>
    <w:p w14:paraId="4CB9612C" w14:textId="77777777" w:rsidR="00220899" w:rsidRPr="00562E3A" w:rsidRDefault="00220899" w:rsidP="00562E3A">
      <w:pPr>
        <w:ind w:left="-375"/>
        <w:jc w:val="both"/>
        <w:rPr>
          <w:rFonts w:ascii="Sylfaen" w:hAnsi="Sylfaen"/>
          <w:sz w:val="22"/>
          <w:szCs w:val="22"/>
          <w:highlight w:val="yellow"/>
        </w:rPr>
      </w:pPr>
      <w:r w:rsidRPr="00562E3A">
        <w:rPr>
          <w:rFonts w:ascii="Sylfaen" w:hAnsi="Sylfaen"/>
          <w:sz w:val="22"/>
          <w:szCs w:val="22"/>
        </w:rPr>
        <w:t>3) в подразделе "Адрес учета лица" заполняется адрес места учета реального бенефициара;</w:t>
      </w:r>
    </w:p>
    <w:p w14:paraId="7ED1B291" w14:textId="77777777" w:rsidR="00220899" w:rsidRPr="00562E3A" w:rsidRDefault="00220899" w:rsidP="00562E3A">
      <w:pPr>
        <w:ind w:left="-375"/>
        <w:jc w:val="both"/>
        <w:rPr>
          <w:rFonts w:ascii="Sylfaen" w:hAnsi="Sylfaen"/>
          <w:sz w:val="22"/>
          <w:szCs w:val="22"/>
          <w:highlight w:val="yellow"/>
        </w:rPr>
      </w:pPr>
      <w:r w:rsidRPr="00562E3A">
        <w:rPr>
          <w:rFonts w:ascii="Sylfaen" w:hAnsi="Sylfaen"/>
          <w:sz w:val="22"/>
          <w:szCs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DBC5FDB" w14:textId="77777777" w:rsidR="00220899" w:rsidRPr="00562E3A" w:rsidRDefault="00220899" w:rsidP="00562E3A">
      <w:pPr>
        <w:ind w:left="-375"/>
        <w:jc w:val="both"/>
        <w:rPr>
          <w:rFonts w:ascii="Sylfaen" w:hAnsi="Sylfaen"/>
          <w:sz w:val="22"/>
          <w:szCs w:val="22"/>
        </w:rPr>
      </w:pPr>
      <w:r w:rsidRPr="00562E3A">
        <w:rPr>
          <w:rFonts w:ascii="Sylfaen" w:hAnsi="Sylfaen"/>
          <w:sz w:val="22"/>
          <w:szCs w:val="22"/>
        </w:rPr>
        <w:t xml:space="preserve">5) подраздел "Основания </w:t>
      </w:r>
      <w:r w:rsidRPr="00562E3A">
        <w:rPr>
          <w:rFonts w:ascii="Sylfaen" w:eastAsiaTheme="minorHAnsi" w:hAnsi="Sylfaen" w:cstheme="minorBidi"/>
          <w:sz w:val="22"/>
          <w:szCs w:val="22"/>
        </w:rPr>
        <w:t>являться</w:t>
      </w:r>
      <w:r w:rsidRPr="00562E3A">
        <w:rPr>
          <w:rFonts w:ascii="Sylfaen" w:hAnsi="Sylfaen"/>
          <w:sz w:val="22"/>
          <w:szCs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62E3A">
        <w:rPr>
          <w:rFonts w:ascii="Sylfaen" w:hAnsi="Sylfaen"/>
          <w:sz w:val="22"/>
          <w:szCs w:val="22"/>
        </w:rPr>
        <w:t>реальнго</w:t>
      </w:r>
      <w:proofErr w:type="spellEnd"/>
      <w:r w:rsidRPr="00562E3A">
        <w:rPr>
          <w:rFonts w:ascii="Sylfaen" w:hAnsi="Sylfaen"/>
          <w:sz w:val="22"/>
          <w:szCs w:val="22"/>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EB64613" w14:textId="77777777" w:rsidR="00220899" w:rsidRPr="00562E3A" w:rsidRDefault="00220899" w:rsidP="00562E3A">
      <w:pPr>
        <w:jc w:val="both"/>
        <w:rPr>
          <w:rFonts w:ascii="Sylfaen" w:eastAsia="GHEA Grapalat" w:hAnsi="Sylfaen" w:cs="GHEA Grapalat"/>
          <w:sz w:val="22"/>
          <w:szCs w:val="22"/>
        </w:rPr>
      </w:pPr>
      <w:r w:rsidRPr="00562E3A">
        <w:rPr>
          <w:rFonts w:ascii="Sylfaen" w:hAnsi="Sylfaen"/>
          <w:sz w:val="22"/>
          <w:szCs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62E3A">
        <w:rPr>
          <w:rFonts w:ascii="Sylfaen" w:hAnsi="Sylfaen"/>
          <w:sz w:val="22"/>
          <w:szCs w:val="22"/>
          <w:lang w:val="hy-AM"/>
        </w:rPr>
        <w:t>Օ</w:t>
      </w:r>
      <w:proofErr w:type="spellStart"/>
      <w:r w:rsidRPr="00562E3A">
        <w:rPr>
          <w:rFonts w:ascii="Sylfaen" w:hAnsi="Sylfaen"/>
          <w:sz w:val="22"/>
          <w:szCs w:val="22"/>
        </w:rPr>
        <w:t>рганизации</w:t>
      </w:r>
      <w:proofErr w:type="spellEnd"/>
      <w:r w:rsidRPr="00562E3A">
        <w:rPr>
          <w:rFonts w:ascii="Sylfaen" w:hAnsi="Sylfaen"/>
          <w:sz w:val="22"/>
          <w:szCs w:val="22"/>
        </w:rPr>
        <w:t xml:space="preserve"> в процентном выражении. Размер участия рассчитывается на основании </w:t>
      </w:r>
      <w:r w:rsidRPr="00562E3A">
        <w:rPr>
          <w:rFonts w:ascii="Sylfaen" w:hAnsi="Sylfaen"/>
          <w:sz w:val="22"/>
          <w:szCs w:val="22"/>
        </w:rPr>
        <w:lastRenderedPageBreak/>
        <w:t xml:space="preserve">совокупности всех процентов участия в уставном капитале </w:t>
      </w:r>
      <w:r w:rsidRPr="00562E3A">
        <w:rPr>
          <w:rFonts w:ascii="Sylfaen" w:hAnsi="Sylfaen"/>
          <w:sz w:val="22"/>
          <w:szCs w:val="22"/>
          <w:lang w:val="hy-AM"/>
        </w:rPr>
        <w:t>Օ</w:t>
      </w:r>
      <w:proofErr w:type="spellStart"/>
      <w:r w:rsidRPr="00562E3A">
        <w:rPr>
          <w:rFonts w:ascii="Sylfaen" w:hAnsi="Sylfaen"/>
          <w:sz w:val="22"/>
          <w:szCs w:val="22"/>
        </w:rPr>
        <w:t>рганизации</w:t>
      </w:r>
      <w:proofErr w:type="spellEnd"/>
      <w:r w:rsidRPr="00562E3A">
        <w:rPr>
          <w:rFonts w:ascii="Sylfaen" w:hAnsi="Sylfaen"/>
          <w:sz w:val="22"/>
          <w:szCs w:val="22"/>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62E3A">
        <w:rPr>
          <w:rFonts w:ascii="Sylfaen" w:hAnsi="Sylfaen"/>
          <w:sz w:val="22"/>
          <w:szCs w:val="22"/>
          <w:lang w:val="hy-AM"/>
        </w:rPr>
        <w:t>Օ</w:t>
      </w:r>
      <w:proofErr w:type="spellStart"/>
      <w:r w:rsidRPr="00562E3A">
        <w:rPr>
          <w:rFonts w:ascii="Sylfaen" w:hAnsi="Sylfaen"/>
          <w:sz w:val="22"/>
          <w:szCs w:val="22"/>
        </w:rPr>
        <w:t>рганизации</w:t>
      </w:r>
      <w:proofErr w:type="spellEnd"/>
      <w:r w:rsidRPr="00562E3A">
        <w:rPr>
          <w:rFonts w:ascii="Sylfaen" w:hAnsi="Sylfaen"/>
          <w:sz w:val="22"/>
          <w:szCs w:val="22"/>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62E3A">
        <w:rPr>
          <w:rFonts w:ascii="Sylfaen" w:eastAsia="GHEA Grapalat" w:hAnsi="Sylfaen" w:cs="GHEA Grapalat"/>
          <w:sz w:val="22"/>
          <w:szCs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1AB27DC" w14:textId="77777777" w:rsidR="00220899" w:rsidRPr="00562E3A" w:rsidRDefault="00220899" w:rsidP="00562E3A">
      <w:pPr>
        <w:jc w:val="both"/>
        <w:rPr>
          <w:rFonts w:ascii="Sylfaen" w:hAnsi="Sylfaen"/>
          <w:sz w:val="22"/>
          <w:szCs w:val="22"/>
          <w:lang w:val="hy-AM"/>
        </w:rPr>
      </w:pPr>
      <w:r w:rsidRPr="00562E3A">
        <w:rPr>
          <w:rFonts w:ascii="Sylfaen" w:hAnsi="Sylfaen"/>
          <w:sz w:val="22"/>
          <w:szCs w:val="22"/>
        </w:rPr>
        <w:t xml:space="preserve">б. в пункте </w:t>
      </w:r>
      <w:r w:rsidRPr="00562E3A">
        <w:rPr>
          <w:rFonts w:ascii="Sylfaen" w:eastAsia="GHEA Grapalat" w:hAnsi="Sylfaen" w:cs="GHEA Grapalat"/>
          <w:sz w:val="22"/>
          <w:szCs w:val="22"/>
        </w:rPr>
        <w:t>"</w:t>
      </w:r>
      <w:r w:rsidRPr="00562E3A">
        <w:rPr>
          <w:rFonts w:ascii="Sylfaen" w:hAnsi="Sylfaen"/>
          <w:sz w:val="22"/>
          <w:szCs w:val="22"/>
        </w:rPr>
        <w:t>б</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 делается отметка, если лицо по смыслу пункта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w:t>
      </w:r>
      <w:r w:rsidRPr="00562E3A">
        <w:rPr>
          <w:rFonts w:ascii="Sylfaen" w:hAnsi="Sylfaen"/>
          <w:sz w:val="22"/>
          <w:szCs w:val="22"/>
        </w:rPr>
        <w:t xml:space="preserve"> не является реальным бенефициаром Организации, но контролирует </w:t>
      </w:r>
      <w:r w:rsidRPr="00562E3A">
        <w:rPr>
          <w:rFonts w:ascii="Sylfaen" w:hAnsi="Sylfaen"/>
          <w:sz w:val="22"/>
          <w:szCs w:val="22"/>
          <w:lang w:val="hy-AM"/>
        </w:rPr>
        <w:t>Օ</w:t>
      </w:r>
      <w:proofErr w:type="spellStart"/>
      <w:r w:rsidRPr="00562E3A">
        <w:rPr>
          <w:rFonts w:ascii="Sylfaen" w:hAnsi="Sylfaen"/>
          <w:sz w:val="22"/>
          <w:szCs w:val="22"/>
        </w:rPr>
        <w:t>рганизацию</w:t>
      </w:r>
      <w:proofErr w:type="spellEnd"/>
      <w:r w:rsidRPr="00562E3A">
        <w:rPr>
          <w:rFonts w:ascii="Sylfaen" w:hAnsi="Sylfaen"/>
          <w:sz w:val="22"/>
          <w:szCs w:val="22"/>
        </w:rPr>
        <w:t xml:space="preserve"> в силу правовых инструментов (в том числе заключенных сделок), на основе личного влияния иного характера или иными средствами;</w:t>
      </w:r>
    </w:p>
    <w:p w14:paraId="5E24FE68" w14:textId="77777777" w:rsidR="00220899" w:rsidRPr="00562E3A" w:rsidRDefault="00220899" w:rsidP="00562E3A">
      <w:pPr>
        <w:jc w:val="both"/>
        <w:rPr>
          <w:rFonts w:ascii="Sylfaen" w:hAnsi="Sylfaen"/>
          <w:sz w:val="22"/>
          <w:szCs w:val="22"/>
        </w:rPr>
      </w:pPr>
      <w:r w:rsidRPr="00562E3A">
        <w:rPr>
          <w:rFonts w:ascii="Sylfaen" w:hAnsi="Sylfaen"/>
          <w:sz w:val="22"/>
          <w:szCs w:val="22"/>
        </w:rPr>
        <w:t>в</w:t>
      </w:r>
      <w:r w:rsidRPr="00562E3A">
        <w:rPr>
          <w:rFonts w:ascii="Sylfaen" w:hAnsi="Sylfaen"/>
          <w:sz w:val="22"/>
          <w:szCs w:val="22"/>
          <w:lang w:val="hy-AM"/>
        </w:rPr>
        <w:t xml:space="preserve">. </w:t>
      </w:r>
      <w:r w:rsidRPr="00562E3A">
        <w:rPr>
          <w:rFonts w:ascii="Sylfaen" w:hAnsi="Sylfaen"/>
          <w:sz w:val="22"/>
          <w:szCs w:val="22"/>
        </w:rPr>
        <w:t>в</w:t>
      </w:r>
      <w:r w:rsidRPr="00562E3A">
        <w:rPr>
          <w:rFonts w:ascii="Sylfaen" w:hAnsi="Sylfaen"/>
          <w:sz w:val="22"/>
          <w:szCs w:val="22"/>
          <w:lang w:val="hy-AM"/>
        </w:rPr>
        <w:t xml:space="preserve"> пункте </w:t>
      </w:r>
      <w:r w:rsidRPr="00562E3A">
        <w:rPr>
          <w:rFonts w:ascii="Sylfaen" w:eastAsia="GHEA Grapalat" w:hAnsi="Sylfaen" w:cs="GHEA Grapalat"/>
          <w:sz w:val="22"/>
          <w:szCs w:val="22"/>
        </w:rPr>
        <w:t>"</w:t>
      </w:r>
      <w:r w:rsidRPr="00562E3A">
        <w:rPr>
          <w:rFonts w:ascii="Sylfaen" w:hAnsi="Sylfaen"/>
          <w:sz w:val="22"/>
          <w:szCs w:val="22"/>
        </w:rPr>
        <w:t>в</w:t>
      </w:r>
      <w:r w:rsidRPr="00562E3A">
        <w:rPr>
          <w:rFonts w:ascii="Sylfaen" w:eastAsia="GHEA Grapalat" w:hAnsi="Sylfaen" w:cs="GHEA Grapalat"/>
          <w:sz w:val="22"/>
          <w:szCs w:val="22"/>
        </w:rPr>
        <w:t>"</w:t>
      </w:r>
      <w:r w:rsidRPr="00562E3A">
        <w:rPr>
          <w:rFonts w:ascii="Sylfaen" w:hAnsi="Sylfaen"/>
          <w:sz w:val="22"/>
          <w:szCs w:val="22"/>
        </w:rPr>
        <w:t xml:space="preserve"> </w:t>
      </w:r>
      <w:r w:rsidRPr="00562E3A">
        <w:rPr>
          <w:rFonts w:ascii="Sylfaen" w:hAnsi="Sylfaen"/>
          <w:sz w:val="22"/>
          <w:szCs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62E3A">
        <w:rPr>
          <w:rFonts w:ascii="Sylfaen" w:hAnsi="Sylfaen"/>
          <w:sz w:val="22"/>
          <w:szCs w:val="22"/>
        </w:rPr>
        <w:t>О</w:t>
      </w:r>
      <w:r w:rsidRPr="00562E3A">
        <w:rPr>
          <w:rFonts w:ascii="Sylfaen" w:hAnsi="Sylfaen"/>
          <w:sz w:val="22"/>
          <w:szCs w:val="22"/>
          <w:lang w:val="hy-AM"/>
        </w:rPr>
        <w:t xml:space="preserve">рганизации, в случае если не имеется физическое лицо, соответствующее требованиям пунктов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w:t>
      </w:r>
      <w:r w:rsidRPr="00562E3A">
        <w:rPr>
          <w:rFonts w:ascii="Sylfaen" w:hAnsi="Sylfaen"/>
          <w:sz w:val="22"/>
          <w:szCs w:val="22"/>
        </w:rPr>
        <w:t xml:space="preserve"> </w:t>
      </w:r>
      <w:r w:rsidRPr="00562E3A">
        <w:rPr>
          <w:rFonts w:ascii="Sylfaen" w:hAnsi="Sylfaen"/>
          <w:sz w:val="22"/>
          <w:szCs w:val="22"/>
          <w:lang w:val="hy-AM"/>
        </w:rPr>
        <w:t xml:space="preserve">и </w:t>
      </w:r>
      <w:r w:rsidRPr="00562E3A">
        <w:rPr>
          <w:rFonts w:ascii="Sylfaen" w:eastAsia="GHEA Grapalat" w:hAnsi="Sylfaen" w:cs="GHEA Grapalat"/>
          <w:sz w:val="22"/>
          <w:szCs w:val="22"/>
        </w:rPr>
        <w:t>"</w:t>
      </w:r>
      <w:r w:rsidRPr="00562E3A">
        <w:rPr>
          <w:rFonts w:ascii="Sylfaen" w:hAnsi="Sylfaen"/>
          <w:sz w:val="22"/>
          <w:szCs w:val="22"/>
        </w:rPr>
        <w:t>б</w:t>
      </w:r>
      <w:r w:rsidRPr="00562E3A">
        <w:rPr>
          <w:rFonts w:ascii="Sylfaen" w:eastAsia="GHEA Grapalat" w:hAnsi="Sylfaen" w:cs="GHEA Grapalat"/>
          <w:sz w:val="22"/>
          <w:szCs w:val="22"/>
        </w:rPr>
        <w:t>"</w:t>
      </w:r>
      <w:r w:rsidRPr="00562E3A">
        <w:rPr>
          <w:rFonts w:ascii="Sylfaen" w:hAnsi="Sylfaen"/>
          <w:sz w:val="22"/>
          <w:szCs w:val="22"/>
        </w:rPr>
        <w:t xml:space="preserve"> </w:t>
      </w:r>
      <w:r w:rsidRPr="00562E3A">
        <w:rPr>
          <w:rFonts w:ascii="Sylfaen" w:hAnsi="Sylfaen"/>
          <w:sz w:val="22"/>
          <w:szCs w:val="22"/>
          <w:lang w:val="hy-AM"/>
        </w:rPr>
        <w:t>этого подраздела</w:t>
      </w:r>
      <w:r w:rsidRPr="00562E3A">
        <w:rPr>
          <w:rFonts w:ascii="Sylfaen" w:hAnsi="Sylfaen"/>
          <w:sz w:val="22"/>
          <w:szCs w:val="22"/>
        </w:rPr>
        <w:t>.</w:t>
      </w:r>
    </w:p>
    <w:p w14:paraId="4C40D3AB" w14:textId="77777777" w:rsidR="00220899" w:rsidRPr="00562E3A" w:rsidRDefault="00220899" w:rsidP="00562E3A">
      <w:pPr>
        <w:jc w:val="both"/>
        <w:rPr>
          <w:rFonts w:ascii="Sylfaen" w:hAnsi="Sylfaen" w:cs="Cambria Math"/>
          <w:sz w:val="22"/>
          <w:szCs w:val="22"/>
        </w:rPr>
      </w:pPr>
      <w:r w:rsidRPr="00562E3A">
        <w:rPr>
          <w:rFonts w:ascii="Sylfaen" w:hAnsi="Sylfaen"/>
          <w:sz w:val="22"/>
          <w:szCs w:val="22"/>
          <w:lang w:val="hy-AM"/>
        </w:rPr>
        <w:t xml:space="preserve">6) </w:t>
      </w:r>
      <w:r w:rsidRPr="00562E3A">
        <w:rPr>
          <w:rFonts w:ascii="Sylfaen" w:hAnsi="Sylfaen"/>
          <w:sz w:val="22"/>
          <w:szCs w:val="22"/>
        </w:rPr>
        <w:t>П</w:t>
      </w:r>
      <w:r w:rsidRPr="00562E3A">
        <w:rPr>
          <w:rFonts w:ascii="Sylfaen" w:hAnsi="Sylfaen"/>
          <w:sz w:val="22"/>
          <w:szCs w:val="22"/>
          <w:lang w:val="hy-AM"/>
        </w:rPr>
        <w:t xml:space="preserve">одраздел </w:t>
      </w:r>
      <w:r w:rsidRPr="00562E3A">
        <w:rPr>
          <w:rFonts w:ascii="Sylfaen" w:eastAsia="GHEA Grapalat" w:hAnsi="Sylfaen" w:cs="GHEA Grapalat"/>
          <w:sz w:val="22"/>
          <w:szCs w:val="22"/>
        </w:rPr>
        <w:t>"</w:t>
      </w:r>
      <w:r w:rsidRPr="00562E3A">
        <w:rPr>
          <w:rFonts w:ascii="Sylfaen" w:hAnsi="Sylfaen"/>
          <w:sz w:val="22"/>
          <w:szCs w:val="22"/>
        </w:rPr>
        <w:t>О</w:t>
      </w:r>
      <w:r w:rsidRPr="00562E3A">
        <w:rPr>
          <w:rFonts w:ascii="Sylfaen" w:hAnsi="Sylfaen"/>
          <w:sz w:val="22"/>
          <w:szCs w:val="22"/>
          <w:lang w:val="hy-AM"/>
        </w:rPr>
        <w:t xml:space="preserve">снования </w:t>
      </w:r>
      <w:r w:rsidRPr="00562E3A">
        <w:rPr>
          <w:rFonts w:ascii="Sylfaen" w:hAnsi="Sylfaen"/>
          <w:sz w:val="22"/>
          <w:szCs w:val="22"/>
        </w:rPr>
        <w:t>являться</w:t>
      </w:r>
      <w:r w:rsidRPr="00562E3A">
        <w:rPr>
          <w:rFonts w:ascii="Sylfaen" w:hAnsi="Sylfaen"/>
          <w:sz w:val="22"/>
          <w:szCs w:val="22"/>
          <w:lang w:val="hy-AM"/>
        </w:rPr>
        <w:t xml:space="preserve"> реальн</w:t>
      </w:r>
      <w:proofErr w:type="spellStart"/>
      <w:r w:rsidRPr="00562E3A">
        <w:rPr>
          <w:rFonts w:ascii="Sylfaen" w:hAnsi="Sylfaen"/>
          <w:sz w:val="22"/>
          <w:szCs w:val="22"/>
        </w:rPr>
        <w:t>ым</w:t>
      </w:r>
      <w:proofErr w:type="spellEnd"/>
      <w:r w:rsidRPr="00562E3A">
        <w:rPr>
          <w:rFonts w:ascii="Sylfaen" w:hAnsi="Sylfaen"/>
          <w:sz w:val="22"/>
          <w:szCs w:val="22"/>
          <w:lang w:val="hy-AM"/>
        </w:rPr>
        <w:t xml:space="preserve"> </w:t>
      </w:r>
      <w:r w:rsidRPr="00562E3A">
        <w:rPr>
          <w:rFonts w:ascii="Sylfaen" w:hAnsi="Sylfaen"/>
          <w:sz w:val="22"/>
          <w:szCs w:val="22"/>
        </w:rPr>
        <w:t>бенефициаром</w:t>
      </w:r>
      <w:r w:rsidRPr="00562E3A">
        <w:rPr>
          <w:rFonts w:ascii="Sylfaen" w:hAnsi="Sylfaen"/>
          <w:sz w:val="22"/>
          <w:szCs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62E3A">
        <w:rPr>
          <w:rFonts w:ascii="Sylfaen" w:hAnsi="Sylfaen"/>
          <w:sz w:val="22"/>
          <w:szCs w:val="22"/>
        </w:rPr>
        <w:t xml:space="preserve"> </w:t>
      </w:r>
      <w:r w:rsidRPr="00562E3A">
        <w:rPr>
          <w:rFonts w:ascii="Sylfaen" w:hAnsi="Sylfaen"/>
          <w:sz w:val="22"/>
          <w:szCs w:val="22"/>
          <w:lang w:val="hy-AM"/>
        </w:rPr>
        <w:t xml:space="preserve">Раскрытие реальных </w:t>
      </w:r>
      <w:r w:rsidRPr="00562E3A">
        <w:rPr>
          <w:rFonts w:ascii="Sylfaen" w:hAnsi="Sylfaen"/>
          <w:sz w:val="22"/>
          <w:szCs w:val="22"/>
        </w:rPr>
        <w:t>бенефициаров</w:t>
      </w:r>
      <w:r w:rsidRPr="00562E3A">
        <w:rPr>
          <w:rFonts w:ascii="Sylfaen" w:hAnsi="Sylfaen"/>
          <w:sz w:val="22"/>
          <w:szCs w:val="22"/>
          <w:lang w:val="hy-AM"/>
        </w:rPr>
        <w:t xml:space="preserve"> осуществляется по критериям, установленным Кодексом О недрах</w:t>
      </w:r>
      <w:r w:rsidRPr="00562E3A">
        <w:rPr>
          <w:rFonts w:ascii="Sylfaen" w:hAnsi="Sylfaen"/>
          <w:sz w:val="22"/>
          <w:szCs w:val="22"/>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62E3A">
        <w:rPr>
          <w:rFonts w:ascii="Sylfaen" w:hAnsi="Sylfaen" w:cs="Cambria Math"/>
          <w:sz w:val="22"/>
          <w:szCs w:val="22"/>
        </w:rPr>
        <w:t>:</w:t>
      </w:r>
    </w:p>
    <w:p w14:paraId="6E051292"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а. в пункте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w:t>
      </w:r>
      <w:r w:rsidRPr="00562E3A">
        <w:rPr>
          <w:rFonts w:ascii="Sylfaen" w:hAnsi="Sylfaen"/>
          <w:sz w:val="22"/>
          <w:szCs w:val="22"/>
        </w:rPr>
        <w:t xml:space="preserve"> подпункта 5 пункта 4 настоящего Порядка;</w:t>
      </w:r>
    </w:p>
    <w:p w14:paraId="53A667DE" w14:textId="77777777" w:rsidR="00220899" w:rsidRPr="00562E3A" w:rsidRDefault="00220899" w:rsidP="00562E3A">
      <w:pPr>
        <w:jc w:val="both"/>
        <w:rPr>
          <w:rFonts w:ascii="Sylfaen" w:hAnsi="Sylfaen"/>
          <w:sz w:val="22"/>
          <w:szCs w:val="22"/>
          <w:lang w:val="hy-AM"/>
        </w:rPr>
      </w:pPr>
      <w:r w:rsidRPr="00562E3A">
        <w:rPr>
          <w:rFonts w:ascii="Sylfaen" w:hAnsi="Sylfaen"/>
          <w:sz w:val="22"/>
          <w:szCs w:val="22"/>
          <w:lang w:val="hy-AM"/>
        </w:rPr>
        <w:t xml:space="preserve">б.в пункте </w:t>
      </w:r>
      <w:r w:rsidRPr="00562E3A">
        <w:rPr>
          <w:rFonts w:ascii="Sylfaen" w:eastAsia="GHEA Grapalat" w:hAnsi="Sylfaen" w:cs="GHEA Grapalat"/>
          <w:sz w:val="22"/>
          <w:szCs w:val="22"/>
        </w:rPr>
        <w:t>"</w:t>
      </w:r>
      <w:r w:rsidRPr="00562E3A">
        <w:rPr>
          <w:rFonts w:ascii="Sylfaen" w:hAnsi="Sylfaen"/>
          <w:sz w:val="22"/>
          <w:szCs w:val="22"/>
        </w:rPr>
        <w:t>б</w:t>
      </w:r>
      <w:r w:rsidRPr="00562E3A">
        <w:rPr>
          <w:rFonts w:ascii="Sylfaen" w:eastAsia="GHEA Grapalat" w:hAnsi="Sylfaen" w:cs="GHEA Grapalat"/>
          <w:sz w:val="22"/>
          <w:szCs w:val="22"/>
        </w:rPr>
        <w:t>"</w:t>
      </w:r>
      <w:r w:rsidRPr="00562E3A">
        <w:rPr>
          <w:rFonts w:ascii="Sylfaen" w:hAnsi="Sylfaen"/>
          <w:sz w:val="22"/>
          <w:szCs w:val="22"/>
        </w:rPr>
        <w:t xml:space="preserve"> </w:t>
      </w:r>
      <w:r w:rsidRPr="00562E3A">
        <w:rPr>
          <w:rFonts w:ascii="Sylfaen" w:hAnsi="Sylfaen"/>
          <w:sz w:val="22"/>
          <w:szCs w:val="22"/>
          <w:lang w:val="hy-AM"/>
        </w:rPr>
        <w:t xml:space="preserve">этого подраздела производится отметка, если лицо имеет право назначать или </w:t>
      </w:r>
      <w:r w:rsidRPr="00562E3A">
        <w:rPr>
          <w:rFonts w:ascii="Sylfaen" w:hAnsi="Sylfaen"/>
          <w:sz w:val="22"/>
          <w:szCs w:val="22"/>
        </w:rPr>
        <w:t>отстраня</w:t>
      </w:r>
      <w:r w:rsidRPr="00562E3A">
        <w:rPr>
          <w:rFonts w:ascii="Sylfaen" w:hAnsi="Sylfaen"/>
          <w:sz w:val="22"/>
          <w:szCs w:val="22"/>
          <w:lang w:val="hy-AM"/>
        </w:rPr>
        <w:t>ть большинство членов органов управления юридического лица;</w:t>
      </w:r>
    </w:p>
    <w:p w14:paraId="31EBA12A"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в. В пункте </w:t>
      </w:r>
      <w:r w:rsidRPr="00562E3A">
        <w:rPr>
          <w:rFonts w:ascii="Sylfaen" w:eastAsia="GHEA Grapalat" w:hAnsi="Sylfaen" w:cs="GHEA Grapalat"/>
          <w:sz w:val="22"/>
          <w:szCs w:val="22"/>
        </w:rPr>
        <w:t>"</w:t>
      </w:r>
      <w:r w:rsidRPr="00562E3A">
        <w:rPr>
          <w:rFonts w:ascii="Sylfaen" w:hAnsi="Sylfaen"/>
          <w:sz w:val="22"/>
          <w:szCs w:val="22"/>
        </w:rPr>
        <w:t>в</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792A937"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г. в пункте </w:t>
      </w:r>
      <w:r w:rsidRPr="00562E3A">
        <w:rPr>
          <w:rFonts w:ascii="Sylfaen" w:eastAsia="GHEA Grapalat" w:hAnsi="Sylfaen" w:cs="GHEA Grapalat"/>
          <w:sz w:val="22"/>
          <w:szCs w:val="22"/>
        </w:rPr>
        <w:t>"</w:t>
      </w:r>
      <w:r w:rsidRPr="00562E3A">
        <w:rPr>
          <w:rFonts w:ascii="Sylfaen" w:hAnsi="Sylfaen"/>
          <w:sz w:val="22"/>
          <w:szCs w:val="22"/>
        </w:rPr>
        <w:t>г</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 производится отметка, если лицо по смыслу пунктов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w:t>
      </w:r>
      <w:r w:rsidRPr="00562E3A">
        <w:rPr>
          <w:rFonts w:ascii="Sylfaen" w:eastAsia="GHEA Grapalat" w:hAnsi="Sylfaen" w:cs="GHEA Grapalat"/>
          <w:sz w:val="22"/>
          <w:szCs w:val="22"/>
          <w:lang w:val="hy-AM"/>
        </w:rPr>
        <w:t xml:space="preserve"> </w:t>
      </w:r>
      <w:r w:rsidRPr="00562E3A">
        <w:rPr>
          <w:rFonts w:ascii="Sylfaen" w:hAnsi="Sylfaen"/>
          <w:sz w:val="22"/>
          <w:szCs w:val="22"/>
        </w:rPr>
        <w:t>-</w:t>
      </w:r>
      <w:r w:rsidRPr="00562E3A">
        <w:rPr>
          <w:rFonts w:ascii="Sylfaen" w:hAnsi="Sylfaen"/>
          <w:sz w:val="22"/>
          <w:szCs w:val="22"/>
          <w:lang w:val="hy-AM"/>
        </w:rPr>
        <w:t xml:space="preserve"> </w:t>
      </w:r>
      <w:r w:rsidRPr="00562E3A">
        <w:rPr>
          <w:rFonts w:ascii="Sylfaen" w:eastAsia="GHEA Grapalat" w:hAnsi="Sylfaen" w:cs="GHEA Grapalat"/>
          <w:sz w:val="22"/>
          <w:szCs w:val="22"/>
        </w:rPr>
        <w:t>"</w:t>
      </w:r>
      <w:r w:rsidRPr="00562E3A">
        <w:rPr>
          <w:rFonts w:ascii="Sylfaen" w:hAnsi="Sylfaen"/>
          <w:sz w:val="22"/>
          <w:szCs w:val="22"/>
        </w:rPr>
        <w:t>в</w:t>
      </w:r>
      <w:r w:rsidRPr="00562E3A">
        <w:rPr>
          <w:rFonts w:ascii="Sylfaen" w:eastAsia="GHEA Grapalat" w:hAnsi="Sylfaen" w:cs="GHEA Grapalat"/>
          <w:sz w:val="22"/>
          <w:szCs w:val="22"/>
        </w:rPr>
        <w:t>"</w:t>
      </w:r>
      <w:r w:rsidRPr="00562E3A">
        <w:rPr>
          <w:rFonts w:ascii="Sylfaen" w:hAnsi="Sylfaen"/>
          <w:sz w:val="22"/>
          <w:szCs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0727E79"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д. в пункте </w:t>
      </w:r>
      <w:r w:rsidRPr="00562E3A">
        <w:rPr>
          <w:rFonts w:ascii="Sylfaen" w:eastAsia="GHEA Grapalat" w:hAnsi="Sylfaen" w:cs="GHEA Grapalat"/>
          <w:sz w:val="22"/>
          <w:szCs w:val="22"/>
        </w:rPr>
        <w:t>"</w:t>
      </w:r>
      <w:r w:rsidRPr="00562E3A">
        <w:rPr>
          <w:rFonts w:ascii="Sylfaen" w:hAnsi="Sylfaen"/>
          <w:sz w:val="22"/>
          <w:szCs w:val="22"/>
        </w:rPr>
        <w:t>д</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 xml:space="preserve">" </w:t>
      </w:r>
      <w:r w:rsidRPr="00562E3A">
        <w:rPr>
          <w:rFonts w:ascii="Sylfaen" w:hAnsi="Sylfaen"/>
          <w:sz w:val="22"/>
          <w:szCs w:val="22"/>
        </w:rPr>
        <w:t xml:space="preserve">- </w:t>
      </w:r>
      <w:r w:rsidRPr="00562E3A">
        <w:rPr>
          <w:rFonts w:ascii="Sylfaen" w:eastAsia="GHEA Grapalat" w:hAnsi="Sylfaen" w:cs="GHEA Grapalat"/>
          <w:sz w:val="22"/>
          <w:szCs w:val="22"/>
        </w:rPr>
        <w:t>"</w:t>
      </w:r>
      <w:r w:rsidRPr="00562E3A">
        <w:rPr>
          <w:rFonts w:ascii="Sylfaen" w:hAnsi="Sylfaen"/>
          <w:sz w:val="22"/>
          <w:szCs w:val="22"/>
        </w:rPr>
        <w:t>г</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w:t>
      </w:r>
    </w:p>
    <w:p w14:paraId="136A931E"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62E3A">
        <w:rPr>
          <w:rFonts w:ascii="Sylfaen" w:hAnsi="Sylfaen"/>
          <w:sz w:val="22"/>
          <w:szCs w:val="22"/>
          <w:lang w:val="hy-AM"/>
        </w:rPr>
        <w:t>Օ</w:t>
      </w:r>
      <w:proofErr w:type="spellStart"/>
      <w:r w:rsidRPr="00562E3A">
        <w:rPr>
          <w:rFonts w:ascii="Sylfaen" w:hAnsi="Sylfaen"/>
          <w:sz w:val="22"/>
          <w:szCs w:val="22"/>
        </w:rPr>
        <w:t>рганизацию</w:t>
      </w:r>
      <w:proofErr w:type="spellEnd"/>
      <w:r w:rsidRPr="00562E3A">
        <w:rPr>
          <w:rFonts w:ascii="Sylfaen" w:hAnsi="Sylfaen"/>
          <w:sz w:val="22"/>
          <w:szCs w:val="22"/>
        </w:rPr>
        <w:t xml:space="preserve"> в силу согласованной с аффилированным лицом деятельности или может контролировать ее в случае согласованной с </w:t>
      </w:r>
      <w:r w:rsidRPr="00562E3A">
        <w:rPr>
          <w:rFonts w:ascii="Sylfaen" w:hAnsi="Sylfaen"/>
          <w:sz w:val="22"/>
          <w:szCs w:val="22"/>
        </w:rPr>
        <w:lastRenderedPageBreak/>
        <w:t>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A9AB159" w14:textId="77777777" w:rsidR="00220899" w:rsidRPr="00562E3A" w:rsidRDefault="00220899" w:rsidP="00562E3A">
      <w:pPr>
        <w:jc w:val="both"/>
        <w:rPr>
          <w:rFonts w:ascii="Sylfaen" w:eastAsia="GHEA Grapalat" w:hAnsi="Sylfaen" w:cs="GHEA Grapalat"/>
          <w:sz w:val="22"/>
          <w:szCs w:val="22"/>
        </w:rPr>
      </w:pPr>
      <w:r w:rsidRPr="00562E3A">
        <w:rPr>
          <w:rFonts w:ascii="Sylfaen" w:eastAsia="GHEA Grapalat" w:hAnsi="Sylfaen" w:cs="GHEA Grapalat"/>
          <w:sz w:val="22"/>
          <w:szCs w:val="22"/>
        </w:rPr>
        <w:t>8) в подразделе</w:t>
      </w:r>
      <w:r w:rsidRPr="00562E3A">
        <w:rPr>
          <w:rFonts w:ascii="Sylfaen" w:eastAsia="GHEA Grapalat" w:hAnsi="Sylfaen" w:cs="GHEA Grapalat"/>
          <w:sz w:val="22"/>
          <w:szCs w:val="22"/>
          <w:lang w:val="hy-AM"/>
        </w:rPr>
        <w:t xml:space="preserve"> </w:t>
      </w:r>
      <w:r w:rsidRPr="00562E3A">
        <w:rPr>
          <w:rFonts w:ascii="Sylfaen" w:eastAsia="GHEA Grapalat" w:hAnsi="Sylfaen" w:cs="GHEA Grapalat"/>
          <w:sz w:val="22"/>
          <w:szCs w:val="22"/>
        </w:rPr>
        <w:t xml:space="preserve">"Контактные данные реального </w:t>
      </w:r>
      <w:r w:rsidRPr="00562E3A">
        <w:rPr>
          <w:rFonts w:ascii="Sylfaen" w:hAnsi="Sylfaen"/>
          <w:sz w:val="22"/>
          <w:szCs w:val="22"/>
        </w:rPr>
        <w:t>бенефициара</w:t>
      </w:r>
      <w:r w:rsidRPr="00562E3A">
        <w:rPr>
          <w:rFonts w:ascii="Sylfaen" w:eastAsia="GHEA Grapalat" w:hAnsi="Sylfaen" w:cs="GHEA Grapalat"/>
          <w:sz w:val="22"/>
          <w:szCs w:val="22"/>
        </w:rPr>
        <w:t xml:space="preserve">" заполняются адрес электронной почты и номер телефона реального </w:t>
      </w:r>
      <w:r w:rsidRPr="00562E3A">
        <w:rPr>
          <w:rFonts w:ascii="Sylfaen" w:hAnsi="Sylfaen"/>
          <w:sz w:val="22"/>
          <w:szCs w:val="22"/>
        </w:rPr>
        <w:t>бенефициара</w:t>
      </w:r>
      <w:r w:rsidRPr="00562E3A">
        <w:rPr>
          <w:rFonts w:ascii="Sylfaen" w:eastAsia="GHEA Grapalat" w:hAnsi="Sylfaen" w:cs="GHEA Grapalat"/>
          <w:sz w:val="22"/>
          <w:szCs w:val="22"/>
        </w:rPr>
        <w:t>.</w:t>
      </w:r>
    </w:p>
    <w:p w14:paraId="1B92A02A"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5. Раздел 5 декларации (Промежуточные юридические лица) заполняется, </w:t>
      </w:r>
    </w:p>
    <w:p w14:paraId="63173669" w14:textId="77777777" w:rsidR="00220899" w:rsidRPr="00562E3A" w:rsidRDefault="00220899" w:rsidP="00562E3A">
      <w:pPr>
        <w:jc w:val="both"/>
        <w:rPr>
          <w:rFonts w:ascii="Sylfaen" w:hAnsi="Sylfaen"/>
          <w:sz w:val="22"/>
          <w:szCs w:val="22"/>
        </w:rPr>
      </w:pPr>
      <w:r w:rsidRPr="00562E3A">
        <w:rPr>
          <w:rFonts w:ascii="Sylfaen" w:hAnsi="Sylfaen"/>
          <w:sz w:val="22"/>
          <w:szCs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62E3A">
        <w:rPr>
          <w:rFonts w:ascii="Microsoft YaHei" w:eastAsia="Microsoft YaHei" w:hAnsi="Microsoft YaHei" w:cs="Microsoft YaHei" w:hint="eastAsia"/>
          <w:sz w:val="22"/>
          <w:szCs w:val="22"/>
        </w:rPr>
        <w:t>․</w:t>
      </w:r>
    </w:p>
    <w:p w14:paraId="0C8F3B1B" w14:textId="77777777" w:rsidR="00220899" w:rsidRPr="00562E3A" w:rsidRDefault="00220899" w:rsidP="00562E3A">
      <w:pPr>
        <w:jc w:val="both"/>
        <w:rPr>
          <w:rFonts w:ascii="Sylfaen" w:hAnsi="Sylfaen"/>
          <w:sz w:val="22"/>
          <w:szCs w:val="22"/>
        </w:rPr>
      </w:pPr>
      <w:r w:rsidRPr="00562E3A">
        <w:rPr>
          <w:rFonts w:ascii="Sylfaen" w:hAnsi="Sylfaen"/>
          <w:sz w:val="22"/>
          <w:szCs w:val="22"/>
        </w:rPr>
        <w:t>1) в подразделе</w:t>
      </w:r>
      <w:r w:rsidRPr="00562E3A">
        <w:rPr>
          <w:rFonts w:ascii="Sylfaen" w:hAnsi="Sylfaen"/>
          <w:sz w:val="22"/>
          <w:szCs w:val="22"/>
          <w:lang w:val="hy-AM"/>
        </w:rPr>
        <w:t xml:space="preserve"> </w:t>
      </w:r>
      <w:r w:rsidRPr="00562E3A">
        <w:rPr>
          <w:rFonts w:ascii="Sylfaen" w:eastAsia="GHEA Grapalat" w:hAnsi="Sylfaen" w:cs="GHEA Grapalat"/>
          <w:sz w:val="22"/>
          <w:szCs w:val="22"/>
        </w:rPr>
        <w:t>"</w:t>
      </w:r>
      <w:r w:rsidRPr="00562E3A">
        <w:rPr>
          <w:rFonts w:ascii="Sylfaen" w:hAnsi="Sylfaen"/>
          <w:sz w:val="22"/>
          <w:szCs w:val="22"/>
        </w:rPr>
        <w:t>Данные организации"</w:t>
      </w:r>
      <w:r w:rsidRPr="00562E3A">
        <w:rPr>
          <w:rFonts w:ascii="Sylfaen" w:hAnsi="Sylfaen"/>
          <w:sz w:val="22"/>
          <w:szCs w:val="22"/>
          <w:lang w:val="hy-AM"/>
        </w:rPr>
        <w:t xml:space="preserve"> </w:t>
      </w:r>
      <w:r w:rsidRPr="00562E3A">
        <w:rPr>
          <w:rFonts w:ascii="Sylfaen" w:hAnsi="Sylfaen"/>
          <w:sz w:val="22"/>
          <w:szCs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DDB2FEE" w14:textId="77777777" w:rsidR="00220899" w:rsidRPr="00562E3A" w:rsidRDefault="00220899" w:rsidP="00562E3A">
      <w:pPr>
        <w:jc w:val="both"/>
        <w:rPr>
          <w:rFonts w:ascii="Sylfaen" w:hAnsi="Sylfaen"/>
          <w:sz w:val="22"/>
          <w:szCs w:val="22"/>
        </w:rPr>
      </w:pPr>
      <w:r w:rsidRPr="00562E3A">
        <w:rPr>
          <w:rFonts w:ascii="Sylfaen" w:hAnsi="Sylfaen"/>
          <w:sz w:val="22"/>
          <w:szCs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CCAB55A" w14:textId="77777777" w:rsidR="00220899" w:rsidRPr="00562E3A" w:rsidRDefault="00220899" w:rsidP="00562E3A">
      <w:pPr>
        <w:jc w:val="both"/>
        <w:rPr>
          <w:rFonts w:ascii="Sylfaen" w:hAnsi="Sylfaen"/>
          <w:sz w:val="22"/>
          <w:szCs w:val="22"/>
        </w:rPr>
      </w:pPr>
      <w:r w:rsidRPr="00562E3A">
        <w:rPr>
          <w:rFonts w:ascii="Sylfaen" w:hAnsi="Sylfaen"/>
          <w:sz w:val="22"/>
          <w:szCs w:val="22"/>
        </w:rPr>
        <w:t>3) Подраздел</w:t>
      </w:r>
      <w:r w:rsidRPr="00562E3A">
        <w:rPr>
          <w:rFonts w:ascii="Sylfaen" w:hAnsi="Sylfaen"/>
          <w:sz w:val="22"/>
          <w:szCs w:val="22"/>
          <w:lang w:val="hy-AM"/>
        </w:rPr>
        <w:t xml:space="preserve"> </w:t>
      </w:r>
      <w:r w:rsidRPr="00562E3A">
        <w:rPr>
          <w:rFonts w:ascii="Sylfaen" w:eastAsia="GHEA Grapalat" w:hAnsi="Sylfaen" w:cs="GHEA Grapalat"/>
          <w:sz w:val="22"/>
          <w:szCs w:val="22"/>
        </w:rPr>
        <w:t>"</w:t>
      </w:r>
      <w:r w:rsidRPr="00562E3A">
        <w:rPr>
          <w:rFonts w:ascii="Sylfaen" w:hAnsi="Sylfaen"/>
          <w:sz w:val="22"/>
          <w:szCs w:val="22"/>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562E3A">
        <w:rPr>
          <w:rFonts w:ascii="Sylfaen" w:hAnsi="Sylfaen"/>
          <w:sz w:val="22"/>
          <w:szCs w:val="22"/>
        </w:rPr>
        <w:t>Identifier</w:t>
      </w:r>
      <w:proofErr w:type="spellEnd"/>
      <w:r w:rsidRPr="00562E3A">
        <w:rPr>
          <w:rFonts w:ascii="Sylfaen" w:hAnsi="Sylfaen"/>
          <w:sz w:val="22"/>
          <w:szCs w:val="22"/>
        </w:rPr>
        <w:t xml:space="preserve"> Code), где листингуются акции юридического лица, а также ссылается на имеющиеся на бирже документы.</w:t>
      </w:r>
    </w:p>
    <w:p w14:paraId="579BE2C9"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6. Раздел 6 декларации (Дополнительные </w:t>
      </w:r>
      <w:r w:rsidR="000A4322" w:rsidRPr="00562E3A">
        <w:rPr>
          <w:rFonts w:ascii="Sylfaen" w:hAnsi="Sylfaen"/>
          <w:sz w:val="22"/>
          <w:szCs w:val="22"/>
        </w:rPr>
        <w:t>примечания</w:t>
      </w:r>
      <w:r w:rsidRPr="00562E3A">
        <w:rPr>
          <w:rFonts w:ascii="Sylfaen" w:hAnsi="Sylfaen"/>
          <w:sz w:val="22"/>
          <w:szCs w:val="22"/>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2580F7D" w14:textId="77777777" w:rsidR="00220899" w:rsidRPr="00562E3A" w:rsidRDefault="00220899" w:rsidP="00562E3A">
      <w:pPr>
        <w:jc w:val="both"/>
        <w:rPr>
          <w:rFonts w:ascii="Sylfaen" w:hAnsi="Sylfaen"/>
          <w:sz w:val="22"/>
          <w:szCs w:val="22"/>
        </w:rPr>
      </w:pPr>
      <w:r w:rsidRPr="00562E3A">
        <w:rPr>
          <w:rFonts w:ascii="Sylfaen" w:hAnsi="Sylfaen"/>
          <w:sz w:val="22"/>
          <w:szCs w:val="22"/>
        </w:rPr>
        <w:t>7. Декларация заполняется и подписывается лицом, подающим заявку.</w:t>
      </w:r>
      <w:r w:rsidRPr="00562E3A">
        <w:rPr>
          <w:rFonts w:ascii="Sylfaen" w:hAnsi="Sylfaen"/>
          <w:sz w:val="22"/>
          <w:szCs w:val="22"/>
          <w:lang w:val="hy-AM"/>
        </w:rPr>
        <w:t xml:space="preserve"> </w:t>
      </w:r>
    </w:p>
    <w:p w14:paraId="5756F96A" w14:textId="77777777" w:rsidR="00220899" w:rsidRPr="00562E3A" w:rsidRDefault="00220899" w:rsidP="00562E3A">
      <w:pPr>
        <w:contextualSpacing/>
        <w:jc w:val="both"/>
        <w:rPr>
          <w:rFonts w:ascii="Sylfaen" w:hAnsi="Sylfaen"/>
          <w:sz w:val="22"/>
          <w:szCs w:val="22"/>
        </w:rPr>
      </w:pPr>
    </w:p>
    <w:p w14:paraId="3EAB2A87" w14:textId="77777777" w:rsidR="00220899" w:rsidRPr="00562E3A" w:rsidRDefault="00220899" w:rsidP="00562E3A">
      <w:pPr>
        <w:contextualSpacing/>
        <w:jc w:val="both"/>
        <w:rPr>
          <w:rFonts w:ascii="Sylfaen" w:hAnsi="Sylfaen"/>
          <w:sz w:val="22"/>
          <w:szCs w:val="22"/>
        </w:rPr>
      </w:pPr>
    </w:p>
    <w:p w14:paraId="478B60C6" w14:textId="77777777" w:rsidR="00220899" w:rsidRPr="00562E3A" w:rsidRDefault="00220899" w:rsidP="00562E3A">
      <w:pPr>
        <w:contextualSpacing/>
        <w:jc w:val="both"/>
        <w:rPr>
          <w:rFonts w:ascii="Sylfaen" w:hAnsi="Sylfaen"/>
          <w:i/>
          <w:sz w:val="22"/>
          <w:szCs w:val="22"/>
        </w:rPr>
      </w:pPr>
      <w:r w:rsidRPr="00562E3A">
        <w:rPr>
          <w:rFonts w:ascii="Sylfaen" w:hAnsi="Sylfaen"/>
          <w:sz w:val="22"/>
          <w:szCs w:val="22"/>
        </w:rPr>
        <w:t xml:space="preserve">* </w:t>
      </w:r>
      <w:r w:rsidRPr="00562E3A">
        <w:rPr>
          <w:rFonts w:ascii="Sylfaen" w:hAnsi="Sylfaen"/>
          <w:i/>
          <w:sz w:val="22"/>
          <w:szCs w:val="22"/>
        </w:rPr>
        <w:t>заполняется секретарем комиссии до публикации приглашения в бюллетене:</w:t>
      </w:r>
    </w:p>
    <w:p w14:paraId="490C5CB4" w14:textId="77777777" w:rsidR="00220899" w:rsidRPr="00562E3A" w:rsidRDefault="00220899" w:rsidP="00562E3A">
      <w:pPr>
        <w:contextualSpacing/>
        <w:jc w:val="both"/>
        <w:rPr>
          <w:rFonts w:ascii="Sylfaen" w:hAnsi="Sylfaen"/>
          <w:i/>
          <w:sz w:val="22"/>
          <w:szCs w:val="22"/>
        </w:rPr>
      </w:pPr>
      <w:r w:rsidRPr="00562E3A">
        <w:rPr>
          <w:rFonts w:ascii="Sylfaen" w:hAnsi="Sylfaen"/>
          <w:i/>
          <w:sz w:val="22"/>
          <w:szCs w:val="22"/>
        </w:rPr>
        <w:t>** Приложение 1.</w:t>
      </w:r>
      <w:r w:rsidR="00917D0C" w:rsidRPr="00562E3A">
        <w:rPr>
          <w:rFonts w:ascii="Sylfaen" w:hAnsi="Sylfaen"/>
          <w:i/>
          <w:sz w:val="22"/>
          <w:szCs w:val="22"/>
        </w:rPr>
        <w:t>2</w:t>
      </w:r>
      <w:r w:rsidRPr="00562E3A">
        <w:rPr>
          <w:rFonts w:ascii="Sylfaen" w:hAnsi="Sylfaen"/>
          <w:i/>
          <w:sz w:val="22"/>
          <w:szCs w:val="22"/>
        </w:rPr>
        <w:t xml:space="preserve"> не представляется участником</w:t>
      </w:r>
      <w:r w:rsidR="00C87B15" w:rsidRPr="00562E3A">
        <w:rPr>
          <w:rFonts w:ascii="Sylfaen" w:hAnsi="Sylfaen"/>
          <w:i/>
          <w:sz w:val="22"/>
          <w:szCs w:val="22"/>
        </w:rPr>
        <w:t>,</w:t>
      </w:r>
      <w:r w:rsidRPr="00562E3A">
        <w:rPr>
          <w:rFonts w:ascii="Sylfaen" w:hAnsi="Sylfaen"/>
          <w:i/>
          <w:sz w:val="22"/>
          <w:szCs w:val="22"/>
        </w:rPr>
        <w:t xml:space="preserve"> </w:t>
      </w:r>
      <w:r w:rsidR="00DA698A" w:rsidRPr="00562E3A">
        <w:rPr>
          <w:rFonts w:ascii="Sylfaen" w:hAnsi="Sylfaen"/>
          <w:i/>
          <w:sz w:val="22"/>
          <w:szCs w:val="22"/>
        </w:rPr>
        <w:t xml:space="preserve">если он является резидентом РА, </w:t>
      </w:r>
      <w:r w:rsidRPr="00562E3A">
        <w:rPr>
          <w:rFonts w:ascii="Sylfaen" w:hAnsi="Sylfaen"/>
          <w:i/>
          <w:sz w:val="22"/>
          <w:szCs w:val="22"/>
        </w:rPr>
        <w:t>а также в случае, если участник является индивидуальным предпринимателем или физическим лицом.</w:t>
      </w:r>
    </w:p>
    <w:p w14:paraId="7A4D37E2" w14:textId="77777777" w:rsidR="00220899" w:rsidRPr="00562E3A" w:rsidRDefault="00220899" w:rsidP="00562E3A">
      <w:pPr>
        <w:rPr>
          <w:rFonts w:ascii="Sylfaen" w:hAnsi="Sylfaen"/>
          <w:b/>
          <w:sz w:val="22"/>
          <w:szCs w:val="22"/>
        </w:rPr>
      </w:pPr>
    </w:p>
    <w:p w14:paraId="7F65D8C7" w14:textId="77777777" w:rsidR="00220899" w:rsidRPr="00562E3A" w:rsidRDefault="00220899" w:rsidP="00562E3A">
      <w:pPr>
        <w:rPr>
          <w:rFonts w:ascii="Sylfaen" w:hAnsi="Sylfaen"/>
          <w:b/>
          <w:sz w:val="22"/>
          <w:szCs w:val="22"/>
        </w:rPr>
      </w:pPr>
      <w:r w:rsidRPr="00562E3A">
        <w:rPr>
          <w:rFonts w:ascii="Sylfaen" w:hAnsi="Sylfaen"/>
          <w:b/>
          <w:sz w:val="22"/>
          <w:szCs w:val="22"/>
        </w:rPr>
        <w:br w:type="page"/>
      </w:r>
    </w:p>
    <w:p w14:paraId="013A37EB" w14:textId="77777777" w:rsidR="00220899" w:rsidRPr="00562E3A" w:rsidRDefault="00220899" w:rsidP="00562E3A">
      <w:pPr>
        <w:rPr>
          <w:rFonts w:ascii="Sylfaen" w:hAnsi="Sylfaen"/>
          <w:b/>
          <w:sz w:val="22"/>
          <w:szCs w:val="22"/>
        </w:rPr>
      </w:pPr>
    </w:p>
    <w:p w14:paraId="317FDBF5" w14:textId="77777777" w:rsidR="00B2572B" w:rsidRPr="00562E3A" w:rsidRDefault="00B2572B" w:rsidP="00562E3A">
      <w:pPr>
        <w:pStyle w:val="31"/>
        <w:widowControl w:val="0"/>
        <w:spacing w:line="240" w:lineRule="auto"/>
        <w:ind w:firstLine="0"/>
        <w:jc w:val="right"/>
        <w:rPr>
          <w:rFonts w:ascii="Sylfaen" w:hAnsi="Sylfaen" w:cs="Arial"/>
          <w:b/>
          <w:sz w:val="22"/>
          <w:szCs w:val="22"/>
        </w:rPr>
      </w:pPr>
      <w:r w:rsidRPr="00562E3A">
        <w:rPr>
          <w:rFonts w:ascii="Sylfaen" w:hAnsi="Sylfaen"/>
          <w:b/>
          <w:sz w:val="22"/>
          <w:szCs w:val="22"/>
        </w:rPr>
        <w:t xml:space="preserve">Приложение № </w:t>
      </w:r>
      <w:r w:rsidR="00B048B2" w:rsidRPr="00562E3A">
        <w:rPr>
          <w:rFonts w:ascii="Sylfaen" w:hAnsi="Sylfaen"/>
          <w:b/>
          <w:sz w:val="22"/>
          <w:szCs w:val="22"/>
        </w:rPr>
        <w:t>2</w:t>
      </w:r>
    </w:p>
    <w:p w14:paraId="11261894" w14:textId="41279F0C" w:rsidR="00B2572B" w:rsidRPr="00562E3A" w:rsidRDefault="00B2572B" w:rsidP="00562E3A">
      <w:pPr>
        <w:pStyle w:val="31"/>
        <w:widowControl w:val="0"/>
        <w:spacing w:line="240" w:lineRule="auto"/>
        <w:jc w:val="right"/>
        <w:rPr>
          <w:rFonts w:ascii="Sylfaen" w:hAnsi="Sylfaen" w:cs="Arial"/>
          <w:b/>
          <w:sz w:val="22"/>
          <w:szCs w:val="22"/>
        </w:rPr>
      </w:pPr>
      <w:r w:rsidRPr="00562E3A">
        <w:rPr>
          <w:rFonts w:ascii="Sylfaen" w:hAnsi="Sylfaen"/>
          <w:b/>
          <w:sz w:val="22"/>
          <w:szCs w:val="22"/>
        </w:rPr>
        <w:t>к Приглашению на открытый конкурс</w:t>
      </w:r>
      <w:r w:rsidR="005744FC" w:rsidRPr="00562E3A">
        <w:rPr>
          <w:rFonts w:ascii="Sylfaen" w:hAnsi="Sylfaen" w:cs="Arial"/>
          <w:b/>
          <w:sz w:val="22"/>
          <w:szCs w:val="22"/>
        </w:rPr>
        <w:br/>
      </w:r>
      <w:r w:rsidRPr="00562E3A">
        <w:rPr>
          <w:rFonts w:ascii="Sylfaen" w:hAnsi="Sylfaen"/>
          <w:b/>
          <w:sz w:val="22"/>
          <w:szCs w:val="22"/>
        </w:rPr>
        <w:t xml:space="preserve">под кодом </w:t>
      </w:r>
      <w:r w:rsidR="006132ED" w:rsidRPr="00562E3A">
        <w:rPr>
          <w:rFonts w:ascii="Sylfaen" w:hAnsi="Sylfaen"/>
          <w:b/>
          <w:sz w:val="22"/>
          <w:szCs w:val="22"/>
        </w:rPr>
        <w:t>"</w:t>
      </w:r>
      <w:r w:rsidR="007C61DD">
        <w:rPr>
          <w:rFonts w:ascii="Sylfaen" w:hAnsi="Sylfaen"/>
          <w:b/>
          <w:sz w:val="22"/>
          <w:szCs w:val="22"/>
        </w:rPr>
        <w:t>ԱՄԱՀ-ԳՈ-ԲՄԱՇՁԲ-25/47</w:t>
      </w:r>
      <w:r w:rsidR="006132ED" w:rsidRPr="00562E3A">
        <w:rPr>
          <w:rFonts w:ascii="Sylfaen" w:hAnsi="Sylfaen"/>
          <w:b/>
          <w:sz w:val="22"/>
          <w:szCs w:val="22"/>
        </w:rPr>
        <w:t>"</w:t>
      </w:r>
      <w:r w:rsidR="00DC619D" w:rsidRPr="00562E3A">
        <w:rPr>
          <w:rStyle w:val="af6"/>
          <w:rFonts w:ascii="Sylfaen" w:hAnsi="Sylfaen"/>
          <w:b/>
          <w:sz w:val="22"/>
          <w:szCs w:val="22"/>
        </w:rPr>
        <w:footnoteReference w:customMarkFollows="1" w:id="19"/>
        <w:t>*</w:t>
      </w:r>
    </w:p>
    <w:p w14:paraId="7D89AB2F" w14:textId="77777777" w:rsidR="00B2572B" w:rsidRPr="00562E3A" w:rsidRDefault="00B2572B" w:rsidP="00562E3A">
      <w:pPr>
        <w:widowControl w:val="0"/>
        <w:ind w:firstLine="567"/>
        <w:jc w:val="center"/>
        <w:rPr>
          <w:rFonts w:ascii="Sylfaen" w:hAnsi="Sylfaen"/>
          <w:sz w:val="22"/>
          <w:szCs w:val="22"/>
        </w:rPr>
      </w:pPr>
    </w:p>
    <w:p w14:paraId="25792239" w14:textId="77777777" w:rsidR="00B2572B" w:rsidRPr="00562E3A" w:rsidRDefault="00B2572B" w:rsidP="00562E3A">
      <w:pPr>
        <w:widowControl w:val="0"/>
        <w:ind w:left="-66"/>
        <w:jc w:val="center"/>
        <w:rPr>
          <w:rFonts w:ascii="Sylfaen" w:hAnsi="Sylfaen"/>
          <w:b/>
          <w:sz w:val="22"/>
          <w:szCs w:val="22"/>
        </w:rPr>
      </w:pPr>
      <w:r w:rsidRPr="00562E3A">
        <w:rPr>
          <w:rFonts w:ascii="Sylfaen" w:hAnsi="Sylfaen"/>
          <w:b/>
          <w:sz w:val="22"/>
          <w:szCs w:val="22"/>
        </w:rPr>
        <w:t>ЦЕНОВОЕ ПРЕДЛОЖЕНИЕ</w:t>
      </w:r>
    </w:p>
    <w:p w14:paraId="3322B568" w14:textId="77777777" w:rsidR="00B2572B" w:rsidRPr="00562E3A" w:rsidRDefault="00B2572B" w:rsidP="00562E3A">
      <w:pPr>
        <w:widowControl w:val="0"/>
        <w:ind w:firstLine="567"/>
        <w:jc w:val="center"/>
        <w:rPr>
          <w:rFonts w:ascii="Sylfaen" w:hAnsi="Sylfaen"/>
          <w:sz w:val="22"/>
          <w:szCs w:val="22"/>
        </w:rPr>
      </w:pPr>
    </w:p>
    <w:p w14:paraId="5596224F" w14:textId="26E84B6C" w:rsidR="005744FC" w:rsidRPr="00562E3A" w:rsidRDefault="00B2572B" w:rsidP="00562E3A">
      <w:pPr>
        <w:widowControl w:val="0"/>
        <w:ind w:firstLine="567"/>
        <w:jc w:val="both"/>
        <w:rPr>
          <w:rFonts w:ascii="Sylfaen" w:hAnsi="Sylfaen"/>
          <w:sz w:val="22"/>
          <w:szCs w:val="22"/>
        </w:rPr>
      </w:pPr>
      <w:r w:rsidRPr="00562E3A">
        <w:rPr>
          <w:rFonts w:ascii="Sylfaen" w:hAnsi="Sylfaen"/>
          <w:spacing w:val="-6"/>
          <w:sz w:val="22"/>
          <w:szCs w:val="22"/>
        </w:rPr>
        <w:t xml:space="preserve">Рассмотрев приглашение на открытый конкурс под кодом </w:t>
      </w:r>
      <w:r w:rsidR="006132ED" w:rsidRPr="00562E3A">
        <w:rPr>
          <w:rFonts w:ascii="Sylfaen" w:hAnsi="Sylfaen"/>
          <w:spacing w:val="-6"/>
          <w:sz w:val="22"/>
          <w:szCs w:val="22"/>
        </w:rPr>
        <w:t>"</w:t>
      </w:r>
      <w:r w:rsidR="007C61DD">
        <w:rPr>
          <w:rFonts w:ascii="Sylfaen" w:hAnsi="Sylfaen"/>
          <w:spacing w:val="-6"/>
          <w:sz w:val="22"/>
          <w:szCs w:val="22"/>
        </w:rPr>
        <w:t>ԱՄԱՀ-ԳՈ-ԲՄԱՇՁԲ-25/47</w:t>
      </w:r>
      <w:r w:rsidR="006132ED" w:rsidRPr="00562E3A">
        <w:rPr>
          <w:rFonts w:ascii="Sylfaen" w:hAnsi="Sylfaen"/>
          <w:spacing w:val="-6"/>
          <w:sz w:val="22"/>
          <w:szCs w:val="22"/>
        </w:rPr>
        <w:t>"</w:t>
      </w:r>
      <w:r w:rsidRPr="00562E3A">
        <w:rPr>
          <w:rFonts w:ascii="Sylfaen" w:hAnsi="Sylfaen"/>
          <w:spacing w:val="-6"/>
          <w:sz w:val="22"/>
          <w:szCs w:val="22"/>
        </w:rPr>
        <w:t>*,</w:t>
      </w:r>
      <w:r w:rsidRPr="00562E3A">
        <w:rPr>
          <w:rFonts w:ascii="Sylfaen" w:hAnsi="Sylfaen"/>
          <w:sz w:val="22"/>
          <w:szCs w:val="22"/>
        </w:rPr>
        <w:t xml:space="preserve"> </w:t>
      </w:r>
    </w:p>
    <w:p w14:paraId="7BAF0E22" w14:textId="77777777" w:rsidR="005646FC" w:rsidRPr="00562E3A" w:rsidRDefault="005744FC" w:rsidP="00562E3A">
      <w:pPr>
        <w:widowControl w:val="0"/>
        <w:jc w:val="both"/>
        <w:rPr>
          <w:rFonts w:ascii="Sylfaen" w:hAnsi="Sylfaen"/>
          <w:sz w:val="22"/>
          <w:szCs w:val="22"/>
        </w:rPr>
      </w:pPr>
      <w:r w:rsidRPr="00562E3A">
        <w:rPr>
          <w:rFonts w:ascii="Sylfaen" w:hAnsi="Sylfaen"/>
          <w:sz w:val="22"/>
          <w:szCs w:val="22"/>
        </w:rPr>
        <w:t xml:space="preserve">в </w:t>
      </w:r>
      <w:r w:rsidR="00B2572B" w:rsidRPr="00562E3A">
        <w:rPr>
          <w:rFonts w:ascii="Sylfaen" w:hAnsi="Sylfaen"/>
          <w:sz w:val="22"/>
          <w:szCs w:val="22"/>
        </w:rPr>
        <w:t>том числе проект заключаемого договора</w:t>
      </w:r>
      <w:r w:rsidRPr="00562E3A">
        <w:rPr>
          <w:rFonts w:ascii="Sylfaen" w:hAnsi="Sylfaen"/>
          <w:sz w:val="22"/>
          <w:szCs w:val="22"/>
        </w:rPr>
        <w:t xml:space="preserve"> </w:t>
      </w:r>
      <w:r w:rsidR="00B2572B" w:rsidRPr="00562E3A">
        <w:rPr>
          <w:rFonts w:ascii="Sylfaen" w:hAnsi="Sylfaen"/>
          <w:sz w:val="22"/>
          <w:szCs w:val="22"/>
        </w:rPr>
        <w:t>___</w:t>
      </w:r>
      <w:r w:rsidRPr="00562E3A">
        <w:rPr>
          <w:rFonts w:ascii="Sylfaen" w:hAnsi="Sylfaen"/>
          <w:sz w:val="22"/>
          <w:szCs w:val="22"/>
        </w:rPr>
        <w:t>________________________</w:t>
      </w:r>
      <w:r w:rsidR="00B2572B" w:rsidRPr="00562E3A">
        <w:rPr>
          <w:rFonts w:ascii="Sylfaen" w:hAnsi="Sylfaen"/>
          <w:sz w:val="22"/>
          <w:szCs w:val="22"/>
        </w:rPr>
        <w:t>____</w:t>
      </w:r>
      <w:r w:rsidR="00191D27" w:rsidRPr="00562E3A">
        <w:rPr>
          <w:rFonts w:ascii="Sylfaen" w:hAnsi="Sylfaen"/>
          <w:sz w:val="22"/>
          <w:szCs w:val="22"/>
        </w:rPr>
        <w:t>___</w:t>
      </w:r>
    </w:p>
    <w:p w14:paraId="05BE1B9A" w14:textId="77777777" w:rsidR="005646FC" w:rsidRPr="00562E3A" w:rsidRDefault="005646FC" w:rsidP="00562E3A">
      <w:pPr>
        <w:widowControl w:val="0"/>
        <w:ind w:left="6237"/>
        <w:jc w:val="both"/>
        <w:rPr>
          <w:rFonts w:ascii="Sylfaen" w:hAnsi="Sylfaen"/>
          <w:sz w:val="22"/>
          <w:szCs w:val="22"/>
          <w:vertAlign w:val="superscript"/>
        </w:rPr>
      </w:pPr>
      <w:r w:rsidRPr="00562E3A">
        <w:rPr>
          <w:rFonts w:ascii="Sylfaen" w:hAnsi="Sylfaen"/>
          <w:sz w:val="22"/>
          <w:szCs w:val="22"/>
          <w:vertAlign w:val="superscript"/>
        </w:rPr>
        <w:t>наименование участника</w:t>
      </w:r>
    </w:p>
    <w:p w14:paraId="69359020" w14:textId="77777777" w:rsidR="00B2572B" w:rsidRPr="00562E3A" w:rsidRDefault="00B2572B" w:rsidP="00562E3A">
      <w:pPr>
        <w:widowControl w:val="0"/>
        <w:jc w:val="both"/>
        <w:rPr>
          <w:rFonts w:ascii="Sylfaen" w:hAnsi="Sylfaen"/>
          <w:sz w:val="22"/>
          <w:szCs w:val="22"/>
        </w:rPr>
      </w:pPr>
      <w:r w:rsidRPr="00562E3A">
        <w:rPr>
          <w:rFonts w:ascii="Sylfaen" w:hAnsi="Sylfaen"/>
          <w:sz w:val="22"/>
          <w:szCs w:val="22"/>
        </w:rPr>
        <w:t>предлагает</w:t>
      </w:r>
      <w:r w:rsidR="005646FC" w:rsidRPr="00562E3A">
        <w:rPr>
          <w:rFonts w:ascii="Sylfaen" w:hAnsi="Sylfaen"/>
          <w:sz w:val="22"/>
          <w:szCs w:val="22"/>
        </w:rPr>
        <w:t xml:space="preserve"> </w:t>
      </w:r>
      <w:r w:rsidRPr="00562E3A">
        <w:rPr>
          <w:rFonts w:ascii="Sylfaen" w:hAnsi="Sylfaen"/>
          <w:sz w:val="22"/>
          <w:szCs w:val="22"/>
        </w:rPr>
        <w:t>выполнить договор по нижеуказанным общим ценам:</w:t>
      </w:r>
    </w:p>
    <w:p w14:paraId="46E709C5" w14:textId="77777777" w:rsidR="00B2572B" w:rsidRPr="00562E3A" w:rsidRDefault="005646FC" w:rsidP="00562E3A">
      <w:pPr>
        <w:widowControl w:val="0"/>
        <w:jc w:val="right"/>
        <w:rPr>
          <w:rFonts w:ascii="Sylfaen" w:hAnsi="Sylfaen"/>
          <w:sz w:val="22"/>
          <w:szCs w:val="22"/>
        </w:rPr>
      </w:pPr>
      <w:r w:rsidRPr="00562E3A">
        <w:rPr>
          <w:rFonts w:ascii="Sylfaen" w:hAnsi="Sylfaen"/>
          <w:sz w:val="22"/>
          <w:szCs w:val="22"/>
        </w:rPr>
        <w:t>д</w:t>
      </w:r>
      <w:r w:rsidR="00B2572B" w:rsidRPr="00562E3A">
        <w:rPr>
          <w:rFonts w:ascii="Sylfaen" w:hAnsi="Sylfaen"/>
          <w:sz w:val="22"/>
          <w:szCs w:val="22"/>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62E3A" w14:paraId="08AD4C9F" w14:textId="77777777" w:rsidTr="00CE62D4">
        <w:trPr>
          <w:trHeight w:val="916"/>
          <w:jc w:val="center"/>
        </w:trPr>
        <w:tc>
          <w:tcPr>
            <w:tcW w:w="1368" w:type="dxa"/>
            <w:tcBorders>
              <w:top w:val="single" w:sz="4" w:space="0" w:color="auto"/>
              <w:left w:val="single" w:sz="4" w:space="0" w:color="auto"/>
              <w:right w:val="single" w:sz="4" w:space="0" w:color="auto"/>
            </w:tcBorders>
            <w:vAlign w:val="center"/>
          </w:tcPr>
          <w:p w14:paraId="286EA4DB" w14:textId="77777777" w:rsidR="006A7C27" w:rsidRPr="00562E3A" w:rsidRDefault="006A7C27" w:rsidP="00562E3A">
            <w:pPr>
              <w:widowControl w:val="0"/>
              <w:jc w:val="center"/>
              <w:rPr>
                <w:rFonts w:ascii="Sylfaen" w:hAnsi="Sylfaen"/>
                <w:b/>
                <w:bCs/>
                <w:sz w:val="22"/>
                <w:szCs w:val="22"/>
                <w:lang w:val="en-US"/>
              </w:rPr>
            </w:pPr>
            <w:r w:rsidRPr="00562E3A">
              <w:rPr>
                <w:rFonts w:ascii="Sylfaen" w:hAnsi="Sylfaen"/>
                <w:b/>
                <w:sz w:val="22"/>
                <w:szCs w:val="22"/>
              </w:rPr>
              <w:t>Номера лотов</w:t>
            </w:r>
          </w:p>
        </w:tc>
        <w:tc>
          <w:tcPr>
            <w:tcW w:w="1559" w:type="dxa"/>
            <w:tcBorders>
              <w:top w:val="single" w:sz="4" w:space="0" w:color="auto"/>
              <w:left w:val="single" w:sz="4" w:space="0" w:color="auto"/>
              <w:right w:val="single" w:sz="4" w:space="0" w:color="auto"/>
            </w:tcBorders>
            <w:vAlign w:val="center"/>
          </w:tcPr>
          <w:p w14:paraId="37B73AAE"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Наименование товара</w:t>
            </w:r>
          </w:p>
        </w:tc>
        <w:tc>
          <w:tcPr>
            <w:tcW w:w="1843" w:type="dxa"/>
            <w:tcBorders>
              <w:top w:val="single" w:sz="4" w:space="0" w:color="auto"/>
              <w:left w:val="single" w:sz="4" w:space="0" w:color="auto"/>
              <w:right w:val="single" w:sz="4" w:space="0" w:color="auto"/>
            </w:tcBorders>
            <w:vAlign w:val="center"/>
          </w:tcPr>
          <w:p w14:paraId="0B52E5E1" w14:textId="77777777" w:rsidR="006A7C27" w:rsidRPr="00562E3A" w:rsidRDefault="006A7C27" w:rsidP="00562E3A">
            <w:pPr>
              <w:widowControl w:val="0"/>
              <w:jc w:val="center"/>
              <w:rPr>
                <w:rFonts w:ascii="Sylfaen" w:hAnsi="Sylfaen"/>
                <w:b/>
                <w:sz w:val="22"/>
                <w:szCs w:val="22"/>
              </w:rPr>
            </w:pPr>
            <w:r w:rsidRPr="00562E3A">
              <w:rPr>
                <w:rFonts w:ascii="Sylfaen" w:hAnsi="Sylfaen"/>
                <w:b/>
                <w:sz w:val="22"/>
                <w:szCs w:val="22"/>
              </w:rPr>
              <w:t>Стоимость</w:t>
            </w:r>
          </w:p>
          <w:p w14:paraId="064992DA" w14:textId="77777777" w:rsidR="006A7C27" w:rsidRPr="00562E3A" w:rsidRDefault="006A7C27" w:rsidP="00562E3A">
            <w:pPr>
              <w:widowControl w:val="0"/>
              <w:jc w:val="center"/>
              <w:rPr>
                <w:rFonts w:ascii="Sylfaen" w:hAnsi="Sylfaen"/>
                <w:b/>
                <w:bCs/>
                <w:sz w:val="22"/>
                <w:szCs w:val="22"/>
              </w:rPr>
            </w:pPr>
            <w:r w:rsidRPr="00562E3A">
              <w:rPr>
                <w:rFonts w:ascii="Sylfaen" w:hAnsi="Sylfaen"/>
                <w:sz w:val="22"/>
                <w:szCs w:val="22"/>
              </w:rPr>
              <w:t>(совокупность себестоимости и прогнозируемой прибыли)</w:t>
            </w:r>
            <w:r w:rsidRPr="00562E3A">
              <w:rPr>
                <w:rFonts w:ascii="Sylfaen" w:hAnsi="Sylfaen"/>
                <w:b/>
                <w:sz w:val="22"/>
                <w:szCs w:val="22"/>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4F936BD1" w14:textId="77777777" w:rsidR="00CE62D4" w:rsidRPr="00562E3A" w:rsidRDefault="006A7C27" w:rsidP="00562E3A">
            <w:pPr>
              <w:widowControl w:val="0"/>
              <w:jc w:val="center"/>
              <w:rPr>
                <w:rFonts w:ascii="Sylfaen" w:hAnsi="Sylfaen"/>
                <w:b/>
                <w:sz w:val="22"/>
                <w:szCs w:val="22"/>
                <w:lang w:val="en-US"/>
              </w:rPr>
            </w:pPr>
            <w:r w:rsidRPr="00562E3A">
              <w:rPr>
                <w:rFonts w:ascii="Sylfaen" w:hAnsi="Sylfaen"/>
                <w:b/>
                <w:sz w:val="22"/>
                <w:szCs w:val="22"/>
              </w:rPr>
              <w:t>НДС</w:t>
            </w:r>
            <w:r w:rsidRPr="00562E3A">
              <w:rPr>
                <w:rStyle w:val="af6"/>
                <w:rFonts w:ascii="Sylfaen" w:hAnsi="Sylfaen"/>
                <w:b/>
                <w:sz w:val="22"/>
                <w:szCs w:val="22"/>
              </w:rPr>
              <w:footnoteReference w:customMarkFollows="1" w:id="20"/>
              <w:t>**</w:t>
            </w:r>
          </w:p>
          <w:p w14:paraId="659C1AB9"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/прописью и цифрами/</w:t>
            </w:r>
          </w:p>
        </w:tc>
        <w:tc>
          <w:tcPr>
            <w:tcW w:w="1448" w:type="dxa"/>
            <w:tcBorders>
              <w:top w:val="single" w:sz="4" w:space="0" w:color="auto"/>
              <w:left w:val="single" w:sz="4" w:space="0" w:color="auto"/>
              <w:right w:val="single" w:sz="4" w:space="0" w:color="auto"/>
            </w:tcBorders>
            <w:vAlign w:val="center"/>
          </w:tcPr>
          <w:p w14:paraId="30BA1754"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Общая цена</w:t>
            </w:r>
          </w:p>
          <w:p w14:paraId="6E1DCF79"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/прописью и цифрами/</w:t>
            </w:r>
          </w:p>
        </w:tc>
      </w:tr>
      <w:tr w:rsidR="006A7C27" w:rsidRPr="00562E3A" w14:paraId="3D6D1A4A" w14:textId="77777777"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B612662" w14:textId="77777777" w:rsidR="006A7C27" w:rsidRPr="00562E3A" w:rsidRDefault="006A7C27" w:rsidP="00562E3A">
            <w:pPr>
              <w:widowControl w:val="0"/>
              <w:jc w:val="center"/>
              <w:rPr>
                <w:rFonts w:ascii="Sylfaen" w:hAnsi="Sylfaen"/>
                <w:b/>
                <w:i/>
                <w:sz w:val="22"/>
                <w:szCs w:val="22"/>
              </w:rPr>
            </w:pPr>
            <w:r w:rsidRPr="00562E3A">
              <w:rPr>
                <w:rFonts w:ascii="Sylfaen" w:hAnsi="Sylfaen"/>
                <w:b/>
                <w:i/>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90A6766" w14:textId="77777777" w:rsidR="006A7C27" w:rsidRPr="00562E3A" w:rsidRDefault="006A7C27" w:rsidP="00562E3A">
            <w:pPr>
              <w:widowControl w:val="0"/>
              <w:jc w:val="center"/>
              <w:rPr>
                <w:rFonts w:ascii="Sylfaen" w:hAnsi="Sylfaen"/>
                <w:b/>
                <w:i/>
                <w:sz w:val="22"/>
                <w:szCs w:val="22"/>
              </w:rPr>
            </w:pPr>
            <w:r w:rsidRPr="00562E3A">
              <w:rPr>
                <w:rFonts w:ascii="Sylfaen" w:hAnsi="Sylfaen"/>
                <w:b/>
                <w:i/>
                <w:sz w:val="22"/>
                <w:szCs w:val="22"/>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7F2DA02C" w14:textId="77777777" w:rsidR="006A7C27" w:rsidRPr="00562E3A" w:rsidRDefault="006A7C27" w:rsidP="00562E3A">
            <w:pPr>
              <w:widowControl w:val="0"/>
              <w:jc w:val="center"/>
              <w:rPr>
                <w:rFonts w:ascii="Sylfaen" w:hAnsi="Sylfaen"/>
                <w:i/>
                <w:sz w:val="22"/>
                <w:szCs w:val="22"/>
              </w:rPr>
            </w:pPr>
            <w:r w:rsidRPr="00562E3A">
              <w:rPr>
                <w:rFonts w:ascii="Sylfaen" w:hAnsi="Sylfaen"/>
                <w:b/>
                <w:i/>
                <w:sz w:val="22"/>
                <w:szCs w:val="22"/>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466BC50" w14:textId="77777777" w:rsidR="006A7C27" w:rsidRPr="00562E3A" w:rsidRDefault="006A7C27" w:rsidP="00562E3A">
            <w:pPr>
              <w:widowControl w:val="0"/>
              <w:autoSpaceDE w:val="0"/>
              <w:autoSpaceDN w:val="0"/>
              <w:adjustRightInd w:val="0"/>
              <w:jc w:val="center"/>
              <w:rPr>
                <w:rFonts w:ascii="Sylfaen" w:hAnsi="Sylfaen"/>
                <w:i/>
                <w:sz w:val="22"/>
                <w:szCs w:val="22"/>
                <w:lang w:val="en-US"/>
              </w:rPr>
            </w:pPr>
            <w:r w:rsidRPr="00562E3A">
              <w:rPr>
                <w:rFonts w:ascii="Sylfaen" w:hAnsi="Sylfaen"/>
                <w:b/>
                <w:i/>
                <w:sz w:val="22"/>
                <w:szCs w:val="22"/>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4452F425" w14:textId="77777777" w:rsidR="006A7C27" w:rsidRPr="00562E3A" w:rsidRDefault="006A7C27" w:rsidP="00562E3A">
            <w:pPr>
              <w:widowControl w:val="0"/>
              <w:jc w:val="center"/>
              <w:rPr>
                <w:rFonts w:ascii="Sylfaen" w:hAnsi="Sylfaen"/>
                <w:i/>
                <w:sz w:val="22"/>
                <w:szCs w:val="22"/>
              </w:rPr>
            </w:pPr>
            <w:r w:rsidRPr="00562E3A">
              <w:rPr>
                <w:rFonts w:ascii="Sylfaen" w:hAnsi="Sylfaen"/>
                <w:b/>
                <w:i/>
                <w:sz w:val="22"/>
                <w:szCs w:val="22"/>
                <w:lang w:val="en-US"/>
              </w:rPr>
              <w:t>5</w:t>
            </w:r>
            <w:r w:rsidRPr="00562E3A">
              <w:rPr>
                <w:rFonts w:ascii="Sylfaen" w:hAnsi="Sylfaen"/>
                <w:b/>
                <w:i/>
                <w:sz w:val="22"/>
                <w:szCs w:val="22"/>
              </w:rPr>
              <w:t>=3+4</w:t>
            </w:r>
          </w:p>
        </w:tc>
      </w:tr>
      <w:tr w:rsidR="006A7C27" w:rsidRPr="00562E3A" w14:paraId="18D1D357"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D966379"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2D72E396" w14:textId="77777777" w:rsidR="006A7C27" w:rsidRPr="00562E3A" w:rsidRDefault="006A7C27" w:rsidP="00562E3A">
            <w:pPr>
              <w:widowControl w:val="0"/>
              <w:rPr>
                <w:rFonts w:ascii="Sylfaen" w:hAnsi="Sylfaen"/>
                <w:sz w:val="22"/>
                <w:szCs w:val="22"/>
              </w:rPr>
            </w:pPr>
            <w:r w:rsidRPr="00562E3A">
              <w:rPr>
                <w:rFonts w:ascii="Sylfaen" w:hAnsi="Sylfaen"/>
                <w:sz w:val="22"/>
                <w:szCs w:val="22"/>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91C809" w14:textId="77777777" w:rsidR="006A7C27" w:rsidRPr="00562E3A" w:rsidRDefault="006A7C27" w:rsidP="00562E3A">
            <w:pPr>
              <w:widowControl w:val="0"/>
              <w:jc w:val="center"/>
              <w:rPr>
                <w:rFonts w:ascii="Sylfaen" w:hAnsi="Sylfaen"/>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12B3D33F" w14:textId="77777777" w:rsidR="006A7C27" w:rsidRPr="00562E3A" w:rsidRDefault="006A7C27" w:rsidP="00562E3A">
            <w:pPr>
              <w:widowControl w:val="0"/>
              <w:jc w:val="center"/>
              <w:rPr>
                <w:rFonts w:ascii="Sylfaen" w:hAnsi="Sylfaen"/>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7BBC06D" w14:textId="77777777" w:rsidR="006A7C27" w:rsidRPr="00562E3A" w:rsidRDefault="006A7C27" w:rsidP="00562E3A">
            <w:pPr>
              <w:widowControl w:val="0"/>
              <w:jc w:val="center"/>
              <w:rPr>
                <w:rFonts w:ascii="Sylfaen" w:hAnsi="Sylfaen"/>
                <w:sz w:val="22"/>
                <w:szCs w:val="22"/>
              </w:rPr>
            </w:pPr>
          </w:p>
        </w:tc>
      </w:tr>
      <w:tr w:rsidR="006A7C27" w:rsidRPr="00562E3A" w14:paraId="04A8F044" w14:textId="77777777"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4A57DDB"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14:paraId="1BDA1ED1" w14:textId="77777777" w:rsidR="006A7C27" w:rsidRPr="00562E3A" w:rsidRDefault="006A7C27" w:rsidP="00562E3A">
            <w:pPr>
              <w:widowControl w:val="0"/>
              <w:rPr>
                <w:rFonts w:ascii="Sylfaen" w:hAnsi="Sylfaen"/>
                <w:sz w:val="22"/>
                <w:szCs w:val="22"/>
              </w:rPr>
            </w:pPr>
            <w:r w:rsidRPr="00562E3A">
              <w:rPr>
                <w:rFonts w:ascii="Sylfaen" w:hAnsi="Sylfaen"/>
                <w:sz w:val="22"/>
                <w:szCs w:val="22"/>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9DCECC1" w14:textId="77777777" w:rsidR="006A7C27" w:rsidRPr="00562E3A" w:rsidRDefault="006A7C27" w:rsidP="00562E3A">
            <w:pPr>
              <w:widowControl w:val="0"/>
              <w:jc w:val="center"/>
              <w:rPr>
                <w:rFonts w:ascii="Sylfaen" w:hAnsi="Sylfaen"/>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4B735DC3" w14:textId="77777777" w:rsidR="006A7C27" w:rsidRPr="00562E3A" w:rsidRDefault="006A7C27" w:rsidP="00562E3A">
            <w:pPr>
              <w:widowControl w:val="0"/>
              <w:jc w:val="center"/>
              <w:rPr>
                <w:rFonts w:ascii="Sylfaen" w:hAnsi="Sylfaen"/>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3E0DDC7" w14:textId="77777777" w:rsidR="006A7C27" w:rsidRPr="00562E3A" w:rsidRDefault="006A7C27" w:rsidP="00562E3A">
            <w:pPr>
              <w:widowControl w:val="0"/>
              <w:rPr>
                <w:rFonts w:ascii="Sylfaen" w:hAnsi="Sylfaen"/>
                <w:sz w:val="22"/>
                <w:szCs w:val="22"/>
              </w:rPr>
            </w:pPr>
          </w:p>
        </w:tc>
      </w:tr>
      <w:tr w:rsidR="006A7C27" w:rsidRPr="00562E3A" w14:paraId="19E3CE87"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016136E"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3</w:t>
            </w:r>
          </w:p>
        </w:tc>
        <w:tc>
          <w:tcPr>
            <w:tcW w:w="1559" w:type="dxa"/>
            <w:tcBorders>
              <w:top w:val="single" w:sz="4" w:space="0" w:color="auto"/>
              <w:left w:val="single" w:sz="4" w:space="0" w:color="auto"/>
              <w:bottom w:val="single" w:sz="4" w:space="0" w:color="auto"/>
              <w:right w:val="single" w:sz="4" w:space="0" w:color="auto"/>
            </w:tcBorders>
            <w:vAlign w:val="center"/>
          </w:tcPr>
          <w:p w14:paraId="49F43BAD" w14:textId="77777777" w:rsidR="006A7C27" w:rsidRPr="00562E3A" w:rsidRDefault="006A7C27" w:rsidP="00562E3A">
            <w:pPr>
              <w:widowControl w:val="0"/>
              <w:rPr>
                <w:rFonts w:ascii="Sylfaen" w:hAnsi="Sylfaen"/>
                <w:sz w:val="22"/>
                <w:szCs w:val="22"/>
              </w:rPr>
            </w:pPr>
            <w:r w:rsidRPr="00562E3A">
              <w:rPr>
                <w:rFonts w:ascii="Sylfaen" w:hAnsi="Sylfaen"/>
                <w:sz w:val="22"/>
                <w:szCs w:val="22"/>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A23816" w14:textId="77777777" w:rsidR="006A7C27" w:rsidRPr="00562E3A" w:rsidRDefault="006A7C27" w:rsidP="00562E3A">
            <w:pPr>
              <w:widowControl w:val="0"/>
              <w:jc w:val="center"/>
              <w:rPr>
                <w:rFonts w:ascii="Sylfaen" w:hAnsi="Sylfaen"/>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1F4E6E79" w14:textId="77777777" w:rsidR="006A7C27" w:rsidRPr="00562E3A" w:rsidRDefault="006A7C27" w:rsidP="00562E3A">
            <w:pPr>
              <w:widowControl w:val="0"/>
              <w:jc w:val="center"/>
              <w:rPr>
                <w:rFonts w:ascii="Sylfaen" w:hAnsi="Sylfaen"/>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EF0E091" w14:textId="77777777" w:rsidR="006A7C27" w:rsidRPr="00562E3A" w:rsidRDefault="006A7C27" w:rsidP="00562E3A">
            <w:pPr>
              <w:widowControl w:val="0"/>
              <w:jc w:val="center"/>
              <w:rPr>
                <w:rFonts w:ascii="Sylfaen" w:hAnsi="Sylfaen"/>
                <w:sz w:val="22"/>
                <w:szCs w:val="22"/>
              </w:rPr>
            </w:pPr>
          </w:p>
        </w:tc>
      </w:tr>
      <w:tr w:rsidR="006A7C27" w:rsidRPr="00562E3A" w14:paraId="603C9AD3"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376DF31"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125D45F4" w14:textId="77777777" w:rsidR="006A7C27" w:rsidRPr="00562E3A" w:rsidRDefault="006A7C27" w:rsidP="00562E3A">
            <w:pPr>
              <w:widowControl w:val="0"/>
              <w:rPr>
                <w:rFonts w:ascii="Sylfaen" w:hAnsi="Sylfaen"/>
                <w:sz w:val="22"/>
                <w:szCs w:val="22"/>
              </w:rPr>
            </w:pPr>
            <w:r w:rsidRPr="00562E3A">
              <w:rPr>
                <w:rFonts w:ascii="Sylfaen" w:hAnsi="Sylfaen"/>
                <w:sz w:val="22"/>
                <w:szCs w:val="22"/>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F514B61" w14:textId="77777777" w:rsidR="006A7C27" w:rsidRPr="00562E3A" w:rsidRDefault="006A7C27" w:rsidP="00562E3A">
            <w:pPr>
              <w:widowControl w:val="0"/>
              <w:jc w:val="center"/>
              <w:rPr>
                <w:rFonts w:ascii="Sylfaen" w:hAnsi="Sylfaen"/>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CC58263" w14:textId="77777777" w:rsidR="006A7C27" w:rsidRPr="00562E3A" w:rsidRDefault="006A7C27" w:rsidP="00562E3A">
            <w:pPr>
              <w:widowControl w:val="0"/>
              <w:jc w:val="center"/>
              <w:rPr>
                <w:rFonts w:ascii="Sylfaen" w:hAnsi="Sylfaen"/>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027C1A5" w14:textId="77777777" w:rsidR="006A7C27" w:rsidRPr="00562E3A" w:rsidRDefault="006A7C27" w:rsidP="00562E3A">
            <w:pPr>
              <w:widowControl w:val="0"/>
              <w:jc w:val="center"/>
              <w:rPr>
                <w:rFonts w:ascii="Sylfaen" w:hAnsi="Sylfaen"/>
                <w:sz w:val="22"/>
                <w:szCs w:val="22"/>
              </w:rPr>
            </w:pPr>
          </w:p>
        </w:tc>
      </w:tr>
      <w:tr w:rsidR="006A7C27" w:rsidRPr="00562E3A" w14:paraId="3A909E43" w14:textId="77777777"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00C8039"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4A9FCFF1" w14:textId="77777777" w:rsidR="006A7C27" w:rsidRPr="00562E3A" w:rsidRDefault="006A7C27" w:rsidP="00562E3A">
            <w:pPr>
              <w:widowControl w:val="0"/>
              <w:rPr>
                <w:rFonts w:ascii="Sylfaen" w:hAnsi="Sylfaen"/>
                <w:sz w:val="22"/>
                <w:szCs w:val="22"/>
              </w:rPr>
            </w:pPr>
            <w:r w:rsidRPr="00562E3A">
              <w:rPr>
                <w:rFonts w:ascii="Sylfaen" w:hAnsi="Sylfaen"/>
                <w:sz w:val="22"/>
                <w:szCs w:val="22"/>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FF92418" w14:textId="77777777" w:rsidR="006A7C27" w:rsidRPr="00562E3A" w:rsidRDefault="006A7C27" w:rsidP="00562E3A">
            <w:pPr>
              <w:widowControl w:val="0"/>
              <w:jc w:val="center"/>
              <w:rPr>
                <w:rFonts w:ascii="Sylfaen" w:hAnsi="Sylfaen"/>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43EA9ADD" w14:textId="77777777" w:rsidR="006A7C27" w:rsidRPr="00562E3A" w:rsidRDefault="006A7C27" w:rsidP="00562E3A">
            <w:pPr>
              <w:widowControl w:val="0"/>
              <w:jc w:val="center"/>
              <w:rPr>
                <w:rFonts w:ascii="Sylfaen" w:hAnsi="Sylfaen"/>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1A43EABA" w14:textId="77777777" w:rsidR="006A7C27" w:rsidRPr="00562E3A" w:rsidRDefault="006A7C27" w:rsidP="00562E3A">
            <w:pPr>
              <w:widowControl w:val="0"/>
              <w:jc w:val="center"/>
              <w:rPr>
                <w:rFonts w:ascii="Sylfaen" w:hAnsi="Sylfaen"/>
                <w:sz w:val="22"/>
                <w:szCs w:val="22"/>
              </w:rPr>
            </w:pPr>
          </w:p>
        </w:tc>
      </w:tr>
    </w:tbl>
    <w:p w14:paraId="59144F1F" w14:textId="77777777" w:rsidR="00374F4A" w:rsidRPr="00562E3A" w:rsidRDefault="00374F4A" w:rsidP="00562E3A">
      <w:pPr>
        <w:widowControl w:val="0"/>
        <w:tabs>
          <w:tab w:val="left" w:pos="6804"/>
        </w:tabs>
        <w:jc w:val="center"/>
        <w:rPr>
          <w:rFonts w:ascii="Sylfaen" w:hAnsi="Sylfaen"/>
          <w:sz w:val="22"/>
          <w:szCs w:val="22"/>
        </w:rPr>
      </w:pPr>
      <w:r w:rsidRPr="00562E3A">
        <w:rPr>
          <w:rFonts w:ascii="Sylfaen" w:hAnsi="Sylfaen"/>
          <w:sz w:val="22"/>
          <w:szCs w:val="22"/>
        </w:rPr>
        <w:t>_________________________________________________</w:t>
      </w:r>
      <w:r w:rsidRPr="00562E3A">
        <w:rPr>
          <w:rFonts w:ascii="Sylfaen" w:hAnsi="Sylfaen"/>
          <w:sz w:val="22"/>
          <w:szCs w:val="22"/>
        </w:rPr>
        <w:tab/>
        <w:t>_________________</w:t>
      </w:r>
    </w:p>
    <w:p w14:paraId="7B2C4FD8" w14:textId="77777777" w:rsidR="00374F4A" w:rsidRPr="00562E3A" w:rsidRDefault="00374F4A" w:rsidP="00562E3A">
      <w:pPr>
        <w:widowControl w:val="0"/>
        <w:tabs>
          <w:tab w:val="left" w:pos="7513"/>
        </w:tabs>
        <w:ind w:left="709"/>
        <w:jc w:val="both"/>
        <w:rPr>
          <w:rFonts w:ascii="Sylfaen" w:hAnsi="Sylfaen" w:cs="Arial"/>
          <w:sz w:val="22"/>
          <w:szCs w:val="22"/>
        </w:rPr>
      </w:pPr>
      <w:r w:rsidRPr="00562E3A">
        <w:rPr>
          <w:rFonts w:ascii="Sylfaen" w:hAnsi="Sylfaen"/>
          <w:sz w:val="22"/>
          <w:szCs w:val="22"/>
        </w:rPr>
        <w:t>наименование участника (должность, имя, фамилия руководителя</w:t>
      </w:r>
      <w:r w:rsidR="00335DAA" w:rsidRPr="00562E3A">
        <w:rPr>
          <w:rFonts w:ascii="Sylfaen" w:hAnsi="Sylfaen"/>
          <w:sz w:val="22"/>
          <w:szCs w:val="22"/>
        </w:rPr>
        <w:t>)</w:t>
      </w:r>
      <w:r w:rsidRPr="00562E3A">
        <w:rPr>
          <w:rFonts w:ascii="Sylfaen" w:hAnsi="Sylfaen"/>
          <w:sz w:val="22"/>
          <w:szCs w:val="22"/>
        </w:rPr>
        <w:tab/>
        <w:t>подпись</w:t>
      </w:r>
    </w:p>
    <w:p w14:paraId="6E000DC6" w14:textId="77777777" w:rsidR="00DC619D" w:rsidRPr="00562E3A" w:rsidRDefault="00DC619D" w:rsidP="00562E3A">
      <w:pPr>
        <w:widowControl w:val="0"/>
        <w:jc w:val="both"/>
        <w:rPr>
          <w:rFonts w:ascii="Sylfaen" w:hAnsi="Sylfaen"/>
          <w:sz w:val="22"/>
          <w:szCs w:val="22"/>
          <w:lang w:val="es-ES"/>
        </w:rPr>
      </w:pPr>
    </w:p>
    <w:p w14:paraId="131D4BF6" w14:textId="77777777" w:rsidR="00B2572B" w:rsidRPr="00562E3A" w:rsidRDefault="00B2572B" w:rsidP="00562E3A">
      <w:pPr>
        <w:widowControl w:val="0"/>
        <w:jc w:val="right"/>
        <w:rPr>
          <w:rFonts w:ascii="Sylfaen" w:hAnsi="Sylfaen"/>
          <w:sz w:val="22"/>
          <w:szCs w:val="22"/>
        </w:rPr>
      </w:pPr>
      <w:r w:rsidRPr="00562E3A">
        <w:rPr>
          <w:rFonts w:ascii="Sylfaen" w:hAnsi="Sylfaen"/>
          <w:sz w:val="22"/>
          <w:szCs w:val="22"/>
        </w:rPr>
        <w:t>М. П.</w:t>
      </w:r>
    </w:p>
    <w:p w14:paraId="65F7C68D" w14:textId="77777777" w:rsidR="00B217BB" w:rsidRPr="00562E3A" w:rsidRDefault="00B217BB" w:rsidP="00562E3A">
      <w:pPr>
        <w:rPr>
          <w:rFonts w:ascii="Sylfaen" w:hAnsi="Sylfaen"/>
          <w:b/>
          <w:sz w:val="22"/>
          <w:szCs w:val="22"/>
        </w:rPr>
      </w:pPr>
      <w:r w:rsidRPr="00562E3A">
        <w:rPr>
          <w:rFonts w:ascii="Sylfaen" w:hAnsi="Sylfaen"/>
          <w:b/>
          <w:sz w:val="22"/>
          <w:szCs w:val="22"/>
        </w:rPr>
        <w:br w:type="page"/>
      </w:r>
    </w:p>
    <w:p w14:paraId="6D88F32D" w14:textId="77777777" w:rsidR="00B2572B" w:rsidRPr="00562E3A" w:rsidRDefault="00B2572B" w:rsidP="00562E3A">
      <w:pPr>
        <w:widowControl w:val="0"/>
        <w:ind w:firstLine="567"/>
        <w:jc w:val="right"/>
        <w:rPr>
          <w:rFonts w:ascii="Sylfaen" w:hAnsi="Sylfaen" w:cs="Arial"/>
          <w:b/>
          <w:sz w:val="22"/>
          <w:szCs w:val="22"/>
        </w:rPr>
      </w:pPr>
      <w:r w:rsidRPr="00562E3A">
        <w:rPr>
          <w:rFonts w:ascii="Sylfaen" w:hAnsi="Sylfaen"/>
          <w:b/>
          <w:sz w:val="22"/>
          <w:szCs w:val="22"/>
        </w:rPr>
        <w:lastRenderedPageBreak/>
        <w:t xml:space="preserve">Приложение № </w:t>
      </w:r>
      <w:r w:rsidR="001F7821" w:rsidRPr="00562E3A">
        <w:rPr>
          <w:rFonts w:ascii="Sylfaen" w:hAnsi="Sylfaen"/>
          <w:b/>
          <w:sz w:val="22"/>
          <w:szCs w:val="22"/>
        </w:rPr>
        <w:t>3</w:t>
      </w:r>
    </w:p>
    <w:p w14:paraId="39E5EB07" w14:textId="44075A55" w:rsidR="00B2572B" w:rsidRPr="00562E3A" w:rsidRDefault="00B2572B" w:rsidP="00562E3A">
      <w:pPr>
        <w:pStyle w:val="31"/>
        <w:widowControl w:val="0"/>
        <w:spacing w:line="240" w:lineRule="auto"/>
        <w:jc w:val="right"/>
        <w:rPr>
          <w:rFonts w:ascii="Sylfaen" w:hAnsi="Sylfaen" w:cs="Arial"/>
          <w:b/>
          <w:sz w:val="22"/>
          <w:szCs w:val="22"/>
        </w:rPr>
      </w:pPr>
      <w:r w:rsidRPr="00562E3A">
        <w:rPr>
          <w:rFonts w:ascii="Sylfaen" w:hAnsi="Sylfaen"/>
          <w:b/>
          <w:sz w:val="22"/>
          <w:szCs w:val="22"/>
        </w:rPr>
        <w:t>к Приглашению на открытый конкурс</w:t>
      </w:r>
      <w:r w:rsidR="00EC165E" w:rsidRPr="00562E3A">
        <w:rPr>
          <w:rFonts w:ascii="Sylfaen" w:hAnsi="Sylfaen" w:cs="Arial"/>
          <w:b/>
          <w:sz w:val="22"/>
          <w:szCs w:val="22"/>
        </w:rPr>
        <w:br/>
      </w:r>
      <w:r w:rsidRPr="00562E3A">
        <w:rPr>
          <w:rFonts w:ascii="Sylfaen" w:hAnsi="Sylfaen"/>
          <w:b/>
          <w:sz w:val="22"/>
          <w:szCs w:val="22"/>
        </w:rPr>
        <w:t xml:space="preserve">под кодом </w:t>
      </w:r>
      <w:r w:rsidR="006132ED" w:rsidRPr="00562E3A">
        <w:rPr>
          <w:rFonts w:ascii="Sylfaen" w:hAnsi="Sylfaen"/>
          <w:b/>
          <w:sz w:val="22"/>
          <w:szCs w:val="22"/>
        </w:rPr>
        <w:t>"</w:t>
      </w:r>
      <w:r w:rsidR="007C61DD">
        <w:rPr>
          <w:rFonts w:ascii="Sylfaen" w:hAnsi="Sylfaen"/>
          <w:b/>
          <w:sz w:val="22"/>
          <w:szCs w:val="22"/>
        </w:rPr>
        <w:t>ԱՄԱՀ-ԳՈ-ԲՄԱՇՁԲ-25/47</w:t>
      </w:r>
      <w:r w:rsidR="006132ED" w:rsidRPr="00562E3A">
        <w:rPr>
          <w:rFonts w:ascii="Sylfaen" w:hAnsi="Sylfaen"/>
          <w:b/>
          <w:sz w:val="22"/>
          <w:szCs w:val="22"/>
        </w:rPr>
        <w:t>"</w:t>
      </w:r>
      <w:r w:rsidR="009924E6" w:rsidRPr="00562E3A">
        <w:rPr>
          <w:rStyle w:val="af6"/>
          <w:rFonts w:ascii="Sylfaen" w:hAnsi="Sylfaen"/>
          <w:b/>
          <w:sz w:val="22"/>
          <w:szCs w:val="22"/>
        </w:rPr>
        <w:footnoteReference w:customMarkFollows="1" w:id="21"/>
        <w:t>*</w:t>
      </w:r>
    </w:p>
    <w:p w14:paraId="447631C0" w14:textId="77777777" w:rsidR="00742F7B" w:rsidRPr="00562E3A" w:rsidRDefault="00742F7B" w:rsidP="00562E3A">
      <w:pPr>
        <w:pStyle w:val="31"/>
        <w:widowControl w:val="0"/>
        <w:spacing w:line="240" w:lineRule="auto"/>
        <w:jc w:val="center"/>
        <w:rPr>
          <w:rFonts w:ascii="Sylfaen" w:hAnsi="Sylfaen"/>
          <w:sz w:val="22"/>
          <w:szCs w:val="22"/>
        </w:rPr>
      </w:pPr>
      <w:r w:rsidRPr="00562E3A">
        <w:rPr>
          <w:rFonts w:ascii="Sylfaen" w:hAnsi="Sylfaen"/>
          <w:sz w:val="22"/>
          <w:szCs w:val="22"/>
        </w:rPr>
        <w:t xml:space="preserve"> </w:t>
      </w:r>
    </w:p>
    <w:p w14:paraId="2B9E4D39" w14:textId="77777777" w:rsidR="00E804FE" w:rsidRDefault="00E804FE" w:rsidP="00562E3A">
      <w:pPr>
        <w:pStyle w:val="31"/>
        <w:widowControl w:val="0"/>
        <w:spacing w:line="240" w:lineRule="auto"/>
        <w:jc w:val="center"/>
        <w:rPr>
          <w:rFonts w:ascii="Sylfaen" w:hAnsi="Sylfaen"/>
          <w:sz w:val="22"/>
          <w:szCs w:val="22"/>
          <w:lang w:val="en-US"/>
        </w:rPr>
      </w:pPr>
    </w:p>
    <w:p w14:paraId="2E7865D4" w14:textId="77777777" w:rsidR="00E804FE" w:rsidRDefault="00E804FE" w:rsidP="00562E3A">
      <w:pPr>
        <w:pStyle w:val="31"/>
        <w:widowControl w:val="0"/>
        <w:spacing w:line="240" w:lineRule="auto"/>
        <w:jc w:val="center"/>
        <w:rPr>
          <w:rFonts w:ascii="Sylfaen" w:hAnsi="Sylfaen"/>
          <w:sz w:val="22"/>
          <w:szCs w:val="22"/>
          <w:lang w:val="en-US"/>
        </w:rPr>
      </w:pPr>
    </w:p>
    <w:p w14:paraId="055F7429" w14:textId="7305541A" w:rsidR="00B2572B" w:rsidRPr="00562E3A" w:rsidRDefault="00742F7B" w:rsidP="00562E3A">
      <w:pPr>
        <w:pStyle w:val="31"/>
        <w:widowControl w:val="0"/>
        <w:spacing w:line="240" w:lineRule="auto"/>
        <w:jc w:val="center"/>
        <w:rPr>
          <w:rFonts w:ascii="Sylfaen" w:hAnsi="Sylfaen"/>
          <w:sz w:val="22"/>
          <w:szCs w:val="22"/>
          <w:lang w:val="hy-AM"/>
        </w:rPr>
      </w:pPr>
      <w:r w:rsidRPr="00562E3A">
        <w:rPr>
          <w:rFonts w:ascii="Sylfaen" w:hAnsi="Sylfaen"/>
          <w:sz w:val="22"/>
          <w:szCs w:val="22"/>
        </w:rPr>
        <w:t>ГАРАНТИЯ</w:t>
      </w:r>
      <w:r w:rsidR="00AA2488" w:rsidRPr="00562E3A">
        <w:rPr>
          <w:rFonts w:ascii="Sylfaen" w:hAnsi="Sylfaen"/>
          <w:sz w:val="22"/>
          <w:szCs w:val="22"/>
        </w:rPr>
        <w:t xml:space="preserve"> </w:t>
      </w:r>
      <w:r w:rsidR="00AA2488" w:rsidRPr="00562E3A">
        <w:rPr>
          <w:rFonts w:ascii="Sylfaen" w:hAnsi="Sylfaen"/>
          <w:sz w:val="22"/>
          <w:szCs w:val="22"/>
          <w:lang w:val="en-US"/>
        </w:rPr>
        <w:t>N</w:t>
      </w:r>
      <w:r w:rsidR="00AA2488" w:rsidRPr="00562E3A">
        <w:rPr>
          <w:rFonts w:ascii="Sylfaen" w:hAnsi="Sylfaen"/>
          <w:sz w:val="22"/>
          <w:szCs w:val="22"/>
          <w:lang w:val="hy-AM"/>
        </w:rPr>
        <w:t>________</w:t>
      </w:r>
    </w:p>
    <w:p w14:paraId="39F80177" w14:textId="77777777" w:rsidR="000E5A91" w:rsidRPr="00562E3A" w:rsidRDefault="000E5A91" w:rsidP="00562E3A">
      <w:pPr>
        <w:widowControl w:val="0"/>
        <w:ind w:left="567" w:right="565"/>
        <w:jc w:val="center"/>
        <w:rPr>
          <w:rFonts w:ascii="Sylfaen" w:hAnsi="Sylfaen"/>
          <w:b/>
          <w:sz w:val="22"/>
          <w:szCs w:val="22"/>
        </w:rPr>
      </w:pPr>
    </w:p>
    <w:p w14:paraId="7A5D1163" w14:textId="3F6DAFCE" w:rsidR="00BF7253" w:rsidRPr="00562E3A" w:rsidRDefault="00BF7253" w:rsidP="00562E3A">
      <w:pPr>
        <w:pStyle w:val="af4"/>
        <w:shd w:val="clear" w:color="auto" w:fill="FFFFFF"/>
        <w:spacing w:before="0" w:beforeAutospacing="0" w:after="0" w:afterAutospacing="0"/>
        <w:ind w:firstLine="567"/>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7B4E80">
        <w:rPr>
          <w:rFonts w:ascii="Sylfaen" w:eastAsiaTheme="minorHAnsi" w:hAnsi="Sylfaen" w:cstheme="minorBidi"/>
          <w:sz w:val="22"/>
          <w:szCs w:val="22"/>
        </w:rPr>
        <w:t xml:space="preserve"> </w:t>
      </w:r>
      <w:r w:rsidR="007C61DD">
        <w:rPr>
          <w:rFonts w:ascii="Sylfaen" w:hAnsi="Sylfaen"/>
          <w:b/>
          <w:sz w:val="22"/>
          <w:szCs w:val="22"/>
        </w:rPr>
        <w:t>ԱՄԱՀ-ԳՈ-ԲՄԱՇՁԲ-25/47</w:t>
      </w:r>
      <w:r w:rsidRPr="00562E3A">
        <w:rPr>
          <w:rFonts w:ascii="Sylfaen" w:eastAsiaTheme="minorHAnsi" w:hAnsi="Sylfaen" w:cstheme="minorBidi"/>
          <w:bCs/>
          <w:sz w:val="22"/>
          <w:szCs w:val="22"/>
        </w:rPr>
        <w:t xml:space="preserve"> организованной</w:t>
      </w:r>
    </w:p>
    <w:p w14:paraId="0BC1AF52" w14:textId="5BD2062F" w:rsidR="00BF7253" w:rsidRPr="00562E3A" w:rsidRDefault="00915774" w:rsidP="00562E3A">
      <w:pPr>
        <w:pStyle w:val="af4"/>
        <w:shd w:val="clear" w:color="auto" w:fill="FFFFFF"/>
        <w:spacing w:before="0" w:beforeAutospacing="0" w:after="0" w:afterAutospacing="0"/>
        <w:contextualSpacing/>
        <w:rPr>
          <w:rFonts w:ascii="Sylfaen" w:eastAsiaTheme="minorHAnsi" w:hAnsi="Sylfaen" w:cstheme="minorBidi"/>
          <w:sz w:val="22"/>
          <w:szCs w:val="22"/>
        </w:rPr>
      </w:pPr>
      <w:r>
        <w:rPr>
          <w:rFonts w:ascii="Sylfaen" w:hAnsi="Sylfaen"/>
          <w:sz w:val="20"/>
          <w:szCs w:val="20"/>
          <w:lang w:val="hy-AM"/>
        </w:rPr>
        <w:t>Муницапалитет Аракс Армавирской области РА</w:t>
      </w:r>
      <w:r w:rsidRPr="00562E3A">
        <w:rPr>
          <w:rFonts w:ascii="Sylfaen" w:eastAsiaTheme="minorHAnsi" w:hAnsi="Sylfaen" w:cstheme="minorBidi"/>
          <w:sz w:val="22"/>
          <w:szCs w:val="22"/>
          <w:lang w:val="hy-AM"/>
        </w:rPr>
        <w:t xml:space="preserve"> </w:t>
      </w:r>
      <w:r w:rsidR="00BF7253" w:rsidRPr="00562E3A">
        <w:rPr>
          <w:rFonts w:ascii="Sylfaen" w:eastAsiaTheme="minorHAnsi" w:hAnsi="Sylfaen" w:cstheme="minorBidi"/>
          <w:sz w:val="22"/>
          <w:szCs w:val="22"/>
          <w:lang w:val="hy-AM"/>
        </w:rPr>
        <w:t>(далее-бенефициар)</w:t>
      </w:r>
      <w:r w:rsidR="00BF7253" w:rsidRPr="00562E3A">
        <w:rPr>
          <w:rFonts w:ascii="Sylfaen" w:eastAsiaTheme="minorHAnsi" w:hAnsi="Sylfaen" w:cstheme="minorBidi"/>
          <w:sz w:val="22"/>
          <w:szCs w:val="22"/>
        </w:rPr>
        <w:t xml:space="preserve">, </w:t>
      </w:r>
      <w:r w:rsidR="009F7BD5" w:rsidRPr="00562E3A">
        <w:rPr>
          <w:rFonts w:ascii="Sylfaen" w:eastAsiaTheme="minorHAnsi" w:hAnsi="Sylfaen" w:cstheme="minorBidi"/>
          <w:sz w:val="22"/>
          <w:szCs w:val="22"/>
        </w:rPr>
        <w:t>вытекаю</w:t>
      </w:r>
      <w:r w:rsidR="00BF7253" w:rsidRPr="00562E3A">
        <w:rPr>
          <w:rFonts w:ascii="Sylfaen" w:eastAsiaTheme="minorHAnsi" w:hAnsi="Sylfaen" w:cstheme="minorBidi"/>
          <w:sz w:val="22"/>
          <w:szCs w:val="22"/>
        </w:rPr>
        <w:t xml:space="preserve">щих из </w:t>
      </w:r>
      <w:r w:rsidR="00BF7253" w:rsidRPr="00562E3A">
        <w:rPr>
          <w:rFonts w:ascii="Sylfaen" w:hAnsi="Sylfaen"/>
          <w:sz w:val="22"/>
          <w:szCs w:val="22"/>
        </w:rPr>
        <w:t xml:space="preserve">участия ____________   </w:t>
      </w:r>
    </w:p>
    <w:p w14:paraId="206FA639" w14:textId="6E341800" w:rsidR="00BF7253" w:rsidRPr="00562E3A" w:rsidRDefault="00BF7253" w:rsidP="00562E3A">
      <w:pPr>
        <w:pStyle w:val="af4"/>
        <w:shd w:val="clear" w:color="auto" w:fill="FFFFFF"/>
        <w:spacing w:before="0" w:beforeAutospacing="0" w:after="0" w:afterAutospacing="0"/>
        <w:contextualSpacing/>
        <w:rPr>
          <w:rFonts w:ascii="Sylfaen" w:eastAsiaTheme="minorHAnsi" w:hAnsi="Sylfaen" w:cstheme="minorBidi"/>
          <w:sz w:val="22"/>
          <w:szCs w:val="22"/>
        </w:rPr>
      </w:pPr>
      <w:r w:rsidRPr="00562E3A">
        <w:rPr>
          <w:rStyle w:val="af5"/>
          <w:rFonts w:ascii="Sylfaen" w:hAnsi="Sylfaen"/>
          <w:b w:val="0"/>
          <w:sz w:val="22"/>
          <w:szCs w:val="22"/>
        </w:rPr>
        <w:t>наименование участника</w:t>
      </w:r>
    </w:p>
    <w:p w14:paraId="76488C7B"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lang w:val="hy-AM"/>
        </w:rPr>
        <w:t xml:space="preserve"> (далее-</w:t>
      </w:r>
      <w:r w:rsidRPr="00562E3A">
        <w:rPr>
          <w:rFonts w:ascii="Sylfaen" w:eastAsiaTheme="minorHAnsi" w:hAnsi="Sylfaen" w:cstheme="minorBidi"/>
          <w:sz w:val="22"/>
          <w:szCs w:val="22"/>
        </w:rPr>
        <w:t>п</w:t>
      </w:r>
      <w:r w:rsidRPr="00562E3A">
        <w:rPr>
          <w:rFonts w:ascii="Sylfaen" w:eastAsiaTheme="minorHAnsi" w:hAnsi="Sylfaen" w:cstheme="minorBidi"/>
          <w:sz w:val="22"/>
          <w:szCs w:val="22"/>
          <w:lang w:val="hy-AM"/>
        </w:rPr>
        <w:t>ринципал)</w:t>
      </w:r>
      <w:r w:rsidRPr="00562E3A">
        <w:rPr>
          <w:rFonts w:ascii="Sylfaen" w:eastAsiaTheme="minorHAnsi" w:hAnsi="Sylfaen" w:cstheme="minorBidi"/>
          <w:sz w:val="22"/>
          <w:szCs w:val="22"/>
        </w:rPr>
        <w:t xml:space="preserve"> в данной процедуре закупок.</w:t>
      </w:r>
    </w:p>
    <w:p w14:paraId="5842383A"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p>
    <w:p w14:paraId="7F73F87C" w14:textId="77777777" w:rsidR="00BF7253" w:rsidRPr="00562E3A" w:rsidRDefault="00BF7253" w:rsidP="00562E3A">
      <w:pPr>
        <w:pStyle w:val="af4"/>
        <w:shd w:val="clear" w:color="auto" w:fill="FFFFFF"/>
        <w:spacing w:before="0" w:beforeAutospacing="0" w:after="0" w:afterAutospacing="0"/>
        <w:ind w:firstLine="708"/>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2.  По гарантии </w:t>
      </w:r>
      <w:r w:rsidRPr="00562E3A">
        <w:rPr>
          <w:rFonts w:ascii="Sylfaen" w:eastAsiaTheme="minorHAnsi" w:hAnsi="Sylfaen" w:cstheme="minorBidi"/>
          <w:sz w:val="22"/>
          <w:szCs w:val="22"/>
          <w:lang w:val="hy-AM"/>
        </w:rPr>
        <w:t xml:space="preserve">------------------------------------------------------------------------- </w:t>
      </w:r>
    </w:p>
    <w:p w14:paraId="1F10B113"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наименование банка выдающего гарантию</w:t>
      </w:r>
    </w:p>
    <w:p w14:paraId="5E65DB79"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04A1AC4B"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сумма в цифрах и прописью         </w:t>
      </w:r>
    </w:p>
    <w:p w14:paraId="495B6BF9"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гарантии)  в течение </w:t>
      </w:r>
      <w:r w:rsidR="003D06E3" w:rsidRPr="00562E3A">
        <w:rPr>
          <w:rFonts w:ascii="Sylfaen" w:eastAsiaTheme="minorHAnsi" w:hAnsi="Sylfaen" w:cstheme="minorBidi"/>
          <w:sz w:val="22"/>
          <w:szCs w:val="22"/>
        </w:rPr>
        <w:t>пяти</w:t>
      </w:r>
      <w:r w:rsidRPr="00562E3A">
        <w:rPr>
          <w:rFonts w:ascii="Sylfaen" w:eastAsiaTheme="minorHAnsi" w:hAnsi="Sylfaen" w:cstheme="minorBidi"/>
          <w:sz w:val="22"/>
          <w:szCs w:val="22"/>
        </w:rPr>
        <w:t xml:space="preserve"> рабочих дней после получения требования. </w:t>
      </w:r>
    </w:p>
    <w:p w14:paraId="534A082C" w14:textId="58C9134C"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Выплата производится посредством перечисления на расчетный    счет</w:t>
      </w:r>
      <w:r w:rsidR="00364167">
        <w:rPr>
          <w:rFonts w:ascii="Sylfaen" w:eastAsiaTheme="minorHAnsi" w:hAnsi="Sylfaen" w:cstheme="minorBidi"/>
          <w:sz w:val="22"/>
          <w:szCs w:val="22"/>
        </w:rPr>
        <w:t xml:space="preserve"> </w:t>
      </w:r>
      <w:r w:rsidR="00364167" w:rsidRPr="0089282C">
        <w:rPr>
          <w:rStyle w:val="af5"/>
          <w:rFonts w:ascii="Sylfaen" w:hAnsi="Sylfaen"/>
          <w:b w:val="0"/>
          <w:bCs w:val="0"/>
          <w:sz w:val="20"/>
          <w:szCs w:val="20"/>
          <w:u w:val="single"/>
          <w:lang w:val="hy-AM"/>
        </w:rPr>
        <w:t>900325165109</w:t>
      </w:r>
      <w:r w:rsidR="00364167">
        <w:rPr>
          <w:rStyle w:val="af5"/>
          <w:rFonts w:ascii="Sylfaen" w:hAnsi="Sylfaen"/>
          <w:b w:val="0"/>
          <w:bCs w:val="0"/>
          <w:sz w:val="20"/>
          <w:szCs w:val="20"/>
          <w:u w:val="single"/>
        </w:rPr>
        <w:t xml:space="preserve"> </w:t>
      </w:r>
      <w:r w:rsidRPr="00562E3A">
        <w:rPr>
          <w:rFonts w:ascii="Sylfaen" w:eastAsiaTheme="minorHAnsi" w:hAnsi="Sylfaen" w:cstheme="minorBidi"/>
          <w:sz w:val="22"/>
          <w:szCs w:val="22"/>
        </w:rPr>
        <w:t>бенефициара.</w:t>
      </w:r>
    </w:p>
    <w:p w14:paraId="560E170B"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3. Настоящая гарантия является безотзывной.</w:t>
      </w:r>
    </w:p>
    <w:p w14:paraId="376474C5"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3E06E6D" w14:textId="5078F435" w:rsidR="00BF7253" w:rsidRPr="00562E3A" w:rsidRDefault="00BF7253"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5. Гарантия действует </w:t>
      </w:r>
      <w:r w:rsidR="00476E9A" w:rsidRPr="00562E3A">
        <w:rPr>
          <w:rFonts w:ascii="Sylfaen" w:eastAsiaTheme="minorHAnsi" w:hAnsi="Sylfaen" w:cstheme="minorBidi"/>
          <w:sz w:val="22"/>
          <w:szCs w:val="22"/>
        </w:rPr>
        <w:t xml:space="preserve">с момента выпуска и в силе </w:t>
      </w:r>
      <w:r w:rsidRPr="00562E3A">
        <w:rPr>
          <w:rFonts w:ascii="Sylfaen" w:eastAsiaTheme="minorHAnsi" w:hAnsi="Sylfaen" w:cstheme="minorBidi"/>
          <w:sz w:val="22"/>
          <w:szCs w:val="22"/>
        </w:rPr>
        <w:t>девяносто рабочих дней</w:t>
      </w:r>
      <w:r w:rsidR="00E177DB" w:rsidRPr="00562E3A">
        <w:rPr>
          <w:rFonts w:ascii="Sylfaen" w:eastAsiaTheme="minorHAnsi" w:hAnsi="Sylfaen" w:cstheme="minorBidi"/>
          <w:sz w:val="22"/>
          <w:szCs w:val="22"/>
        </w:rPr>
        <w:t>**</w:t>
      </w:r>
      <w:r w:rsidRPr="00562E3A">
        <w:rPr>
          <w:rFonts w:ascii="Sylfaen" w:eastAsiaTheme="minorHAnsi" w:hAnsi="Sylfaen" w:cstheme="minorBidi"/>
          <w:sz w:val="22"/>
          <w:szCs w:val="22"/>
        </w:rPr>
        <w:t xml:space="preserve"> со дня </w:t>
      </w:r>
      <w:r w:rsidR="00770F29" w:rsidRPr="00562E3A">
        <w:rPr>
          <w:rFonts w:ascii="Sylfaen" w:eastAsiaTheme="minorHAnsi" w:hAnsi="Sylfaen" w:cstheme="minorBidi"/>
          <w:sz w:val="22"/>
          <w:szCs w:val="22"/>
        </w:rPr>
        <w:t xml:space="preserve">истечения крайнего срока </w:t>
      </w:r>
      <w:r w:rsidRPr="00562E3A">
        <w:rPr>
          <w:rFonts w:ascii="Sylfaen" w:eastAsiaTheme="minorHAnsi" w:hAnsi="Sylfaen" w:cstheme="minorBidi"/>
          <w:sz w:val="22"/>
          <w:szCs w:val="22"/>
        </w:rPr>
        <w:t xml:space="preserve">подачи принципалом </w:t>
      </w:r>
      <w:r w:rsidR="00770F29" w:rsidRPr="00562E3A">
        <w:rPr>
          <w:rFonts w:ascii="Sylfaen" w:eastAsiaTheme="minorHAnsi" w:hAnsi="Sylfaen" w:cstheme="minorBidi"/>
          <w:sz w:val="22"/>
          <w:szCs w:val="22"/>
        </w:rPr>
        <w:t xml:space="preserve">заявок </w:t>
      </w:r>
      <w:r w:rsidRPr="00562E3A">
        <w:rPr>
          <w:rFonts w:ascii="Sylfaen" w:eastAsiaTheme="minorHAnsi" w:hAnsi="Sylfaen" w:cstheme="minorBidi"/>
          <w:sz w:val="22"/>
          <w:szCs w:val="22"/>
        </w:rPr>
        <w:t>на участие в организованной бенефициаром процедуре закупок под кодом   _</w:t>
      </w:r>
      <w:r w:rsidR="00364167" w:rsidRPr="00364167">
        <w:rPr>
          <w:rFonts w:ascii="Sylfaen" w:hAnsi="Sylfaen"/>
          <w:b/>
          <w:sz w:val="22"/>
          <w:szCs w:val="22"/>
        </w:rPr>
        <w:t xml:space="preserve"> </w:t>
      </w:r>
      <w:r w:rsidR="007C61DD">
        <w:rPr>
          <w:rFonts w:ascii="Sylfaen" w:hAnsi="Sylfaen"/>
          <w:b/>
          <w:sz w:val="22"/>
          <w:szCs w:val="22"/>
        </w:rPr>
        <w:t>ԱՄԱՀ-ԳՈ-ԲՄԱՇՁԲ-25/47</w:t>
      </w:r>
      <w:r w:rsidRPr="00562E3A">
        <w:rPr>
          <w:rFonts w:ascii="Sylfaen" w:eastAsiaTheme="minorHAnsi" w:hAnsi="Sylfaen" w:cstheme="minorBidi"/>
          <w:sz w:val="22"/>
          <w:szCs w:val="22"/>
        </w:rPr>
        <w:t>.</w:t>
      </w:r>
    </w:p>
    <w:p w14:paraId="6095BF27" w14:textId="5ACA5FDB" w:rsidR="007A4FB9" w:rsidRPr="00562E3A" w:rsidRDefault="007A4FB9" w:rsidP="00364167">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Информацию о факте предоставления настоящей гарантии </w:t>
      </w:r>
      <w:r w:rsidR="004B6770" w:rsidRPr="00562E3A">
        <w:rPr>
          <w:rFonts w:ascii="Sylfaen" w:eastAsiaTheme="minorHAnsi" w:hAnsi="Sylfaen" w:cstheme="minorBidi"/>
          <w:sz w:val="22"/>
          <w:szCs w:val="22"/>
        </w:rPr>
        <w:t>-</w:t>
      </w:r>
      <w:r w:rsidR="004B6770" w:rsidRPr="00562E3A">
        <w:rPr>
          <w:rFonts w:ascii="Sylfaen" w:hAnsi="Sylfaen"/>
          <w:sz w:val="22"/>
          <w:szCs w:val="22"/>
        </w:rPr>
        <w:t xml:space="preserve"> </w:t>
      </w:r>
      <w:r w:rsidR="004B6770" w:rsidRPr="00562E3A">
        <w:rPr>
          <w:rFonts w:ascii="Sylfaen" w:eastAsiaTheme="minorHAnsi" w:hAnsi="Sylfaen" w:cstheme="minorBidi"/>
          <w:sz w:val="22"/>
          <w:szCs w:val="22"/>
        </w:rPr>
        <w:t xml:space="preserve">номер гарантии, наименование предоставляющего банка и код, указанный в пункте 1 настоящей гарантии, </w:t>
      </w:r>
      <w:r w:rsidRPr="00562E3A">
        <w:rPr>
          <w:rFonts w:ascii="Sylfaen" w:eastAsiaTheme="minorHAnsi" w:hAnsi="Sylfaen" w:cstheme="minorBidi"/>
          <w:sz w:val="22"/>
          <w:szCs w:val="22"/>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364167">
        <w:rPr>
          <w:rFonts w:ascii="Sylfaen" w:eastAsiaTheme="minorHAnsi" w:hAnsi="Sylfaen" w:cstheme="minorBidi"/>
          <w:sz w:val="22"/>
          <w:szCs w:val="22"/>
        </w:rPr>
        <w:t xml:space="preserve">   </w:t>
      </w:r>
      <w:hyperlink r:id="rId9" w:history="1">
        <w:r w:rsidR="00364167" w:rsidRPr="008B2FA2">
          <w:rPr>
            <w:rStyle w:val="a9"/>
            <w:rFonts w:ascii="GHEA Grapalat" w:hAnsi="GHEA Grapalat"/>
            <w:sz w:val="20"/>
            <w:szCs w:val="20"/>
            <w:lang w:val="hy-AM"/>
          </w:rPr>
          <w:t>araks.finans@mta.gov.am</w:t>
        </w:r>
      </w:hyperlink>
      <w:r w:rsidR="00364167">
        <w:t xml:space="preserve"> </w:t>
      </w:r>
      <w:r w:rsidRPr="00562E3A">
        <w:rPr>
          <w:rFonts w:ascii="Sylfaen" w:eastAsiaTheme="minorHAnsi" w:hAnsi="Sylfaen" w:cstheme="minorBidi"/>
          <w:sz w:val="22"/>
          <w:szCs w:val="22"/>
        </w:rPr>
        <w:t>который указан в упомянутом в настоящем пункте приглашении к процедуре закупок.</w:t>
      </w:r>
    </w:p>
    <w:p w14:paraId="5D63C1FC"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6. Бенефициар предъявляет требование лицу, выдающему гарантию, в письменной форме. К требованию </w:t>
      </w:r>
      <w:r w:rsidR="009B09D3" w:rsidRPr="00562E3A">
        <w:rPr>
          <w:rFonts w:ascii="Sylfaen" w:eastAsiaTheme="minorHAnsi" w:hAnsi="Sylfaen" w:cstheme="minorBidi"/>
          <w:sz w:val="22"/>
          <w:szCs w:val="22"/>
        </w:rPr>
        <w:t>прилагается копия протокола заседания оценочной комиссии об отклонении заявки.</w:t>
      </w:r>
    </w:p>
    <w:p w14:paraId="7B762D46"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lastRenderedPageBreak/>
        <w:t>7.</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20FAD15"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8.</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отклоняет требование бенефициара, если:</w:t>
      </w:r>
    </w:p>
    <w:p w14:paraId="1E6FDE2A"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1) требование или прилагаемые документы не соответствуют условиям настоящей гарантии,</w:t>
      </w:r>
    </w:p>
    <w:p w14:paraId="44AABB70" w14:textId="77777777" w:rsidR="00BF7253" w:rsidRPr="00562E3A" w:rsidRDefault="00BF7253"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2) требование представлено по истечении срока, установленного гарантией.</w:t>
      </w:r>
    </w:p>
    <w:p w14:paraId="550A055A" w14:textId="77777777" w:rsidR="00BF7253" w:rsidRPr="00562E3A" w:rsidRDefault="00BF7253"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C7C40B5" w14:textId="77777777" w:rsidR="00BF7253" w:rsidRPr="00562E3A" w:rsidRDefault="00BF7253"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10. К настоящей гарантии применяются соответствующие положения Гражданского кодекса Республики Армения</w:t>
      </w:r>
    </w:p>
    <w:p w14:paraId="45CB58FD"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521B7DB"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19970D26" w14:textId="77777777" w:rsidR="00BF7253" w:rsidRPr="00562E3A" w:rsidRDefault="00BF7253" w:rsidP="00562E3A">
      <w:pPr>
        <w:pStyle w:val="af4"/>
        <w:shd w:val="clear" w:color="auto" w:fill="FFFFFF"/>
        <w:spacing w:before="0" w:beforeAutospacing="0" w:after="0" w:afterAutospacing="0"/>
        <w:ind w:firstLine="375"/>
        <w:jc w:val="both"/>
        <w:rPr>
          <w:rFonts w:ascii="Sylfaen" w:hAnsi="Sylfaen"/>
          <w:sz w:val="22"/>
          <w:szCs w:val="22"/>
        </w:rPr>
      </w:pPr>
    </w:p>
    <w:p w14:paraId="52E0344F" w14:textId="77777777" w:rsidR="00BF7253" w:rsidRPr="00562E3A" w:rsidRDefault="00BF7253" w:rsidP="00562E3A">
      <w:pPr>
        <w:pStyle w:val="af4"/>
        <w:shd w:val="clear" w:color="auto" w:fill="FFFFFF"/>
        <w:spacing w:before="0" w:beforeAutospacing="0" w:after="0" w:afterAutospacing="0"/>
        <w:ind w:firstLine="375"/>
        <w:jc w:val="both"/>
        <w:rPr>
          <w:rFonts w:ascii="Sylfaen" w:hAnsi="Sylfaen"/>
          <w:sz w:val="22"/>
          <w:szCs w:val="22"/>
          <w:u w:val="single"/>
          <w:lang w:val="hy-AM"/>
        </w:rPr>
      </w:pPr>
      <w:r w:rsidRPr="00562E3A">
        <w:rPr>
          <w:rFonts w:ascii="Sylfaen" w:hAnsi="Sylfaen"/>
          <w:sz w:val="22"/>
          <w:szCs w:val="22"/>
          <w:lang w:val="hy-AM"/>
        </w:rPr>
        <w:t>Руководитель исполнительного органа</w:t>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7E439BCE" w14:textId="77777777" w:rsidR="00BF7253" w:rsidRPr="00562E3A" w:rsidRDefault="00BF7253" w:rsidP="00562E3A">
      <w:pPr>
        <w:pStyle w:val="af4"/>
        <w:shd w:val="clear" w:color="auto" w:fill="FFFFFF"/>
        <w:spacing w:before="0" w:beforeAutospacing="0" w:after="0" w:afterAutospacing="0"/>
        <w:ind w:firstLine="375"/>
        <w:jc w:val="both"/>
        <w:rPr>
          <w:rFonts w:ascii="Sylfaen" w:hAnsi="Sylfaen"/>
          <w:sz w:val="22"/>
          <w:szCs w:val="22"/>
          <w:lang w:val="hy-AM"/>
        </w:rPr>
      </w:pPr>
    </w:p>
    <w:p w14:paraId="02BD1744" w14:textId="77777777" w:rsidR="00BF7253" w:rsidRPr="00562E3A" w:rsidRDefault="00BF7253" w:rsidP="00562E3A">
      <w:pPr>
        <w:pStyle w:val="af4"/>
        <w:shd w:val="clear" w:color="auto" w:fill="FFFFFF"/>
        <w:spacing w:before="0" w:beforeAutospacing="0" w:after="0" w:afterAutospacing="0"/>
        <w:ind w:firstLine="375"/>
        <w:jc w:val="both"/>
        <w:rPr>
          <w:rFonts w:ascii="Sylfaen" w:hAnsi="Sylfaen"/>
          <w:sz w:val="22"/>
          <w:szCs w:val="22"/>
          <w:lang w:val="hy-AM"/>
        </w:rPr>
      </w:pPr>
    </w:p>
    <w:p w14:paraId="2B322EB2" w14:textId="77777777" w:rsidR="00BF7253" w:rsidRPr="00562E3A" w:rsidRDefault="00BF7253" w:rsidP="00562E3A">
      <w:pPr>
        <w:pStyle w:val="af4"/>
        <w:shd w:val="clear" w:color="auto" w:fill="FFFFFF"/>
        <w:spacing w:before="0" w:beforeAutospacing="0" w:after="0" w:afterAutospacing="0"/>
        <w:ind w:firstLine="375"/>
        <w:jc w:val="both"/>
        <w:rPr>
          <w:rFonts w:ascii="Sylfaen" w:hAnsi="Sylfaen"/>
          <w:sz w:val="22"/>
          <w:szCs w:val="22"/>
          <w:lang w:val="hy-AM"/>
        </w:rPr>
      </w:pP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3F3635D6" w14:textId="77777777" w:rsidR="00BF7253" w:rsidRPr="00562E3A" w:rsidRDefault="00BF7253" w:rsidP="00562E3A">
      <w:pPr>
        <w:pStyle w:val="af4"/>
        <w:shd w:val="clear" w:color="auto" w:fill="FFFFFF"/>
        <w:spacing w:before="0" w:beforeAutospacing="0" w:after="0" w:afterAutospacing="0"/>
        <w:rPr>
          <w:rFonts w:ascii="Sylfaen" w:hAnsi="Sylfaen" w:cs="Sylfaen"/>
          <w:sz w:val="22"/>
          <w:szCs w:val="22"/>
          <w:vertAlign w:val="superscript"/>
        </w:rPr>
      </w:pP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число, месяц, год</w:t>
      </w:r>
    </w:p>
    <w:p w14:paraId="1DBC350D"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lang w:val="hy-AM"/>
        </w:rPr>
      </w:pPr>
    </w:p>
    <w:p w14:paraId="584BF330"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74BD4C81" w14:textId="77777777" w:rsidR="000E5A91" w:rsidRPr="00562E3A" w:rsidRDefault="000E5A91" w:rsidP="00562E3A">
      <w:pPr>
        <w:pStyle w:val="a3"/>
        <w:widowControl w:val="0"/>
        <w:spacing w:line="240" w:lineRule="auto"/>
        <w:rPr>
          <w:rFonts w:ascii="Sylfaen" w:hAnsi="Sylfaen" w:cs="Sylfaen"/>
          <w:i w:val="0"/>
          <w:sz w:val="22"/>
          <w:szCs w:val="22"/>
        </w:rPr>
      </w:pPr>
    </w:p>
    <w:p w14:paraId="1D2CE96D" w14:textId="77777777" w:rsidR="00260163" w:rsidRPr="00562E3A" w:rsidRDefault="00260163" w:rsidP="00562E3A">
      <w:pPr>
        <w:widowControl w:val="0"/>
        <w:ind w:left="567" w:right="565"/>
        <w:jc w:val="center"/>
        <w:rPr>
          <w:rFonts w:ascii="Sylfaen" w:hAnsi="Sylfaen"/>
          <w:b/>
          <w:sz w:val="22"/>
          <w:szCs w:val="22"/>
        </w:rPr>
      </w:pPr>
    </w:p>
    <w:p w14:paraId="5F03B81D" w14:textId="77777777" w:rsidR="00CF2692" w:rsidRPr="00562E3A" w:rsidRDefault="00CF2692" w:rsidP="00562E3A">
      <w:pPr>
        <w:widowControl w:val="0"/>
        <w:ind w:left="567" w:right="565"/>
        <w:jc w:val="center"/>
        <w:rPr>
          <w:rFonts w:ascii="Sylfaen" w:hAnsi="Sylfaen"/>
          <w:b/>
          <w:sz w:val="22"/>
          <w:szCs w:val="22"/>
        </w:rPr>
      </w:pPr>
    </w:p>
    <w:p w14:paraId="2CBB0F3F" w14:textId="77777777" w:rsidR="00CF2692" w:rsidRPr="00562E3A" w:rsidRDefault="00CF2692" w:rsidP="00562E3A">
      <w:pPr>
        <w:widowControl w:val="0"/>
        <w:ind w:left="567" w:right="565"/>
        <w:jc w:val="center"/>
        <w:rPr>
          <w:rFonts w:ascii="Sylfaen" w:hAnsi="Sylfaen"/>
          <w:b/>
          <w:sz w:val="22"/>
          <w:szCs w:val="22"/>
        </w:rPr>
      </w:pPr>
    </w:p>
    <w:p w14:paraId="1F44AE25" w14:textId="77777777" w:rsidR="00CF2692" w:rsidRPr="00562E3A" w:rsidRDefault="00CF2692" w:rsidP="00562E3A">
      <w:pPr>
        <w:widowControl w:val="0"/>
        <w:ind w:left="567" w:right="565"/>
        <w:jc w:val="center"/>
        <w:rPr>
          <w:rFonts w:ascii="Sylfaen" w:hAnsi="Sylfaen"/>
          <w:b/>
          <w:sz w:val="22"/>
          <w:szCs w:val="22"/>
        </w:rPr>
      </w:pPr>
    </w:p>
    <w:p w14:paraId="28D97525" w14:textId="77777777" w:rsidR="00CF2692" w:rsidRPr="00562E3A" w:rsidRDefault="00CF2692" w:rsidP="00562E3A">
      <w:pPr>
        <w:widowControl w:val="0"/>
        <w:ind w:left="567" w:right="565"/>
        <w:jc w:val="center"/>
        <w:rPr>
          <w:rFonts w:ascii="Sylfaen" w:hAnsi="Sylfaen"/>
          <w:b/>
          <w:sz w:val="22"/>
          <w:szCs w:val="22"/>
        </w:rPr>
      </w:pPr>
    </w:p>
    <w:p w14:paraId="396FCCA8" w14:textId="77777777" w:rsidR="00CF2692" w:rsidRPr="00562E3A" w:rsidRDefault="00CF2692" w:rsidP="00562E3A">
      <w:pPr>
        <w:widowControl w:val="0"/>
        <w:ind w:left="567" w:right="565"/>
        <w:jc w:val="center"/>
        <w:rPr>
          <w:rFonts w:ascii="Sylfaen" w:hAnsi="Sylfaen"/>
          <w:b/>
          <w:sz w:val="22"/>
          <w:szCs w:val="22"/>
        </w:rPr>
      </w:pPr>
    </w:p>
    <w:p w14:paraId="110B1610" w14:textId="77777777" w:rsidR="00CF2692" w:rsidRPr="00562E3A" w:rsidRDefault="00CF2692" w:rsidP="00562E3A">
      <w:pPr>
        <w:widowControl w:val="0"/>
        <w:ind w:left="567" w:right="565"/>
        <w:jc w:val="center"/>
        <w:rPr>
          <w:rFonts w:ascii="Sylfaen" w:hAnsi="Sylfaen"/>
          <w:b/>
          <w:sz w:val="22"/>
          <w:szCs w:val="22"/>
        </w:rPr>
      </w:pPr>
    </w:p>
    <w:p w14:paraId="715A0CCC" w14:textId="77777777" w:rsidR="00CF2692" w:rsidRPr="00562E3A" w:rsidRDefault="00CF2692" w:rsidP="00562E3A">
      <w:pPr>
        <w:widowControl w:val="0"/>
        <w:ind w:left="567" w:right="565"/>
        <w:jc w:val="center"/>
        <w:rPr>
          <w:rFonts w:ascii="Sylfaen" w:hAnsi="Sylfaen"/>
          <w:b/>
          <w:sz w:val="22"/>
          <w:szCs w:val="22"/>
        </w:rPr>
      </w:pPr>
    </w:p>
    <w:p w14:paraId="26A9D5AA" w14:textId="77777777" w:rsidR="00CF2692" w:rsidRPr="00562E3A" w:rsidRDefault="00CF2692" w:rsidP="00562E3A">
      <w:pPr>
        <w:widowControl w:val="0"/>
        <w:ind w:left="567" w:right="565"/>
        <w:jc w:val="center"/>
        <w:rPr>
          <w:rFonts w:ascii="Sylfaen" w:hAnsi="Sylfaen"/>
          <w:b/>
          <w:sz w:val="22"/>
          <w:szCs w:val="22"/>
        </w:rPr>
      </w:pPr>
    </w:p>
    <w:p w14:paraId="5C768F6E" w14:textId="77777777" w:rsidR="00CF2692" w:rsidRPr="00562E3A" w:rsidRDefault="00CF2692" w:rsidP="00562E3A">
      <w:pPr>
        <w:widowControl w:val="0"/>
        <w:ind w:left="567" w:right="565"/>
        <w:jc w:val="center"/>
        <w:rPr>
          <w:rFonts w:ascii="Sylfaen" w:hAnsi="Sylfaen"/>
          <w:b/>
          <w:sz w:val="22"/>
          <w:szCs w:val="22"/>
        </w:rPr>
      </w:pPr>
    </w:p>
    <w:p w14:paraId="4B696366" w14:textId="77777777" w:rsidR="00CF2692" w:rsidRPr="00562E3A" w:rsidRDefault="00CF2692" w:rsidP="00562E3A">
      <w:pPr>
        <w:widowControl w:val="0"/>
        <w:ind w:left="567" w:right="565"/>
        <w:jc w:val="center"/>
        <w:rPr>
          <w:rFonts w:ascii="Sylfaen" w:hAnsi="Sylfaen"/>
          <w:b/>
          <w:sz w:val="22"/>
          <w:szCs w:val="22"/>
        </w:rPr>
      </w:pPr>
    </w:p>
    <w:p w14:paraId="2517243C" w14:textId="77777777" w:rsidR="00CF2692" w:rsidRPr="00562E3A" w:rsidRDefault="00CF2692" w:rsidP="00562E3A">
      <w:pPr>
        <w:widowControl w:val="0"/>
        <w:ind w:left="567" w:right="565"/>
        <w:jc w:val="center"/>
        <w:rPr>
          <w:rFonts w:ascii="Sylfaen" w:hAnsi="Sylfaen"/>
          <w:b/>
          <w:sz w:val="22"/>
          <w:szCs w:val="22"/>
        </w:rPr>
      </w:pPr>
    </w:p>
    <w:p w14:paraId="03D5E605" w14:textId="77777777" w:rsidR="002A4554" w:rsidRPr="00562E3A" w:rsidRDefault="002A4554" w:rsidP="00562E3A">
      <w:pPr>
        <w:rPr>
          <w:rFonts w:ascii="Sylfaen" w:hAnsi="Sylfaen"/>
          <w:b/>
          <w:sz w:val="22"/>
          <w:szCs w:val="22"/>
        </w:rPr>
      </w:pPr>
    </w:p>
    <w:p w14:paraId="3FE60796" w14:textId="77777777" w:rsidR="009F4D9F" w:rsidRPr="00562E3A" w:rsidRDefault="009F4D9F" w:rsidP="00562E3A">
      <w:pPr>
        <w:rPr>
          <w:rFonts w:ascii="Sylfaen" w:hAnsi="Sylfaen"/>
          <w:b/>
          <w:sz w:val="22"/>
          <w:szCs w:val="22"/>
        </w:rPr>
      </w:pPr>
      <w:r w:rsidRPr="00562E3A">
        <w:rPr>
          <w:rFonts w:ascii="Sylfaen" w:hAnsi="Sylfaen"/>
          <w:b/>
          <w:sz w:val="22"/>
          <w:szCs w:val="22"/>
        </w:rPr>
        <w:br w:type="page"/>
      </w:r>
    </w:p>
    <w:p w14:paraId="76BDE10D" w14:textId="77777777" w:rsidR="001005B0" w:rsidRPr="00562E3A" w:rsidRDefault="007B3F5F" w:rsidP="00562E3A">
      <w:pPr>
        <w:widowControl w:val="0"/>
        <w:ind w:firstLine="567"/>
        <w:jc w:val="right"/>
        <w:rPr>
          <w:rFonts w:ascii="Sylfaen" w:hAnsi="Sylfaen"/>
          <w:b/>
          <w:sz w:val="22"/>
          <w:szCs w:val="22"/>
        </w:rPr>
      </w:pPr>
      <w:r w:rsidRPr="00562E3A">
        <w:rPr>
          <w:rFonts w:ascii="Sylfaen" w:hAnsi="Sylfaen"/>
          <w:b/>
          <w:sz w:val="22"/>
          <w:szCs w:val="22"/>
        </w:rPr>
        <w:lastRenderedPageBreak/>
        <w:t>Приложение № 4</w:t>
      </w:r>
    </w:p>
    <w:p w14:paraId="6D6FAE93" w14:textId="10572C53" w:rsidR="007B3F5F" w:rsidRPr="00562E3A" w:rsidRDefault="007B3F5F" w:rsidP="00562E3A">
      <w:pPr>
        <w:widowControl w:val="0"/>
        <w:ind w:firstLine="567"/>
        <w:jc w:val="right"/>
        <w:rPr>
          <w:rFonts w:ascii="Sylfaen" w:hAnsi="Sylfaen" w:cs="Arial"/>
          <w:b/>
          <w:sz w:val="22"/>
          <w:szCs w:val="22"/>
        </w:rPr>
      </w:pPr>
      <w:r w:rsidRPr="00562E3A">
        <w:rPr>
          <w:rFonts w:ascii="Sylfaen" w:hAnsi="Sylfaen"/>
          <w:b/>
          <w:sz w:val="22"/>
          <w:szCs w:val="22"/>
        </w:rPr>
        <w:t>к Приглашению на открытый конкурс</w:t>
      </w:r>
      <w:r w:rsidRPr="00562E3A">
        <w:rPr>
          <w:rFonts w:ascii="Sylfaen" w:hAnsi="Sylfaen" w:cs="Arial"/>
          <w:b/>
          <w:sz w:val="22"/>
          <w:szCs w:val="22"/>
        </w:rPr>
        <w:br/>
      </w:r>
      <w:r w:rsidRPr="00562E3A">
        <w:rPr>
          <w:rFonts w:ascii="Sylfaen" w:hAnsi="Sylfaen"/>
          <w:b/>
          <w:sz w:val="22"/>
          <w:szCs w:val="22"/>
        </w:rPr>
        <w:t>под кодом "</w:t>
      </w:r>
      <w:r w:rsidR="007C61DD">
        <w:rPr>
          <w:rFonts w:ascii="Sylfaen" w:hAnsi="Sylfaen"/>
          <w:b/>
          <w:sz w:val="22"/>
          <w:szCs w:val="22"/>
        </w:rPr>
        <w:t>ԱՄԱՀ-ԳՈ-ԲՄԱՇՁԲ-25/47</w:t>
      </w:r>
      <w:r w:rsidRPr="00562E3A">
        <w:rPr>
          <w:rFonts w:ascii="Sylfaen" w:hAnsi="Sylfaen"/>
          <w:b/>
          <w:sz w:val="22"/>
          <w:szCs w:val="22"/>
        </w:rPr>
        <w:t>"</w:t>
      </w:r>
      <w:r w:rsidRPr="00562E3A">
        <w:rPr>
          <w:rStyle w:val="af6"/>
          <w:rFonts w:ascii="Sylfaen" w:hAnsi="Sylfaen"/>
          <w:b/>
          <w:sz w:val="22"/>
          <w:szCs w:val="22"/>
        </w:rPr>
        <w:footnoteReference w:customMarkFollows="1" w:id="22"/>
        <w:t>*</w:t>
      </w:r>
    </w:p>
    <w:p w14:paraId="70892B2B" w14:textId="77777777" w:rsidR="002A4554" w:rsidRPr="00562E3A" w:rsidRDefault="002A4554" w:rsidP="00562E3A">
      <w:pPr>
        <w:pStyle w:val="31"/>
        <w:widowControl w:val="0"/>
        <w:spacing w:line="240" w:lineRule="auto"/>
        <w:jc w:val="center"/>
        <w:rPr>
          <w:rFonts w:ascii="Sylfaen" w:hAnsi="Sylfaen"/>
          <w:sz w:val="22"/>
          <w:szCs w:val="22"/>
        </w:rPr>
      </w:pPr>
    </w:p>
    <w:p w14:paraId="594A14DE" w14:textId="77777777" w:rsidR="0016001A" w:rsidRPr="00562E3A" w:rsidRDefault="0016001A" w:rsidP="00562E3A">
      <w:pPr>
        <w:pStyle w:val="31"/>
        <w:widowControl w:val="0"/>
        <w:spacing w:line="240" w:lineRule="auto"/>
        <w:jc w:val="center"/>
        <w:rPr>
          <w:rFonts w:ascii="Sylfaen" w:hAnsi="Sylfaen"/>
          <w:sz w:val="22"/>
          <w:szCs w:val="22"/>
          <w:lang w:val="hy-AM"/>
        </w:rPr>
      </w:pPr>
      <w:r w:rsidRPr="00562E3A">
        <w:rPr>
          <w:rFonts w:ascii="Sylfaen" w:hAnsi="Sylfaen"/>
          <w:sz w:val="22"/>
          <w:szCs w:val="22"/>
        </w:rPr>
        <w:t xml:space="preserve">ГАРАНТИЯ </w:t>
      </w:r>
      <w:r w:rsidRPr="00562E3A">
        <w:rPr>
          <w:rFonts w:ascii="Sylfaen" w:hAnsi="Sylfaen"/>
          <w:sz w:val="22"/>
          <w:szCs w:val="22"/>
          <w:lang w:val="en-US"/>
        </w:rPr>
        <w:t>N</w:t>
      </w:r>
      <w:r w:rsidRPr="00562E3A">
        <w:rPr>
          <w:rFonts w:ascii="Sylfaen" w:hAnsi="Sylfaen"/>
          <w:sz w:val="22"/>
          <w:szCs w:val="22"/>
          <w:lang w:val="hy-AM"/>
        </w:rPr>
        <w:t>________</w:t>
      </w:r>
    </w:p>
    <w:p w14:paraId="0A0F796B" w14:textId="77777777" w:rsidR="007B3F5F" w:rsidRPr="00562E3A" w:rsidRDefault="0016001A" w:rsidP="00562E3A">
      <w:pPr>
        <w:widowControl w:val="0"/>
        <w:ind w:left="567" w:right="565"/>
        <w:jc w:val="center"/>
        <w:rPr>
          <w:rFonts w:ascii="Sylfaen" w:hAnsi="Sylfaen"/>
          <w:b/>
          <w:sz w:val="22"/>
          <w:szCs w:val="22"/>
        </w:rPr>
      </w:pPr>
      <w:r w:rsidRPr="00562E3A">
        <w:rPr>
          <w:rFonts w:ascii="Sylfaen" w:hAnsi="Sylfaen"/>
          <w:b/>
          <w:sz w:val="22"/>
          <w:szCs w:val="22"/>
        </w:rPr>
        <w:t>(обеспечение квалификации)</w:t>
      </w:r>
    </w:p>
    <w:p w14:paraId="07AAAE18" w14:textId="314C81D6" w:rsidR="007B3F5F" w:rsidRPr="00562E3A" w:rsidRDefault="007B3F5F" w:rsidP="00915774">
      <w:pPr>
        <w:pStyle w:val="af4"/>
        <w:shd w:val="clear" w:color="auto" w:fill="FFFFFF"/>
        <w:spacing w:before="0" w:beforeAutospacing="0" w:after="0" w:afterAutospacing="0"/>
        <w:jc w:val="both"/>
        <w:rPr>
          <w:rStyle w:val="af5"/>
          <w:rFonts w:ascii="Sylfaen" w:hAnsi="Sylfaen"/>
          <w:b w:val="0"/>
          <w:bCs w:val="0"/>
          <w:sz w:val="22"/>
          <w:szCs w:val="22"/>
          <w:lang w:val="hy-AM"/>
        </w:rPr>
      </w:pPr>
      <w:r w:rsidRPr="00562E3A">
        <w:rPr>
          <w:rFonts w:ascii="Sylfaen" w:eastAsiaTheme="minorHAnsi" w:hAnsi="Sylfaen" w:cstheme="minorBid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562E3A">
        <w:rPr>
          <w:rFonts w:ascii="Sylfaen" w:eastAsiaTheme="minorHAnsi" w:hAnsi="Sylfaen" w:cstheme="minorBidi"/>
          <w:sz w:val="22"/>
          <w:szCs w:val="22"/>
          <w:lang w:val="hy-AM"/>
        </w:rPr>
        <w:t xml:space="preserve">  </w:t>
      </w:r>
      <w:r w:rsidR="007C61DD">
        <w:rPr>
          <w:rFonts w:ascii="Sylfaen" w:hAnsi="Sylfaen"/>
          <w:b/>
          <w:sz w:val="22"/>
          <w:szCs w:val="22"/>
        </w:rPr>
        <w:t>ԱՄԱՀ-ԳՈ-ԲՄԱՇՁԲ-25/47</w:t>
      </w:r>
      <w:r w:rsidR="00364167" w:rsidRPr="00562E3A">
        <w:rPr>
          <w:rFonts w:ascii="Sylfaen" w:hAnsi="Sylfaen"/>
          <w:b/>
          <w:sz w:val="22"/>
          <w:szCs w:val="22"/>
        </w:rPr>
        <w:t>"</w:t>
      </w:r>
      <w:r w:rsidR="00364167" w:rsidRPr="00562E3A">
        <w:rPr>
          <w:rStyle w:val="af6"/>
          <w:rFonts w:ascii="Sylfaen" w:hAnsi="Sylfaen"/>
          <w:b/>
          <w:sz w:val="22"/>
          <w:szCs w:val="22"/>
        </w:rPr>
        <w:footnoteReference w:customMarkFollows="1" w:id="23"/>
        <w:t>*</w:t>
      </w:r>
      <w:r w:rsidRPr="00562E3A">
        <w:rPr>
          <w:rFonts w:ascii="Sylfaen" w:eastAsiaTheme="minorHAnsi" w:hAnsi="Sylfaen" w:cstheme="minorBidi"/>
          <w:sz w:val="22"/>
          <w:szCs w:val="22"/>
        </w:rPr>
        <w:t xml:space="preserve">  заключаемым</w:t>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Fonts w:ascii="Sylfaen" w:eastAsiaTheme="minorHAnsi" w:hAnsi="Sylfaen" w:cstheme="minorBidi"/>
          <w:sz w:val="22"/>
          <w:szCs w:val="22"/>
        </w:rPr>
        <w:t xml:space="preserve"> (далее-принципал ) в результате  </w:t>
      </w:r>
    </w:p>
    <w:p w14:paraId="39E570A9" w14:textId="77777777" w:rsidR="007B3F5F" w:rsidRPr="00562E3A" w:rsidRDefault="007B3F5F" w:rsidP="00562E3A">
      <w:pPr>
        <w:pStyle w:val="af4"/>
        <w:shd w:val="clear" w:color="auto" w:fill="FFFFFF"/>
        <w:spacing w:before="0" w:beforeAutospacing="0" w:after="0" w:afterAutospacing="0"/>
        <w:ind w:left="-142"/>
        <w:rPr>
          <w:rFonts w:ascii="Sylfaen" w:hAnsi="Sylfaen" w:cs="Sylfaen"/>
          <w:b/>
          <w:sz w:val="22"/>
          <w:szCs w:val="22"/>
          <w:vertAlign w:val="superscript"/>
          <w:lang w:val="hy-AM"/>
        </w:rPr>
      </w:pPr>
      <w:r w:rsidRPr="00562E3A">
        <w:rPr>
          <w:rStyle w:val="af5"/>
          <w:rFonts w:ascii="Sylfaen" w:hAnsi="Sylfaen"/>
          <w:b w:val="0"/>
          <w:sz w:val="22"/>
          <w:szCs w:val="22"/>
        </w:rPr>
        <w:t xml:space="preserve">                                  наименование отобранного участника</w:t>
      </w:r>
      <w:r w:rsidRPr="00562E3A">
        <w:rPr>
          <w:rStyle w:val="af5"/>
          <w:rFonts w:ascii="Sylfaen" w:hAnsi="Sylfaen"/>
          <w:b w:val="0"/>
          <w:sz w:val="22"/>
          <w:szCs w:val="22"/>
          <w:lang w:val="hy-AM"/>
        </w:rPr>
        <w:tab/>
      </w:r>
    </w:p>
    <w:p w14:paraId="321FE819"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Style w:val="af5"/>
          <w:rFonts w:ascii="Sylfaen" w:hAnsi="Sylfaen"/>
          <w:sz w:val="22"/>
          <w:szCs w:val="22"/>
          <w:lang w:val="hy-AM"/>
        </w:rPr>
        <w:tab/>
      </w:r>
      <w:r w:rsidRPr="00562E3A">
        <w:rPr>
          <w:rFonts w:ascii="Sylfaen" w:eastAsiaTheme="minorHAnsi" w:hAnsi="Sylfaen" w:cstheme="minorBidi"/>
          <w:sz w:val="22"/>
          <w:szCs w:val="22"/>
        </w:rPr>
        <w:t xml:space="preserve"> </w:t>
      </w:r>
    </w:p>
    <w:p w14:paraId="0D17E5B8" w14:textId="613A9BE6" w:rsidR="007B3F5F" w:rsidRPr="00562E3A" w:rsidRDefault="007B3F5F" w:rsidP="00562E3A">
      <w:pPr>
        <w:pStyle w:val="af4"/>
        <w:shd w:val="clear" w:color="auto" w:fill="FFFFFF"/>
        <w:spacing w:before="0" w:beforeAutospacing="0" w:after="0" w:afterAutospacing="0"/>
        <w:jc w:val="both"/>
        <w:rPr>
          <w:rFonts w:ascii="Sylfaen" w:hAnsi="Sylfaen"/>
          <w:sz w:val="22"/>
          <w:szCs w:val="22"/>
          <w:lang w:val="hy-AM"/>
        </w:rPr>
      </w:pPr>
      <w:r w:rsidRPr="00562E3A">
        <w:rPr>
          <w:rFonts w:ascii="Sylfaen" w:eastAsiaTheme="minorHAnsi" w:hAnsi="Sylfaen" w:cstheme="minorBidi"/>
          <w:sz w:val="22"/>
          <w:szCs w:val="22"/>
        </w:rPr>
        <w:t xml:space="preserve">организованной </w:t>
      </w:r>
      <w:r w:rsidR="00915774">
        <w:rPr>
          <w:rFonts w:ascii="Sylfaen" w:hAnsi="Sylfaen"/>
          <w:sz w:val="20"/>
          <w:szCs w:val="20"/>
          <w:lang w:val="hy-AM"/>
        </w:rPr>
        <w:t>Муницапалитет Аракс Армавирской области РА</w:t>
      </w:r>
      <w:r w:rsidR="00915774"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rPr>
        <w:t xml:space="preserve">(далее-бенефициар) </w:t>
      </w:r>
    </w:p>
    <w:p w14:paraId="58E045F3" w14:textId="11DBEDE0" w:rsidR="00E95428" w:rsidRDefault="007B3F5F" w:rsidP="00E95428">
      <w:pPr>
        <w:pStyle w:val="af4"/>
        <w:shd w:val="clear" w:color="auto" w:fill="FFFFFF"/>
        <w:spacing w:before="0" w:beforeAutospacing="0" w:after="0" w:afterAutospacing="0"/>
        <w:rPr>
          <w:rFonts w:ascii="Sylfaen" w:hAnsi="Sylfaen"/>
          <w:b/>
          <w:sz w:val="22"/>
          <w:szCs w:val="22"/>
        </w:rPr>
      </w:pPr>
      <w:r w:rsidRPr="00562E3A">
        <w:rPr>
          <w:rFonts w:ascii="Sylfaen" w:eastAsiaTheme="minorHAnsi" w:hAnsi="Sylfaen" w:cstheme="minorBidi"/>
          <w:sz w:val="22"/>
          <w:szCs w:val="22"/>
        </w:rPr>
        <w:t xml:space="preserve">процедуры  закупок под кодом </w:t>
      </w:r>
      <w:r w:rsidR="007C61DD">
        <w:rPr>
          <w:rFonts w:ascii="Sylfaen" w:hAnsi="Sylfaen"/>
          <w:b/>
          <w:sz w:val="22"/>
          <w:szCs w:val="22"/>
        </w:rPr>
        <w:t>ԱՄԱՀ-ԳՈ-ԲՄԱՇՁԲ-25/47</w:t>
      </w:r>
      <w:r w:rsidR="00E95428" w:rsidRPr="00562E3A">
        <w:rPr>
          <w:rFonts w:ascii="Sylfaen" w:hAnsi="Sylfaen"/>
          <w:b/>
          <w:sz w:val="22"/>
          <w:szCs w:val="22"/>
        </w:rPr>
        <w:t>"</w:t>
      </w:r>
    </w:p>
    <w:p w14:paraId="4807BAFC" w14:textId="43EF92D1" w:rsidR="007B3F5F" w:rsidRPr="00562E3A" w:rsidRDefault="007B3F5F" w:rsidP="00E95428">
      <w:pPr>
        <w:pStyle w:val="af4"/>
        <w:shd w:val="clear" w:color="auto" w:fill="FFFFFF"/>
        <w:spacing w:before="0" w:beforeAutospacing="0" w:after="0" w:afterAutospacing="0"/>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  2.  По гарантии </w:t>
      </w:r>
      <w:r w:rsidRPr="00562E3A">
        <w:rPr>
          <w:rFonts w:ascii="Sylfaen" w:eastAsiaTheme="minorHAnsi" w:hAnsi="Sylfaen" w:cstheme="minorBidi"/>
          <w:sz w:val="22"/>
          <w:szCs w:val="22"/>
          <w:lang w:val="hy-AM"/>
        </w:rPr>
        <w:t xml:space="preserve">---------------------------------------------------------------------------- </w:t>
      </w:r>
    </w:p>
    <w:p w14:paraId="6B9D3980" w14:textId="77777777" w:rsidR="007B3F5F" w:rsidRPr="00562E3A" w:rsidRDefault="007B3F5F"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наименование </w:t>
      </w:r>
      <w:r w:rsidR="00E004B7" w:rsidRPr="00562E3A">
        <w:rPr>
          <w:rFonts w:ascii="Sylfaen" w:eastAsiaTheme="minorHAnsi" w:hAnsi="Sylfaen" w:cstheme="minorBidi"/>
          <w:sz w:val="22"/>
          <w:szCs w:val="22"/>
        </w:rPr>
        <w:t xml:space="preserve">выдающего гарантию </w:t>
      </w:r>
      <w:r w:rsidRPr="00562E3A">
        <w:rPr>
          <w:rFonts w:ascii="Sylfaen" w:eastAsiaTheme="minorHAnsi" w:hAnsi="Sylfaen" w:cstheme="minorBidi"/>
          <w:sz w:val="22"/>
          <w:szCs w:val="22"/>
        </w:rPr>
        <w:t xml:space="preserve">банка </w:t>
      </w:r>
    </w:p>
    <w:p w14:paraId="09B3C92E" w14:textId="77777777" w:rsidR="007B3F5F" w:rsidRPr="00562E3A" w:rsidRDefault="007B3F5F" w:rsidP="00562E3A">
      <w:pPr>
        <w:pStyle w:val="af4"/>
        <w:shd w:val="clear" w:color="auto" w:fill="FFFFFF"/>
        <w:spacing w:before="0" w:beforeAutospacing="0" w:after="0" w:afterAutospacing="0"/>
        <w:jc w:val="both"/>
        <w:rPr>
          <w:rFonts w:ascii="Sylfaen" w:eastAsiaTheme="minorHAnsi" w:hAnsi="Sylfaen" w:cstheme="minorBidi"/>
          <w:sz w:val="22"/>
          <w:szCs w:val="22"/>
        </w:rPr>
      </w:pPr>
    </w:p>
    <w:p w14:paraId="5139AFEB" w14:textId="77777777" w:rsidR="007B3F5F" w:rsidRPr="00562E3A" w:rsidRDefault="007B3F5F"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2D1EABC8" w14:textId="77777777" w:rsidR="007B3F5F" w:rsidRPr="00562E3A" w:rsidRDefault="007B3F5F"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сумма в цифрах и прописью         </w:t>
      </w:r>
    </w:p>
    <w:p w14:paraId="0CB0D03B" w14:textId="77777777" w:rsidR="007B3F5F" w:rsidRPr="00562E3A" w:rsidRDefault="007B3F5F"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гарантии) в течение </w:t>
      </w:r>
      <w:r w:rsidR="0029453A" w:rsidRPr="00562E3A">
        <w:rPr>
          <w:rFonts w:ascii="Sylfaen" w:eastAsiaTheme="minorHAnsi" w:hAnsi="Sylfaen" w:cstheme="minorBidi"/>
          <w:sz w:val="22"/>
          <w:szCs w:val="22"/>
        </w:rPr>
        <w:t xml:space="preserve">пяти </w:t>
      </w:r>
      <w:r w:rsidRPr="00562E3A">
        <w:rPr>
          <w:rFonts w:ascii="Sylfaen" w:eastAsiaTheme="minorHAnsi" w:hAnsi="Sylfaen" w:cstheme="minorBidi"/>
          <w:sz w:val="22"/>
          <w:szCs w:val="22"/>
        </w:rPr>
        <w:t xml:space="preserve">рабочих  дней после получения требования. </w:t>
      </w:r>
    </w:p>
    <w:p w14:paraId="7631203A" w14:textId="7737C76A" w:rsidR="007B3F5F" w:rsidRPr="00562E3A" w:rsidRDefault="007B3F5F" w:rsidP="00562E3A">
      <w:pPr>
        <w:pStyle w:val="af4"/>
        <w:shd w:val="clear" w:color="auto" w:fill="FFFFFF"/>
        <w:spacing w:before="0" w:beforeAutospacing="0" w:after="0" w:afterAutospacing="0"/>
        <w:ind w:firstLine="708"/>
        <w:jc w:val="both"/>
        <w:rPr>
          <w:rFonts w:ascii="Sylfaen" w:eastAsiaTheme="minorHAnsi" w:hAnsi="Sylfaen" w:cstheme="minorBidi"/>
          <w:sz w:val="22"/>
          <w:szCs w:val="22"/>
        </w:rPr>
      </w:pPr>
      <w:r w:rsidRPr="00562E3A">
        <w:rPr>
          <w:rFonts w:ascii="Sylfaen" w:eastAsiaTheme="minorHAnsi" w:hAnsi="Sylfaen" w:cstheme="minorBidi"/>
          <w:sz w:val="22"/>
          <w:szCs w:val="22"/>
        </w:rPr>
        <w:t>Выплата производится посредством перечисления на расчетный счет_</w:t>
      </w:r>
      <w:bookmarkStart w:id="16" w:name="_Hlk200019940"/>
      <w:r w:rsidR="00E95428" w:rsidRPr="000D1F45">
        <w:rPr>
          <w:rStyle w:val="af5"/>
          <w:rFonts w:ascii="Sylfaen" w:hAnsi="Sylfaen"/>
          <w:b w:val="0"/>
          <w:bCs w:val="0"/>
          <w:sz w:val="20"/>
          <w:szCs w:val="20"/>
          <w:u w:val="single"/>
          <w:lang w:val="hy-AM"/>
        </w:rPr>
        <w:t>900325165109</w:t>
      </w:r>
      <w:bookmarkEnd w:id="16"/>
      <w:r w:rsidRPr="00562E3A">
        <w:rPr>
          <w:rFonts w:ascii="Sylfaen" w:eastAsiaTheme="minorHAnsi" w:hAnsi="Sylfaen" w:cstheme="minorBidi"/>
          <w:sz w:val="22"/>
          <w:szCs w:val="22"/>
        </w:rPr>
        <w:t xml:space="preserve"> бенефициара.</w:t>
      </w:r>
    </w:p>
    <w:p w14:paraId="199F1121" w14:textId="77777777" w:rsidR="007B3F5F" w:rsidRPr="00562E3A" w:rsidRDefault="007B3F5F" w:rsidP="00562E3A">
      <w:pPr>
        <w:pStyle w:val="af4"/>
        <w:shd w:val="clear" w:color="auto" w:fill="FFFFFF"/>
        <w:spacing w:before="0" w:beforeAutospacing="0" w:after="0" w:afterAutospacing="0"/>
        <w:ind w:firstLine="375"/>
        <w:jc w:val="both"/>
        <w:rPr>
          <w:rStyle w:val="af5"/>
          <w:rFonts w:ascii="Sylfaen" w:hAnsi="Sylfaen"/>
          <w:b w:val="0"/>
          <w:bCs w:val="0"/>
          <w:sz w:val="22"/>
          <w:szCs w:val="22"/>
        </w:rPr>
      </w:pPr>
      <w:r w:rsidRPr="00562E3A">
        <w:rPr>
          <w:rStyle w:val="af5"/>
          <w:rFonts w:ascii="Sylfaen" w:hAnsi="Sylfaen"/>
          <w:sz w:val="22"/>
          <w:szCs w:val="22"/>
        </w:rPr>
        <w:t xml:space="preserve">3. </w:t>
      </w:r>
      <w:r w:rsidRPr="00562E3A">
        <w:rPr>
          <w:rFonts w:ascii="Sylfaen" w:eastAsiaTheme="minorHAnsi" w:hAnsi="Sylfaen" w:cstheme="minorBidi"/>
          <w:sz w:val="22"/>
          <w:szCs w:val="22"/>
        </w:rPr>
        <w:t>Настоящая гарантия является безотзывной.</w:t>
      </w:r>
    </w:p>
    <w:p w14:paraId="4EC12B02"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CEB1B55" w14:textId="1357DC3A" w:rsidR="004A3859" w:rsidRPr="00562E3A" w:rsidRDefault="004A3859"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5. Гарантия действует </w:t>
      </w:r>
      <w:r w:rsidR="00DF01E3" w:rsidRPr="00562E3A">
        <w:rPr>
          <w:rFonts w:ascii="Sylfaen" w:eastAsiaTheme="minorHAnsi" w:hAnsi="Sylfaen" w:cstheme="minorBidi"/>
          <w:sz w:val="22"/>
          <w:szCs w:val="22"/>
        </w:rPr>
        <w:t xml:space="preserve">с момента выпуска и в силе </w:t>
      </w:r>
      <w:r w:rsidRPr="00562E3A">
        <w:rPr>
          <w:rFonts w:ascii="Sylfaen" w:eastAsiaTheme="minorHAnsi" w:hAnsi="Sylfaen" w:cstheme="minorBidi"/>
          <w:sz w:val="22"/>
          <w:szCs w:val="22"/>
        </w:rPr>
        <w:t>со дня вступления в силу договора под кодом N_</w:t>
      </w:r>
      <w:r w:rsidR="007B4E80" w:rsidRPr="007B4E80">
        <w:rPr>
          <w:rFonts w:ascii="Sylfaen" w:hAnsi="Sylfaen"/>
          <w:b/>
          <w:sz w:val="22"/>
          <w:szCs w:val="22"/>
        </w:rPr>
        <w:t xml:space="preserve"> </w:t>
      </w:r>
      <w:r w:rsidR="007C61DD">
        <w:rPr>
          <w:rFonts w:ascii="Sylfaen" w:hAnsi="Sylfaen"/>
          <w:b/>
          <w:sz w:val="22"/>
          <w:szCs w:val="22"/>
        </w:rPr>
        <w:t>ԱՄԱՀ-ԳՈ-ԲՄԱՇՁԲ-25/47</w:t>
      </w:r>
      <w:r w:rsidR="007B4E80" w:rsidRPr="00562E3A">
        <w:rPr>
          <w:rFonts w:ascii="Sylfaen" w:hAnsi="Sylfaen"/>
          <w:b/>
          <w:sz w:val="22"/>
          <w:szCs w:val="22"/>
        </w:rPr>
        <w:t>"</w:t>
      </w:r>
      <w:r w:rsidR="007B4E80" w:rsidRPr="00562E3A">
        <w:rPr>
          <w:rStyle w:val="af6"/>
          <w:rFonts w:ascii="Sylfaen" w:hAnsi="Sylfaen"/>
          <w:b/>
          <w:sz w:val="22"/>
          <w:szCs w:val="22"/>
        </w:rPr>
        <w:footnoteReference w:customMarkFollows="1" w:id="24"/>
        <w:t>*</w:t>
      </w:r>
      <w:r w:rsidR="007B4E80">
        <w:rPr>
          <w:rFonts w:ascii="Sylfaen" w:hAnsi="Sylfaen"/>
          <w:b/>
          <w:sz w:val="22"/>
          <w:szCs w:val="22"/>
        </w:rPr>
        <w:t xml:space="preserve"> </w:t>
      </w:r>
      <w:r w:rsidRPr="00562E3A">
        <w:rPr>
          <w:rFonts w:ascii="Sylfaen" w:eastAsiaTheme="minorHAnsi" w:hAnsi="Sylfaen" w:cstheme="minorBidi"/>
          <w:sz w:val="22"/>
          <w:szCs w:val="22"/>
        </w:rPr>
        <w:t xml:space="preserve">_ заключаемого  между  бенефициаром </w:t>
      </w:r>
    </w:p>
    <w:p w14:paraId="128481F8" w14:textId="77777777" w:rsidR="004A3859" w:rsidRPr="00562E3A" w:rsidRDefault="00DF01E3"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r w:rsidR="004A3859" w:rsidRPr="00562E3A">
        <w:rPr>
          <w:rFonts w:ascii="Sylfaen" w:eastAsiaTheme="minorHAnsi" w:hAnsi="Sylfaen" w:cstheme="minorBidi"/>
          <w:sz w:val="22"/>
          <w:szCs w:val="22"/>
        </w:rPr>
        <w:t xml:space="preserve">номер заключаемого </w:t>
      </w:r>
      <w:proofErr w:type="spellStart"/>
      <w:r w:rsidR="004A3859" w:rsidRPr="00562E3A">
        <w:rPr>
          <w:rFonts w:ascii="Sylfaen" w:eastAsiaTheme="minorHAnsi" w:hAnsi="Sylfaen" w:cstheme="minorBidi"/>
          <w:sz w:val="22"/>
          <w:szCs w:val="22"/>
        </w:rPr>
        <w:t>договара</w:t>
      </w:r>
      <w:proofErr w:type="spellEnd"/>
    </w:p>
    <w:p w14:paraId="007AC4C4" w14:textId="77777777" w:rsidR="004A3859" w:rsidRPr="00562E3A" w:rsidRDefault="004A3859"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p>
    <w:p w14:paraId="00DB3320" w14:textId="77777777" w:rsidR="004A3859" w:rsidRPr="00562E3A" w:rsidRDefault="00DF01E3" w:rsidP="00562E3A">
      <w:pPr>
        <w:pStyle w:val="af4"/>
        <w:shd w:val="clear" w:color="auto" w:fill="FFFFFF"/>
        <w:spacing w:after="0" w:afterAutospacing="0"/>
        <w:contextualSpacing/>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и принципалом </w:t>
      </w:r>
      <w:r w:rsidR="004A3859" w:rsidRPr="00562E3A">
        <w:rPr>
          <w:rFonts w:ascii="Sylfaen" w:eastAsiaTheme="minorHAnsi" w:hAnsi="Sylfaen" w:cstheme="minorBidi"/>
          <w:sz w:val="22"/>
          <w:szCs w:val="22"/>
        </w:rPr>
        <w:t xml:space="preserve">и  действует </w:t>
      </w:r>
      <w:r w:rsidR="004A3859" w:rsidRPr="00562E3A">
        <w:rPr>
          <w:rFonts w:ascii="Sylfaen" w:eastAsiaTheme="minorHAnsi" w:hAnsi="Sylfaen" w:cstheme="minorBidi"/>
          <w:sz w:val="22"/>
          <w:szCs w:val="22"/>
          <w:lang w:val="hy-AM"/>
        </w:rPr>
        <w:t xml:space="preserve"> </w:t>
      </w:r>
      <w:r w:rsidR="004A3859" w:rsidRPr="00562E3A">
        <w:rPr>
          <w:rFonts w:ascii="Sylfaen" w:eastAsiaTheme="minorHAnsi" w:hAnsi="Sylfaen" w:cstheme="minorBidi"/>
          <w:sz w:val="22"/>
          <w:szCs w:val="22"/>
        </w:rPr>
        <w:t>в</w:t>
      </w:r>
      <w:r w:rsidR="004A3859" w:rsidRPr="00562E3A">
        <w:rPr>
          <w:rFonts w:ascii="Sylfaen" w:hAnsi="Sylfaen"/>
          <w:sz w:val="22"/>
          <w:szCs w:val="22"/>
        </w:rPr>
        <w:t>ключительно</w:t>
      </w:r>
      <w:r w:rsidR="004A3859" w:rsidRPr="00562E3A">
        <w:rPr>
          <w:rFonts w:ascii="Sylfaen" w:eastAsiaTheme="minorHAnsi" w:hAnsi="Sylfaen" w:cstheme="minorBidi"/>
          <w:sz w:val="22"/>
          <w:szCs w:val="22"/>
        </w:rPr>
        <w:t xml:space="preserve"> </w:t>
      </w:r>
      <w:r w:rsidR="004A3859" w:rsidRPr="00562E3A">
        <w:rPr>
          <w:rFonts w:ascii="Sylfaen" w:eastAsiaTheme="minorHAnsi" w:hAnsi="Sylfaen" w:cstheme="minorBidi"/>
          <w:sz w:val="22"/>
          <w:szCs w:val="22"/>
          <w:lang w:val="hy-AM"/>
        </w:rPr>
        <w:t xml:space="preserve"> </w:t>
      </w:r>
      <w:r w:rsidR="004A3859" w:rsidRPr="00562E3A">
        <w:rPr>
          <w:rFonts w:ascii="Sylfaen" w:eastAsiaTheme="minorHAnsi" w:hAnsi="Sylfaen" w:cstheme="minorBidi"/>
          <w:sz w:val="22"/>
          <w:szCs w:val="22"/>
        </w:rPr>
        <w:t xml:space="preserve">до </w:t>
      </w:r>
      <w:r w:rsidR="004A3859" w:rsidRPr="00562E3A">
        <w:rPr>
          <w:rFonts w:ascii="Sylfaen" w:eastAsiaTheme="minorHAnsi" w:hAnsi="Sylfaen" w:cstheme="minorBidi"/>
          <w:sz w:val="22"/>
          <w:szCs w:val="22"/>
          <w:lang w:val="hy-AM"/>
        </w:rPr>
        <w:t xml:space="preserve"> </w:t>
      </w:r>
      <w:r w:rsidR="004A3859" w:rsidRPr="00562E3A">
        <w:rPr>
          <w:rFonts w:ascii="Sylfaen" w:eastAsiaTheme="minorHAnsi" w:hAnsi="Sylfaen" w:cstheme="minorBidi"/>
          <w:sz w:val="22"/>
          <w:szCs w:val="22"/>
        </w:rPr>
        <w:t xml:space="preserve">девяностого </w:t>
      </w:r>
      <w:r w:rsidR="004A3859" w:rsidRPr="00562E3A">
        <w:rPr>
          <w:rFonts w:ascii="Sylfaen" w:eastAsiaTheme="minorHAnsi" w:hAnsi="Sylfaen" w:cstheme="minorBidi"/>
          <w:sz w:val="22"/>
          <w:szCs w:val="22"/>
          <w:lang w:val="hy-AM"/>
        </w:rPr>
        <w:t xml:space="preserve"> </w:t>
      </w:r>
      <w:r w:rsidR="004A3859" w:rsidRPr="00562E3A">
        <w:rPr>
          <w:rFonts w:ascii="Sylfaen" w:eastAsiaTheme="minorHAnsi" w:hAnsi="Sylfaen" w:cstheme="minorBidi"/>
          <w:sz w:val="22"/>
          <w:szCs w:val="22"/>
        </w:rPr>
        <w:t xml:space="preserve">рабочего </w:t>
      </w:r>
      <w:r w:rsidR="004A3859" w:rsidRPr="00562E3A">
        <w:rPr>
          <w:rFonts w:ascii="Sylfaen" w:eastAsiaTheme="minorHAnsi" w:hAnsi="Sylfaen" w:cstheme="minorBidi"/>
          <w:sz w:val="22"/>
          <w:szCs w:val="22"/>
          <w:lang w:val="hy-AM"/>
        </w:rPr>
        <w:t xml:space="preserve"> </w:t>
      </w:r>
      <w:r w:rsidR="004A3859" w:rsidRPr="00562E3A">
        <w:rPr>
          <w:rFonts w:ascii="Sylfaen" w:eastAsiaTheme="minorHAnsi" w:hAnsi="Sylfaen" w:cstheme="minorBidi"/>
          <w:sz w:val="22"/>
          <w:szCs w:val="22"/>
        </w:rPr>
        <w:t>дня</w:t>
      </w:r>
      <w:r w:rsidR="004A3859" w:rsidRPr="00562E3A">
        <w:rPr>
          <w:rFonts w:ascii="Sylfaen" w:eastAsiaTheme="minorHAnsi" w:hAnsi="Sylfaen" w:cstheme="minorBidi"/>
          <w:sz w:val="22"/>
          <w:szCs w:val="22"/>
          <w:lang w:val="hy-AM"/>
        </w:rPr>
        <w:t xml:space="preserve">  </w:t>
      </w:r>
      <w:r w:rsidR="004A3859" w:rsidRPr="00562E3A">
        <w:rPr>
          <w:rFonts w:ascii="Sylfaen" w:eastAsiaTheme="minorHAnsi" w:hAnsi="Sylfaen" w:cstheme="minorBidi"/>
          <w:sz w:val="22"/>
          <w:szCs w:val="22"/>
        </w:rPr>
        <w:t xml:space="preserve">следующего за днем </w:t>
      </w:r>
    </w:p>
    <w:p w14:paraId="744514A3" w14:textId="77777777" w:rsidR="004A3859" w:rsidRPr="00562E3A" w:rsidRDefault="004A3859" w:rsidP="00562E3A">
      <w:pPr>
        <w:pStyle w:val="af4"/>
        <w:shd w:val="clear" w:color="auto" w:fill="FFFFFF"/>
        <w:spacing w:after="0" w:afterAutospacing="0"/>
        <w:contextualSpacing/>
        <w:jc w:val="both"/>
        <w:rPr>
          <w:rFonts w:ascii="Sylfaen" w:eastAsiaTheme="minorHAnsi" w:hAnsi="Sylfaen" w:cstheme="minorBidi"/>
          <w:sz w:val="22"/>
          <w:szCs w:val="22"/>
          <w:lang w:val="hy-AM"/>
        </w:rPr>
      </w:pPr>
    </w:p>
    <w:p w14:paraId="19359788" w14:textId="77777777" w:rsidR="004A3859" w:rsidRPr="00562E3A" w:rsidRDefault="004A3859" w:rsidP="00562E3A">
      <w:pPr>
        <w:pStyle w:val="af4"/>
        <w:shd w:val="clear" w:color="auto" w:fill="FFFFFF"/>
        <w:spacing w:after="0" w:afterAutospacing="0"/>
        <w:contextualSpacing/>
        <w:jc w:val="center"/>
        <w:rPr>
          <w:rFonts w:ascii="Sylfaen" w:eastAsiaTheme="minorHAnsi" w:hAnsi="Sylfaen" w:cstheme="minorBidi"/>
          <w:sz w:val="22"/>
          <w:szCs w:val="22"/>
        </w:rPr>
      </w:pP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крайн</w:t>
      </w:r>
      <w:r w:rsidR="005502DE" w:rsidRPr="00562E3A">
        <w:rPr>
          <w:rFonts w:ascii="Sylfaen" w:eastAsiaTheme="minorHAnsi" w:hAnsi="Sylfaen" w:cstheme="minorBidi"/>
          <w:sz w:val="22"/>
          <w:szCs w:val="22"/>
        </w:rPr>
        <w:t>и</w:t>
      </w:r>
      <w:r w:rsidRPr="00562E3A">
        <w:rPr>
          <w:rFonts w:ascii="Sylfaen" w:eastAsiaTheme="minorHAnsi" w:hAnsi="Sylfaen" w:cstheme="minorBidi"/>
          <w:sz w:val="22"/>
          <w:szCs w:val="22"/>
        </w:rPr>
        <w:t>й срок выполнения работ</w:t>
      </w:r>
      <w:r w:rsidRPr="00562E3A">
        <w:rPr>
          <w:rFonts w:ascii="Sylfaen" w:eastAsiaTheme="minorHAnsi" w:hAnsi="Sylfaen" w:cstheme="minorBidi"/>
          <w:sz w:val="22"/>
          <w:szCs w:val="22"/>
          <w:lang w:val="hy-AM"/>
        </w:rPr>
        <w:t>, предусмотренн</w:t>
      </w:r>
      <w:proofErr w:type="spellStart"/>
      <w:r w:rsidRPr="00562E3A">
        <w:rPr>
          <w:rFonts w:ascii="Sylfaen" w:eastAsiaTheme="minorHAnsi" w:hAnsi="Sylfaen" w:cstheme="minorBidi"/>
          <w:sz w:val="22"/>
          <w:szCs w:val="22"/>
        </w:rPr>
        <w:t>ый</w:t>
      </w:r>
      <w:proofErr w:type="spellEnd"/>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заключаемым договором</w:t>
      </w:r>
    </w:p>
    <w:p w14:paraId="3980AF0A" w14:textId="04A5FF92" w:rsidR="004A3859" w:rsidRPr="00562E3A" w:rsidRDefault="004A3859" w:rsidP="007B4E80">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В день предоставления гарантии лицо, выдающее гарантию, с официального адреса</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7" w:author="Inesa Kocharyan" w:date="2023-07-07T17:29:00Z">
        <w:r w:rsidR="00A60C3C" w:rsidRPr="00562E3A">
          <w:rPr>
            <w:rFonts w:ascii="Sylfaen" w:eastAsiaTheme="minorHAnsi" w:hAnsi="Sylfaen" w:cstheme="minorBidi"/>
            <w:sz w:val="22"/>
            <w:szCs w:val="22"/>
          </w:rPr>
          <w:t xml:space="preserve"> </w:t>
        </w:r>
      </w:ins>
      <w:hyperlink r:id="rId10" w:history="1">
        <w:r w:rsidR="007B4E80" w:rsidRPr="008B2FA2">
          <w:rPr>
            <w:rStyle w:val="a9"/>
            <w:rFonts w:ascii="GHEA Grapalat" w:hAnsi="GHEA Grapalat"/>
            <w:sz w:val="20"/>
            <w:szCs w:val="20"/>
            <w:lang w:val="hy-AM"/>
          </w:rPr>
          <w:t>araks.finans@mta.gov.am</w:t>
        </w:r>
      </w:hyperlink>
      <w:r w:rsidR="007B4E80">
        <w:t xml:space="preserve"> </w:t>
      </w:r>
      <w:r w:rsidRPr="00562E3A">
        <w:rPr>
          <w:rFonts w:ascii="Sylfaen" w:eastAsiaTheme="minorHAnsi" w:hAnsi="Sylfaen" w:cstheme="minorBidi"/>
          <w:sz w:val="22"/>
          <w:szCs w:val="22"/>
        </w:rPr>
        <w:t>указанный в приглашении к процедуре закупок, организованной под кодом упомянутым в пункте 1 настоящей гарантии</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w:t>
      </w:r>
    </w:p>
    <w:p w14:paraId="18C7D41F" w14:textId="77777777" w:rsidR="004A3859" w:rsidRPr="00562E3A" w:rsidRDefault="004A3859" w:rsidP="00562E3A">
      <w:pPr>
        <w:pStyle w:val="af4"/>
        <w:shd w:val="clear" w:color="auto" w:fill="FFFFFF"/>
        <w:spacing w:after="0" w:afterAutospacing="0"/>
        <w:contextualSpacing/>
        <w:jc w:val="both"/>
        <w:rPr>
          <w:rFonts w:ascii="Sylfaen" w:eastAsiaTheme="minorHAnsi" w:hAnsi="Sylfaen" w:cstheme="minorBidi"/>
          <w:color w:val="FF0000"/>
          <w:sz w:val="22"/>
          <w:szCs w:val="22"/>
        </w:rPr>
      </w:pPr>
    </w:p>
    <w:p w14:paraId="452179A9"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6. Бенефициар предъявляет требование лицу, дающему гарантию, в письменной форме. К требованию прилагаются следующие документы:</w:t>
      </w:r>
    </w:p>
    <w:p w14:paraId="30451E6A" w14:textId="77777777" w:rsidR="00717E6E" w:rsidRPr="00562E3A" w:rsidRDefault="00717E6E"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66AC9010" w14:textId="52714226" w:rsidR="007B3F5F" w:rsidRPr="00562E3A" w:rsidRDefault="007B3F5F"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lastRenderedPageBreak/>
        <w:t>1) копии заключенного договора N</w:t>
      </w:r>
      <w:r w:rsidRPr="00562E3A">
        <w:rPr>
          <w:rFonts w:ascii="Sylfaen" w:eastAsiaTheme="minorHAnsi" w:hAnsi="Sylfaen" w:cstheme="minorBidi"/>
          <w:sz w:val="22"/>
          <w:szCs w:val="22"/>
          <w:lang w:val="hy-AM"/>
        </w:rPr>
        <w:t xml:space="preserve"> </w:t>
      </w:r>
      <w:r w:rsidR="007C61DD">
        <w:rPr>
          <w:rFonts w:ascii="Sylfaen" w:hAnsi="Sylfaen"/>
          <w:b/>
          <w:sz w:val="22"/>
          <w:szCs w:val="22"/>
        </w:rPr>
        <w:t>ԱՄԱՀ-ԳՈ-ԲՄԱՇՁԲ-25/47</w:t>
      </w:r>
      <w:r w:rsidR="007B4E80" w:rsidRPr="00562E3A">
        <w:rPr>
          <w:rFonts w:ascii="Sylfaen" w:hAnsi="Sylfaen"/>
          <w:b/>
          <w:sz w:val="22"/>
          <w:szCs w:val="22"/>
        </w:rPr>
        <w:t>"</w:t>
      </w:r>
      <w:r w:rsidR="007B4E80" w:rsidRPr="00562E3A">
        <w:rPr>
          <w:rStyle w:val="af6"/>
          <w:rFonts w:ascii="Sylfaen" w:hAnsi="Sylfaen"/>
          <w:b/>
          <w:sz w:val="22"/>
          <w:szCs w:val="22"/>
        </w:rPr>
        <w:footnoteReference w:customMarkFollows="1" w:id="25"/>
        <w:t>*</w:t>
      </w:r>
      <w:r w:rsidRPr="00562E3A">
        <w:rPr>
          <w:rFonts w:ascii="Sylfaen" w:eastAsiaTheme="minorHAnsi" w:hAnsi="Sylfaen" w:cstheme="minorBidi"/>
          <w:sz w:val="22"/>
          <w:szCs w:val="22"/>
        </w:rPr>
        <w:t xml:space="preserve">, включая </w:t>
      </w:r>
    </w:p>
    <w:p w14:paraId="051FA190" w14:textId="77777777" w:rsidR="007B3F5F" w:rsidRPr="00562E3A" w:rsidRDefault="007B3F5F" w:rsidP="00562E3A">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номер заключаемого </w:t>
      </w:r>
      <w:proofErr w:type="spellStart"/>
      <w:r w:rsidRPr="00562E3A">
        <w:rPr>
          <w:rFonts w:ascii="Sylfaen" w:eastAsiaTheme="minorHAnsi" w:hAnsi="Sylfaen" w:cstheme="minorBidi"/>
          <w:sz w:val="22"/>
          <w:szCs w:val="22"/>
        </w:rPr>
        <w:t>договара</w:t>
      </w:r>
      <w:proofErr w:type="spellEnd"/>
    </w:p>
    <w:p w14:paraId="2985CC6F"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копии внесенных  в него изменений, дополнительных соглашений,</w:t>
      </w:r>
    </w:p>
    <w:p w14:paraId="66E96252"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00702A06" w:rsidRPr="00562E3A">
          <w:rPr>
            <w:rStyle w:val="a9"/>
            <w:rFonts w:ascii="Sylfaen" w:hAnsi="Sylfaen"/>
            <w:color w:val="auto"/>
            <w:sz w:val="22"/>
            <w:szCs w:val="22"/>
            <w:lang w:val="hy-AM"/>
          </w:rPr>
          <w:t>www.procurement.am</w:t>
        </w:r>
      </w:hyperlink>
      <w:r w:rsidRPr="00562E3A">
        <w:rPr>
          <w:rFonts w:ascii="Sylfaen" w:eastAsiaTheme="minorHAnsi" w:hAnsi="Sylfaen" w:cstheme="minorBidi"/>
          <w:sz w:val="22"/>
          <w:szCs w:val="22"/>
        </w:rPr>
        <w:t xml:space="preserve"> .</w:t>
      </w:r>
    </w:p>
    <w:p w14:paraId="226DD83B"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6B0D0D3F"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7.</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8FDEFBA"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8.</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отклоняет требование бенефициара, если:</w:t>
      </w:r>
    </w:p>
    <w:p w14:paraId="30E28E35"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1) требование или прилагаемые документы не соответствуют условиям настоящей гарантии,</w:t>
      </w:r>
    </w:p>
    <w:p w14:paraId="7E7666B6" w14:textId="77777777" w:rsidR="007B3F5F" w:rsidRPr="00562E3A" w:rsidRDefault="007B3F5F"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2) требование представлено по истечении срока, установленного гарантией.</w:t>
      </w:r>
    </w:p>
    <w:p w14:paraId="3DFE8698" w14:textId="77777777" w:rsidR="007B3F5F" w:rsidRPr="00562E3A" w:rsidRDefault="007B3F5F"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87E4025" w14:textId="77777777" w:rsidR="007B3F5F" w:rsidRPr="00562E3A" w:rsidRDefault="007B3F5F"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10. К настоящей гарантии применяются соответствующие положения Гражданского кодекса Республики Армения</w:t>
      </w:r>
    </w:p>
    <w:p w14:paraId="4E6FBDDB"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FD36269"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5B73268B" w14:textId="77777777" w:rsidR="007B3F5F" w:rsidRPr="00562E3A" w:rsidRDefault="007B3F5F" w:rsidP="00562E3A">
      <w:pPr>
        <w:pStyle w:val="af4"/>
        <w:shd w:val="clear" w:color="auto" w:fill="FFFFFF"/>
        <w:spacing w:before="0" w:beforeAutospacing="0" w:after="0" w:afterAutospacing="0"/>
        <w:ind w:firstLine="375"/>
        <w:jc w:val="both"/>
        <w:rPr>
          <w:rFonts w:ascii="Sylfaen" w:hAnsi="Sylfaen"/>
          <w:sz w:val="22"/>
          <w:szCs w:val="22"/>
        </w:rPr>
      </w:pPr>
    </w:p>
    <w:p w14:paraId="6B9A7883" w14:textId="77777777" w:rsidR="007B3F5F" w:rsidRPr="00562E3A" w:rsidRDefault="007B3F5F" w:rsidP="00562E3A">
      <w:pPr>
        <w:pStyle w:val="af4"/>
        <w:shd w:val="clear" w:color="auto" w:fill="FFFFFF"/>
        <w:spacing w:before="0" w:beforeAutospacing="0" w:after="0" w:afterAutospacing="0"/>
        <w:ind w:firstLine="375"/>
        <w:jc w:val="both"/>
        <w:rPr>
          <w:rFonts w:ascii="Sylfaen" w:hAnsi="Sylfaen"/>
          <w:sz w:val="22"/>
          <w:szCs w:val="22"/>
          <w:u w:val="single"/>
          <w:lang w:val="hy-AM"/>
        </w:rPr>
      </w:pPr>
      <w:r w:rsidRPr="00562E3A">
        <w:rPr>
          <w:rFonts w:ascii="Sylfaen" w:hAnsi="Sylfaen"/>
          <w:sz w:val="22"/>
          <w:szCs w:val="22"/>
          <w:lang w:val="hy-AM"/>
        </w:rPr>
        <w:t>Руководитель исполнительного органа</w:t>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200E2783" w14:textId="77777777" w:rsidR="007B3F5F" w:rsidRPr="00562E3A" w:rsidRDefault="007B3F5F" w:rsidP="00562E3A">
      <w:pPr>
        <w:pStyle w:val="af4"/>
        <w:shd w:val="clear" w:color="auto" w:fill="FFFFFF"/>
        <w:spacing w:before="0" w:beforeAutospacing="0" w:after="0" w:afterAutospacing="0"/>
        <w:ind w:firstLine="375"/>
        <w:jc w:val="both"/>
        <w:rPr>
          <w:rFonts w:ascii="Sylfaen" w:hAnsi="Sylfaen"/>
          <w:sz w:val="22"/>
          <w:szCs w:val="22"/>
          <w:lang w:val="hy-AM"/>
        </w:rPr>
      </w:pPr>
    </w:p>
    <w:p w14:paraId="5A0E920C" w14:textId="77777777" w:rsidR="007B3F5F" w:rsidRPr="00562E3A" w:rsidRDefault="007B3F5F" w:rsidP="00562E3A">
      <w:pPr>
        <w:pStyle w:val="af4"/>
        <w:shd w:val="clear" w:color="auto" w:fill="FFFFFF"/>
        <w:spacing w:before="0" w:beforeAutospacing="0" w:after="0" w:afterAutospacing="0"/>
        <w:ind w:firstLine="375"/>
        <w:jc w:val="both"/>
        <w:rPr>
          <w:rFonts w:ascii="Sylfaen" w:hAnsi="Sylfaen"/>
          <w:sz w:val="22"/>
          <w:szCs w:val="22"/>
          <w:lang w:val="hy-AM"/>
        </w:rPr>
      </w:pPr>
    </w:p>
    <w:p w14:paraId="7C05BECE" w14:textId="77777777" w:rsidR="007B3F5F" w:rsidRPr="00562E3A" w:rsidRDefault="007B3F5F" w:rsidP="00562E3A">
      <w:pPr>
        <w:pStyle w:val="af4"/>
        <w:shd w:val="clear" w:color="auto" w:fill="FFFFFF"/>
        <w:spacing w:before="0" w:beforeAutospacing="0" w:after="0" w:afterAutospacing="0"/>
        <w:ind w:firstLine="375"/>
        <w:jc w:val="both"/>
        <w:rPr>
          <w:rFonts w:ascii="Sylfaen" w:hAnsi="Sylfaen"/>
          <w:sz w:val="22"/>
          <w:szCs w:val="22"/>
          <w:lang w:val="hy-AM"/>
        </w:rPr>
      </w:pP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0375ECFC" w14:textId="77777777" w:rsidR="007B3F5F" w:rsidRPr="00562E3A" w:rsidRDefault="007B3F5F" w:rsidP="00562E3A">
      <w:pPr>
        <w:pStyle w:val="af4"/>
        <w:shd w:val="clear" w:color="auto" w:fill="FFFFFF"/>
        <w:spacing w:before="0" w:beforeAutospacing="0" w:after="0" w:afterAutospacing="0"/>
        <w:rPr>
          <w:rFonts w:ascii="Sylfaen" w:hAnsi="Sylfaen" w:cs="Sylfaen"/>
          <w:sz w:val="22"/>
          <w:szCs w:val="22"/>
          <w:vertAlign w:val="superscript"/>
        </w:rPr>
      </w:pP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число, месяц, год</w:t>
      </w:r>
    </w:p>
    <w:p w14:paraId="5E1134AB"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lang w:val="hy-AM"/>
        </w:rPr>
      </w:pPr>
    </w:p>
    <w:p w14:paraId="551E7C01"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0D88242F"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3AE0CF2E" w14:textId="77777777" w:rsidR="00CF2692" w:rsidRPr="00562E3A" w:rsidRDefault="00CF2692" w:rsidP="00562E3A">
      <w:pPr>
        <w:widowControl w:val="0"/>
        <w:ind w:left="567" w:right="565"/>
        <w:jc w:val="center"/>
        <w:rPr>
          <w:rFonts w:ascii="Sylfaen" w:hAnsi="Sylfaen"/>
          <w:b/>
          <w:sz w:val="22"/>
          <w:szCs w:val="22"/>
        </w:rPr>
      </w:pPr>
    </w:p>
    <w:p w14:paraId="5D78E2B6" w14:textId="77777777" w:rsidR="00CF2692" w:rsidRPr="00562E3A" w:rsidRDefault="00CF2692" w:rsidP="00562E3A">
      <w:pPr>
        <w:widowControl w:val="0"/>
        <w:ind w:left="567" w:right="565"/>
        <w:jc w:val="center"/>
        <w:rPr>
          <w:rFonts w:ascii="Sylfaen" w:hAnsi="Sylfaen"/>
          <w:b/>
          <w:sz w:val="22"/>
          <w:szCs w:val="22"/>
        </w:rPr>
      </w:pPr>
    </w:p>
    <w:p w14:paraId="019E5981" w14:textId="77777777" w:rsidR="007B3F5F" w:rsidRPr="00562E3A" w:rsidRDefault="007B3F5F" w:rsidP="00562E3A">
      <w:pPr>
        <w:widowControl w:val="0"/>
        <w:ind w:left="567" w:right="565"/>
        <w:jc w:val="center"/>
        <w:rPr>
          <w:rFonts w:ascii="Sylfaen" w:hAnsi="Sylfaen"/>
          <w:b/>
          <w:sz w:val="22"/>
          <w:szCs w:val="22"/>
        </w:rPr>
      </w:pPr>
    </w:p>
    <w:p w14:paraId="32DC673B" w14:textId="77777777" w:rsidR="00CF2692" w:rsidRDefault="00CF2692" w:rsidP="00562E3A">
      <w:pPr>
        <w:widowControl w:val="0"/>
        <w:ind w:left="567" w:right="565"/>
        <w:jc w:val="center"/>
        <w:rPr>
          <w:rFonts w:ascii="Sylfaen" w:hAnsi="Sylfaen"/>
          <w:b/>
          <w:sz w:val="22"/>
          <w:szCs w:val="22"/>
        </w:rPr>
      </w:pPr>
    </w:p>
    <w:p w14:paraId="53506FDE" w14:textId="77777777" w:rsidR="00364167" w:rsidRDefault="00364167" w:rsidP="00562E3A">
      <w:pPr>
        <w:widowControl w:val="0"/>
        <w:ind w:left="567" w:right="565"/>
        <w:jc w:val="center"/>
        <w:rPr>
          <w:rFonts w:ascii="Sylfaen" w:hAnsi="Sylfaen"/>
          <w:b/>
          <w:sz w:val="22"/>
          <w:szCs w:val="22"/>
        </w:rPr>
      </w:pPr>
    </w:p>
    <w:p w14:paraId="735158D8" w14:textId="77777777" w:rsidR="00364167" w:rsidRDefault="00364167" w:rsidP="00562E3A">
      <w:pPr>
        <w:widowControl w:val="0"/>
        <w:ind w:left="567" w:right="565"/>
        <w:jc w:val="center"/>
        <w:rPr>
          <w:rFonts w:ascii="Sylfaen" w:hAnsi="Sylfaen"/>
          <w:b/>
          <w:sz w:val="22"/>
          <w:szCs w:val="22"/>
        </w:rPr>
      </w:pPr>
    </w:p>
    <w:p w14:paraId="73DC9F4D" w14:textId="77777777" w:rsidR="00364167" w:rsidRDefault="00364167" w:rsidP="00562E3A">
      <w:pPr>
        <w:widowControl w:val="0"/>
        <w:ind w:left="567" w:right="565"/>
        <w:jc w:val="center"/>
        <w:rPr>
          <w:rFonts w:ascii="Sylfaen" w:hAnsi="Sylfaen"/>
          <w:b/>
          <w:sz w:val="22"/>
          <w:szCs w:val="22"/>
        </w:rPr>
      </w:pPr>
    </w:p>
    <w:p w14:paraId="0EA8D09E" w14:textId="77777777" w:rsidR="00364167" w:rsidRDefault="00364167" w:rsidP="00562E3A">
      <w:pPr>
        <w:widowControl w:val="0"/>
        <w:ind w:left="567" w:right="565"/>
        <w:jc w:val="center"/>
        <w:rPr>
          <w:rFonts w:ascii="Sylfaen" w:hAnsi="Sylfaen"/>
          <w:b/>
          <w:sz w:val="22"/>
          <w:szCs w:val="22"/>
        </w:rPr>
      </w:pPr>
    </w:p>
    <w:p w14:paraId="326D0B4A" w14:textId="77777777" w:rsidR="00364167" w:rsidRDefault="00364167" w:rsidP="00562E3A">
      <w:pPr>
        <w:widowControl w:val="0"/>
        <w:ind w:left="567" w:right="565"/>
        <w:jc w:val="center"/>
        <w:rPr>
          <w:rFonts w:ascii="Sylfaen" w:hAnsi="Sylfaen"/>
          <w:b/>
          <w:sz w:val="22"/>
          <w:szCs w:val="22"/>
        </w:rPr>
      </w:pPr>
    </w:p>
    <w:p w14:paraId="4B9C7BE2" w14:textId="77777777" w:rsidR="00364167" w:rsidRPr="00562E3A" w:rsidRDefault="00364167" w:rsidP="00562E3A">
      <w:pPr>
        <w:widowControl w:val="0"/>
        <w:ind w:left="567" w:right="565"/>
        <w:jc w:val="center"/>
        <w:rPr>
          <w:rFonts w:ascii="Sylfaen" w:hAnsi="Sylfaen"/>
          <w:b/>
          <w:sz w:val="22"/>
          <w:szCs w:val="22"/>
        </w:rPr>
      </w:pPr>
    </w:p>
    <w:p w14:paraId="4C711335" w14:textId="77777777" w:rsidR="001005B0" w:rsidRPr="00562E3A" w:rsidRDefault="001005B0" w:rsidP="00562E3A">
      <w:pPr>
        <w:widowControl w:val="0"/>
        <w:ind w:left="567" w:right="565"/>
        <w:jc w:val="center"/>
        <w:rPr>
          <w:rFonts w:ascii="Sylfaen" w:hAnsi="Sylfaen"/>
          <w:b/>
          <w:sz w:val="22"/>
          <w:szCs w:val="22"/>
        </w:rPr>
      </w:pPr>
    </w:p>
    <w:p w14:paraId="28FAB641" w14:textId="77777777" w:rsidR="001005B0" w:rsidRPr="00562E3A" w:rsidRDefault="001005B0" w:rsidP="00562E3A">
      <w:pPr>
        <w:widowControl w:val="0"/>
        <w:ind w:left="567" w:right="565"/>
        <w:jc w:val="center"/>
        <w:rPr>
          <w:rFonts w:ascii="Sylfaen" w:hAnsi="Sylfaen"/>
          <w:b/>
          <w:sz w:val="22"/>
          <w:szCs w:val="22"/>
        </w:rPr>
      </w:pPr>
    </w:p>
    <w:p w14:paraId="352E9D40" w14:textId="77777777" w:rsidR="001005B0" w:rsidRDefault="001005B0" w:rsidP="00562E3A">
      <w:pPr>
        <w:widowControl w:val="0"/>
        <w:ind w:left="567" w:right="565"/>
        <w:jc w:val="center"/>
        <w:rPr>
          <w:rFonts w:ascii="Sylfaen" w:hAnsi="Sylfaen"/>
          <w:b/>
          <w:sz w:val="22"/>
          <w:szCs w:val="22"/>
        </w:rPr>
      </w:pPr>
    </w:p>
    <w:p w14:paraId="5A8A13FF" w14:textId="77777777" w:rsidR="00BA3487" w:rsidRDefault="00BA3487" w:rsidP="00562E3A">
      <w:pPr>
        <w:widowControl w:val="0"/>
        <w:ind w:left="567" w:right="565"/>
        <w:jc w:val="center"/>
        <w:rPr>
          <w:rFonts w:ascii="Sylfaen" w:hAnsi="Sylfaen"/>
          <w:b/>
          <w:sz w:val="22"/>
          <w:szCs w:val="22"/>
        </w:rPr>
      </w:pPr>
    </w:p>
    <w:p w14:paraId="06262AFB" w14:textId="77777777" w:rsidR="00AB0604" w:rsidRDefault="00AB0604" w:rsidP="00562E3A">
      <w:pPr>
        <w:widowControl w:val="0"/>
        <w:ind w:left="567" w:right="565"/>
        <w:jc w:val="center"/>
        <w:rPr>
          <w:rFonts w:ascii="Sylfaen" w:hAnsi="Sylfaen"/>
          <w:b/>
          <w:sz w:val="22"/>
          <w:szCs w:val="22"/>
        </w:rPr>
      </w:pPr>
    </w:p>
    <w:p w14:paraId="4CE9DC2F" w14:textId="77777777" w:rsidR="00AB0604" w:rsidRDefault="00AB0604" w:rsidP="00562E3A">
      <w:pPr>
        <w:widowControl w:val="0"/>
        <w:ind w:left="567" w:right="565"/>
        <w:jc w:val="center"/>
        <w:rPr>
          <w:rFonts w:ascii="Sylfaen" w:hAnsi="Sylfaen"/>
          <w:b/>
          <w:sz w:val="22"/>
          <w:szCs w:val="22"/>
        </w:rPr>
      </w:pPr>
    </w:p>
    <w:p w14:paraId="0317F17C" w14:textId="77777777" w:rsidR="007B4E80" w:rsidRDefault="007B4E80" w:rsidP="00562E3A">
      <w:pPr>
        <w:widowControl w:val="0"/>
        <w:ind w:left="567" w:right="565"/>
        <w:jc w:val="center"/>
        <w:rPr>
          <w:rFonts w:ascii="Sylfaen" w:hAnsi="Sylfaen"/>
          <w:b/>
          <w:sz w:val="22"/>
          <w:szCs w:val="22"/>
        </w:rPr>
      </w:pPr>
    </w:p>
    <w:p w14:paraId="45508B6C" w14:textId="77777777" w:rsidR="00BA3487" w:rsidRPr="00562E3A" w:rsidRDefault="00BA3487" w:rsidP="00562E3A">
      <w:pPr>
        <w:widowControl w:val="0"/>
        <w:ind w:left="567" w:right="565"/>
        <w:jc w:val="center"/>
        <w:rPr>
          <w:rFonts w:ascii="Sylfaen" w:hAnsi="Sylfaen"/>
          <w:b/>
          <w:sz w:val="22"/>
          <w:szCs w:val="22"/>
        </w:rPr>
      </w:pPr>
    </w:p>
    <w:p w14:paraId="58537E95" w14:textId="77777777" w:rsidR="007723F7" w:rsidRPr="00562E3A" w:rsidRDefault="007723F7" w:rsidP="00562E3A">
      <w:pPr>
        <w:widowControl w:val="0"/>
        <w:jc w:val="right"/>
        <w:rPr>
          <w:rFonts w:ascii="Sylfaen" w:hAnsi="Sylfaen"/>
          <w:i/>
          <w:sz w:val="22"/>
          <w:szCs w:val="22"/>
        </w:rPr>
      </w:pPr>
    </w:p>
    <w:p w14:paraId="162C0E45" w14:textId="77777777" w:rsidR="00B90C0A" w:rsidRPr="00562E3A" w:rsidRDefault="00B90C0A" w:rsidP="00562E3A">
      <w:pPr>
        <w:widowControl w:val="0"/>
        <w:ind w:firstLine="567"/>
        <w:jc w:val="right"/>
        <w:rPr>
          <w:rFonts w:ascii="Sylfaen" w:hAnsi="Sylfaen"/>
          <w:b/>
          <w:sz w:val="22"/>
          <w:szCs w:val="22"/>
        </w:rPr>
      </w:pPr>
      <w:r w:rsidRPr="00562E3A">
        <w:rPr>
          <w:rFonts w:ascii="Sylfaen" w:hAnsi="Sylfaen"/>
          <w:b/>
          <w:sz w:val="22"/>
          <w:szCs w:val="22"/>
        </w:rPr>
        <w:t>Приложение № 4.1</w:t>
      </w:r>
    </w:p>
    <w:p w14:paraId="332C3560" w14:textId="489817B3" w:rsidR="00B90C0A" w:rsidRPr="00562E3A" w:rsidRDefault="00B90C0A" w:rsidP="00562E3A">
      <w:pPr>
        <w:widowControl w:val="0"/>
        <w:ind w:firstLine="567"/>
        <w:jc w:val="right"/>
        <w:rPr>
          <w:rFonts w:ascii="Sylfaen" w:hAnsi="Sylfaen" w:cs="Arial"/>
          <w:b/>
          <w:sz w:val="22"/>
          <w:szCs w:val="22"/>
        </w:rPr>
      </w:pPr>
      <w:r w:rsidRPr="00562E3A">
        <w:rPr>
          <w:rFonts w:ascii="Sylfaen" w:hAnsi="Sylfaen"/>
          <w:b/>
          <w:sz w:val="22"/>
          <w:szCs w:val="22"/>
        </w:rPr>
        <w:t>к Приглашению на открытый конкурс</w:t>
      </w:r>
      <w:r w:rsidRPr="00562E3A">
        <w:rPr>
          <w:rFonts w:ascii="Sylfaen" w:hAnsi="Sylfaen" w:cs="Arial"/>
          <w:b/>
          <w:sz w:val="22"/>
          <w:szCs w:val="22"/>
        </w:rPr>
        <w:br/>
      </w:r>
      <w:r w:rsidRPr="00562E3A">
        <w:rPr>
          <w:rFonts w:ascii="Sylfaen" w:hAnsi="Sylfaen"/>
          <w:b/>
          <w:sz w:val="22"/>
          <w:szCs w:val="22"/>
        </w:rPr>
        <w:t>под кодом "</w:t>
      </w:r>
      <w:r w:rsidR="007C61DD">
        <w:rPr>
          <w:rFonts w:ascii="Sylfaen" w:hAnsi="Sylfaen"/>
          <w:b/>
          <w:sz w:val="22"/>
          <w:szCs w:val="22"/>
        </w:rPr>
        <w:t>ԱՄԱՀ-ԳՈ-ԲՄԱՇՁԲ-25/47</w:t>
      </w:r>
      <w:r w:rsidRPr="00562E3A">
        <w:rPr>
          <w:rFonts w:ascii="Sylfaen" w:hAnsi="Sylfaen"/>
          <w:b/>
          <w:sz w:val="22"/>
          <w:szCs w:val="22"/>
        </w:rPr>
        <w:t>"</w:t>
      </w:r>
      <w:r w:rsidRPr="00562E3A">
        <w:rPr>
          <w:rStyle w:val="af6"/>
          <w:rFonts w:ascii="Sylfaen" w:hAnsi="Sylfaen"/>
          <w:b/>
          <w:sz w:val="22"/>
          <w:szCs w:val="22"/>
        </w:rPr>
        <w:footnoteReference w:customMarkFollows="1" w:id="26"/>
        <w:t>*</w:t>
      </w:r>
    </w:p>
    <w:p w14:paraId="42086237" w14:textId="77777777" w:rsidR="007723F7" w:rsidRPr="00562E3A" w:rsidRDefault="007723F7" w:rsidP="00562E3A">
      <w:pPr>
        <w:widowControl w:val="0"/>
        <w:jc w:val="right"/>
        <w:rPr>
          <w:rFonts w:ascii="Sylfaen" w:hAnsi="Sylfaen"/>
          <w:i/>
          <w:sz w:val="22"/>
          <w:szCs w:val="22"/>
        </w:rPr>
      </w:pPr>
    </w:p>
    <w:p w14:paraId="56ACB69D" w14:textId="77777777" w:rsidR="00A21DA8" w:rsidRPr="00562E3A" w:rsidRDefault="00A21DA8" w:rsidP="00562E3A">
      <w:pPr>
        <w:pStyle w:val="31"/>
        <w:widowControl w:val="0"/>
        <w:spacing w:line="240" w:lineRule="auto"/>
        <w:jc w:val="center"/>
        <w:rPr>
          <w:rFonts w:ascii="Sylfaen" w:hAnsi="Sylfaen"/>
          <w:sz w:val="22"/>
          <w:szCs w:val="22"/>
          <w:lang w:val="hy-AM"/>
        </w:rPr>
      </w:pPr>
      <w:r w:rsidRPr="00562E3A">
        <w:rPr>
          <w:rFonts w:ascii="Sylfaen" w:hAnsi="Sylfaen"/>
          <w:sz w:val="22"/>
          <w:szCs w:val="22"/>
        </w:rPr>
        <w:t xml:space="preserve">ГАРАНТИЯ </w:t>
      </w:r>
      <w:r w:rsidRPr="00562E3A">
        <w:rPr>
          <w:rFonts w:ascii="Sylfaen" w:hAnsi="Sylfaen"/>
          <w:sz w:val="22"/>
          <w:szCs w:val="22"/>
          <w:lang w:val="en-US"/>
        </w:rPr>
        <w:t>N</w:t>
      </w:r>
      <w:r w:rsidRPr="00562E3A">
        <w:rPr>
          <w:rFonts w:ascii="Sylfaen" w:hAnsi="Sylfaen"/>
          <w:sz w:val="22"/>
          <w:szCs w:val="22"/>
          <w:lang w:val="hy-AM"/>
        </w:rPr>
        <w:t>________</w:t>
      </w:r>
    </w:p>
    <w:p w14:paraId="3AE68EAF" w14:textId="77777777" w:rsidR="00A21DA8" w:rsidRPr="00562E3A" w:rsidRDefault="00A21DA8" w:rsidP="00562E3A">
      <w:pPr>
        <w:widowControl w:val="0"/>
        <w:ind w:left="567" w:right="565"/>
        <w:jc w:val="center"/>
        <w:rPr>
          <w:rFonts w:ascii="Sylfaen" w:hAnsi="Sylfaen"/>
          <w:b/>
          <w:sz w:val="22"/>
          <w:szCs w:val="22"/>
        </w:rPr>
      </w:pPr>
      <w:r w:rsidRPr="00562E3A">
        <w:rPr>
          <w:rFonts w:ascii="Sylfaen" w:hAnsi="Sylfaen"/>
          <w:b/>
          <w:sz w:val="22"/>
          <w:szCs w:val="22"/>
        </w:rPr>
        <w:t>(обеспечение квалификации)</w:t>
      </w:r>
    </w:p>
    <w:p w14:paraId="5A52D0C2" w14:textId="4CFAA787" w:rsidR="00A21DA8" w:rsidRPr="00562E3A" w:rsidRDefault="00A21DA8" w:rsidP="007B4E80">
      <w:pPr>
        <w:pStyle w:val="af4"/>
        <w:shd w:val="clear" w:color="auto" w:fill="FFFFFF"/>
        <w:spacing w:before="0" w:beforeAutospacing="0" w:after="0" w:afterAutospacing="0"/>
        <w:jc w:val="both"/>
        <w:rPr>
          <w:rStyle w:val="af5"/>
          <w:rFonts w:ascii="Sylfaen" w:hAnsi="Sylfaen"/>
          <w:b w:val="0"/>
          <w:bCs w:val="0"/>
          <w:sz w:val="22"/>
          <w:szCs w:val="22"/>
          <w:lang w:val="hy-AM"/>
        </w:rPr>
      </w:pPr>
      <w:r w:rsidRPr="00562E3A">
        <w:rPr>
          <w:rFonts w:ascii="Sylfaen" w:eastAsiaTheme="minorHAnsi" w:hAnsi="Sylfaen" w:cstheme="minorBidi"/>
          <w:sz w:val="22"/>
          <w:szCs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00996AAE"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rPr>
        <w:t xml:space="preserve">  N</w:t>
      </w:r>
      <w:r w:rsidRPr="00562E3A">
        <w:rPr>
          <w:rFonts w:ascii="Sylfaen" w:eastAsiaTheme="minorHAnsi" w:hAnsi="Sylfaen" w:cstheme="minorBidi"/>
          <w:sz w:val="22"/>
          <w:szCs w:val="22"/>
          <w:lang w:val="hy-AM"/>
        </w:rPr>
        <w:t xml:space="preserve"> </w:t>
      </w:r>
      <w:r w:rsidR="007C61DD">
        <w:rPr>
          <w:rFonts w:ascii="Sylfaen" w:hAnsi="Sylfaen"/>
          <w:b/>
          <w:sz w:val="22"/>
          <w:szCs w:val="22"/>
        </w:rPr>
        <w:t>ԱՄԱՀ-ԳՈ-ԲՄԱՇՁԲ-25/47</w:t>
      </w:r>
      <w:r w:rsidRPr="00562E3A">
        <w:rPr>
          <w:rStyle w:val="af5"/>
          <w:rFonts w:ascii="Sylfaen" w:hAnsi="Sylfaen"/>
          <w:sz w:val="22"/>
          <w:szCs w:val="22"/>
        </w:rPr>
        <w:t xml:space="preserve"> </w:t>
      </w:r>
      <w:r w:rsidRPr="00562E3A">
        <w:rPr>
          <w:rFonts w:ascii="Sylfaen" w:eastAsiaTheme="minorHAnsi" w:hAnsi="Sylfaen" w:cstheme="minorBidi"/>
          <w:sz w:val="22"/>
          <w:szCs w:val="22"/>
        </w:rPr>
        <w:t xml:space="preserve"> заключаемым</w:t>
      </w:r>
      <w:r w:rsidR="007B4E80">
        <w:rPr>
          <w:rFonts w:ascii="Sylfaen" w:eastAsiaTheme="minorHAnsi" w:hAnsi="Sylfaen" w:cstheme="minorBidi"/>
          <w:sz w:val="22"/>
          <w:szCs w:val="22"/>
        </w:rPr>
        <w:t xml:space="preserve">                  </w:t>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Fonts w:ascii="Sylfaen" w:eastAsiaTheme="minorHAnsi" w:hAnsi="Sylfaen" w:cstheme="minorBidi"/>
          <w:sz w:val="22"/>
          <w:szCs w:val="22"/>
        </w:rPr>
        <w:t xml:space="preserve"> (далее-принципал ) в результате  </w:t>
      </w:r>
    </w:p>
    <w:p w14:paraId="361F866F" w14:textId="6948E410" w:rsidR="00A21DA8" w:rsidRPr="00562E3A" w:rsidRDefault="00A21DA8" w:rsidP="00562E3A">
      <w:pPr>
        <w:pStyle w:val="af4"/>
        <w:shd w:val="clear" w:color="auto" w:fill="FFFFFF"/>
        <w:spacing w:before="0" w:beforeAutospacing="0" w:after="0" w:afterAutospacing="0"/>
        <w:ind w:left="-142"/>
        <w:rPr>
          <w:rFonts w:ascii="Sylfaen" w:hAnsi="Sylfaen" w:cs="Sylfaen"/>
          <w:b/>
          <w:sz w:val="22"/>
          <w:szCs w:val="22"/>
          <w:vertAlign w:val="superscript"/>
          <w:lang w:val="hy-AM"/>
        </w:rPr>
      </w:pPr>
      <w:r w:rsidRPr="00562E3A">
        <w:rPr>
          <w:rStyle w:val="af5"/>
          <w:rFonts w:ascii="Sylfaen" w:hAnsi="Sylfaen"/>
          <w:b w:val="0"/>
          <w:sz w:val="22"/>
          <w:szCs w:val="22"/>
        </w:rPr>
        <w:t xml:space="preserve">                наименование отобранного участника</w:t>
      </w:r>
      <w:r w:rsidRPr="00562E3A">
        <w:rPr>
          <w:rStyle w:val="af5"/>
          <w:rFonts w:ascii="Sylfaen" w:hAnsi="Sylfaen"/>
          <w:b w:val="0"/>
          <w:sz w:val="22"/>
          <w:szCs w:val="22"/>
          <w:lang w:val="hy-AM"/>
        </w:rPr>
        <w:tab/>
      </w:r>
    </w:p>
    <w:p w14:paraId="72750FA3"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Style w:val="af5"/>
          <w:rFonts w:ascii="Sylfaen" w:hAnsi="Sylfaen"/>
          <w:sz w:val="22"/>
          <w:szCs w:val="22"/>
          <w:lang w:val="hy-AM"/>
        </w:rPr>
        <w:tab/>
      </w:r>
      <w:r w:rsidRPr="00562E3A">
        <w:rPr>
          <w:rFonts w:ascii="Sylfaen" w:eastAsiaTheme="minorHAnsi" w:hAnsi="Sylfaen" w:cstheme="minorBidi"/>
          <w:sz w:val="22"/>
          <w:szCs w:val="22"/>
        </w:rPr>
        <w:t xml:space="preserve"> </w:t>
      </w:r>
    </w:p>
    <w:p w14:paraId="0FE5CCB7" w14:textId="04D2FCC1" w:rsidR="00A21DA8" w:rsidRPr="00562E3A" w:rsidRDefault="00A21DA8" w:rsidP="00562E3A">
      <w:pPr>
        <w:pStyle w:val="af4"/>
        <w:shd w:val="clear" w:color="auto" w:fill="FFFFFF"/>
        <w:spacing w:before="0" w:beforeAutospacing="0" w:after="0" w:afterAutospacing="0"/>
        <w:jc w:val="both"/>
        <w:rPr>
          <w:rFonts w:ascii="Sylfaen" w:hAnsi="Sylfaen"/>
          <w:sz w:val="22"/>
          <w:szCs w:val="22"/>
          <w:lang w:val="hy-AM"/>
        </w:rPr>
      </w:pPr>
      <w:r w:rsidRPr="00562E3A">
        <w:rPr>
          <w:rFonts w:ascii="Sylfaen" w:eastAsiaTheme="minorHAnsi" w:hAnsi="Sylfaen" w:cstheme="minorBidi"/>
          <w:sz w:val="22"/>
          <w:szCs w:val="22"/>
        </w:rPr>
        <w:t xml:space="preserve">организованной </w:t>
      </w:r>
      <w:r w:rsidR="007B4E80">
        <w:rPr>
          <w:rFonts w:ascii="Sylfaen" w:hAnsi="Sylfaen"/>
          <w:sz w:val="20"/>
          <w:szCs w:val="20"/>
          <w:lang w:val="hy-AM"/>
        </w:rPr>
        <w:t>Муницапалитет Аракс Армавирской области РА</w:t>
      </w:r>
      <w:r w:rsidRPr="00562E3A">
        <w:rPr>
          <w:rFonts w:ascii="Sylfaen" w:hAnsi="Sylfaen"/>
          <w:sz w:val="22"/>
          <w:szCs w:val="22"/>
          <w:lang w:val="hy-AM"/>
        </w:rPr>
        <w:t xml:space="preserve"> </w:t>
      </w:r>
      <w:r w:rsidRPr="00562E3A">
        <w:rPr>
          <w:rFonts w:ascii="Sylfaen" w:eastAsiaTheme="minorHAnsi" w:hAnsi="Sylfaen" w:cstheme="minorBidi"/>
          <w:sz w:val="22"/>
          <w:szCs w:val="22"/>
        </w:rPr>
        <w:t xml:space="preserve"> (далее-бенефициар) </w:t>
      </w:r>
    </w:p>
    <w:p w14:paraId="447EF6A4" w14:textId="7717C933" w:rsidR="00A21DA8" w:rsidRPr="00562E3A" w:rsidRDefault="00A21DA8" w:rsidP="00562E3A">
      <w:pPr>
        <w:pStyle w:val="af4"/>
        <w:shd w:val="clear" w:color="auto" w:fill="FFFFFF"/>
        <w:spacing w:before="0" w:beforeAutospacing="0" w:after="0" w:afterAutospacing="0"/>
        <w:rPr>
          <w:rFonts w:ascii="Sylfaen" w:hAnsi="Sylfaen" w:cs="Sylfaen"/>
          <w:sz w:val="22"/>
          <w:szCs w:val="22"/>
          <w:vertAlign w:val="superscript"/>
        </w:rPr>
      </w:pPr>
      <w:r w:rsidRPr="00562E3A">
        <w:rPr>
          <w:rFonts w:ascii="Sylfaen" w:eastAsiaTheme="minorHAnsi" w:hAnsi="Sylfaen" w:cstheme="minorBidi"/>
          <w:sz w:val="22"/>
          <w:szCs w:val="22"/>
        </w:rPr>
        <w:t xml:space="preserve">процедуры  закупок под кодом </w:t>
      </w:r>
      <w:r w:rsidR="007C61DD">
        <w:rPr>
          <w:rFonts w:ascii="Sylfaen" w:hAnsi="Sylfaen"/>
          <w:b/>
          <w:sz w:val="22"/>
          <w:szCs w:val="22"/>
        </w:rPr>
        <w:t>ԱՄԱՀ-ԳՈ-ԲՄԱՇՁԲ-25/47</w:t>
      </w:r>
      <w:r w:rsidR="00364167" w:rsidRPr="00562E3A">
        <w:rPr>
          <w:rFonts w:ascii="Sylfaen" w:hAnsi="Sylfaen"/>
          <w:b/>
          <w:sz w:val="22"/>
          <w:szCs w:val="22"/>
        </w:rPr>
        <w:t>"</w:t>
      </w:r>
      <w:r w:rsidR="00364167" w:rsidRPr="00562E3A">
        <w:rPr>
          <w:rStyle w:val="af6"/>
          <w:rFonts w:ascii="Sylfaen" w:hAnsi="Sylfaen"/>
          <w:b/>
          <w:sz w:val="22"/>
          <w:szCs w:val="22"/>
        </w:rPr>
        <w:footnoteReference w:customMarkFollows="1" w:id="27"/>
        <w:t>*</w:t>
      </w:r>
    </w:p>
    <w:p w14:paraId="55C8D083" w14:textId="3DF51CFB"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p>
    <w:p w14:paraId="13F410C0"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  2.  По гарантии </w:t>
      </w:r>
      <w:r w:rsidRPr="00562E3A">
        <w:rPr>
          <w:rFonts w:ascii="Sylfaen" w:eastAsiaTheme="minorHAnsi" w:hAnsi="Sylfaen" w:cstheme="minorBidi"/>
          <w:sz w:val="22"/>
          <w:szCs w:val="22"/>
          <w:lang w:val="hy-AM"/>
        </w:rPr>
        <w:t xml:space="preserve">---------------------------------------------------------------------------- </w:t>
      </w:r>
    </w:p>
    <w:p w14:paraId="15336374"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r w:rsidR="00461ABD" w:rsidRPr="00562E3A">
        <w:rPr>
          <w:rFonts w:ascii="Sylfaen" w:eastAsiaTheme="minorHAnsi" w:hAnsi="Sylfaen" w:cstheme="minorBidi"/>
          <w:sz w:val="22"/>
          <w:szCs w:val="22"/>
        </w:rPr>
        <w:t xml:space="preserve">наименование выдающего гарантию банка </w:t>
      </w:r>
    </w:p>
    <w:p w14:paraId="6F7B1A7A"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p>
    <w:p w14:paraId="60B3A325"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686A0C6"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сумма в цифрах и прописью         </w:t>
      </w:r>
    </w:p>
    <w:p w14:paraId="55D2C011"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гарантии) в течение </w:t>
      </w:r>
      <w:r w:rsidR="001A17F8" w:rsidRPr="00562E3A">
        <w:rPr>
          <w:rFonts w:ascii="Sylfaen" w:eastAsiaTheme="minorHAnsi" w:hAnsi="Sylfaen" w:cstheme="minorBidi"/>
          <w:sz w:val="22"/>
          <w:szCs w:val="22"/>
        </w:rPr>
        <w:t>пяти</w:t>
      </w:r>
      <w:r w:rsidRPr="00562E3A">
        <w:rPr>
          <w:rFonts w:ascii="Sylfaen" w:eastAsiaTheme="minorHAnsi" w:hAnsi="Sylfaen" w:cstheme="minorBidi"/>
          <w:sz w:val="22"/>
          <w:szCs w:val="22"/>
        </w:rPr>
        <w:t xml:space="preserve"> рабочих  дней после получения требования. При выплате суммы гарантии учитываются вычеты из суммы гарантии </w:t>
      </w:r>
      <w:r w:rsidR="00113584" w:rsidRPr="00562E3A">
        <w:rPr>
          <w:rFonts w:ascii="Sylfaen" w:eastAsiaTheme="minorHAnsi" w:hAnsi="Sylfaen" w:cstheme="minorBidi"/>
          <w:sz w:val="22"/>
          <w:szCs w:val="22"/>
        </w:rPr>
        <w:t xml:space="preserve">на основании </w:t>
      </w:r>
      <w:r w:rsidR="00113584" w:rsidRPr="00562E3A">
        <w:rPr>
          <w:rFonts w:ascii="Sylfaen" w:eastAsiaTheme="minorHAnsi" w:hAnsi="Sylfaen" w:cstheme="minorBidi"/>
          <w:sz w:val="22"/>
          <w:szCs w:val="22"/>
          <w:lang w:val="hy-AM"/>
        </w:rPr>
        <w:t>двухсторонне утвержденного</w:t>
      </w:r>
      <w:r w:rsidRPr="00562E3A">
        <w:rPr>
          <w:rFonts w:ascii="Sylfaen" w:eastAsiaTheme="minorHAnsi" w:hAnsi="Sylfaen" w:cstheme="minorBidi"/>
          <w:sz w:val="22"/>
          <w:szCs w:val="22"/>
        </w:rPr>
        <w:t xml:space="preserve"> </w:t>
      </w:r>
      <w:r w:rsidR="0061684A" w:rsidRPr="00562E3A">
        <w:rPr>
          <w:rFonts w:ascii="Sylfaen" w:eastAsiaTheme="minorHAnsi" w:hAnsi="Sylfaen" w:cstheme="minorBidi"/>
          <w:sz w:val="22"/>
          <w:szCs w:val="22"/>
        </w:rPr>
        <w:t>акта</w:t>
      </w:r>
      <w:r w:rsidRPr="00562E3A">
        <w:rPr>
          <w:rFonts w:ascii="Sylfaen" w:eastAsiaTheme="minorHAnsi" w:hAnsi="Sylfaen" w:cstheme="minorBidi"/>
          <w:sz w:val="22"/>
          <w:szCs w:val="22"/>
        </w:rPr>
        <w:t xml:space="preserve"> (</w:t>
      </w:r>
      <w:r w:rsidR="0061684A" w:rsidRPr="00562E3A">
        <w:rPr>
          <w:rFonts w:ascii="Sylfaen" w:eastAsiaTheme="minorHAnsi" w:hAnsi="Sylfaen" w:cstheme="minorBidi"/>
          <w:sz w:val="22"/>
          <w:szCs w:val="22"/>
        </w:rPr>
        <w:t>актов</w:t>
      </w:r>
      <w:r w:rsidRPr="00562E3A">
        <w:rPr>
          <w:rFonts w:ascii="Sylfaen" w:eastAsiaTheme="minorHAnsi" w:hAnsi="Sylfaen" w:cstheme="minorBidi"/>
          <w:sz w:val="22"/>
          <w:szCs w:val="22"/>
        </w:rPr>
        <w:t>) сдачи-прием</w:t>
      </w:r>
      <w:r w:rsidR="0061684A" w:rsidRPr="00562E3A">
        <w:rPr>
          <w:rFonts w:ascii="Sylfaen" w:eastAsiaTheme="minorHAnsi" w:hAnsi="Sylfaen" w:cstheme="minorBidi"/>
          <w:sz w:val="22"/>
          <w:szCs w:val="22"/>
        </w:rPr>
        <w:t>ки</w:t>
      </w:r>
      <w:r w:rsidRPr="00562E3A">
        <w:rPr>
          <w:rFonts w:ascii="Sylfaen" w:eastAsiaTheme="minorHAnsi" w:hAnsi="Sylfaen" w:cstheme="minorBidi"/>
          <w:sz w:val="22"/>
          <w:szCs w:val="22"/>
        </w:rPr>
        <w:t xml:space="preserve"> между бенефициаром и принципалом</w:t>
      </w:r>
      <w:r w:rsidR="005572F4" w:rsidRPr="00562E3A">
        <w:rPr>
          <w:rFonts w:ascii="Sylfaen" w:eastAsiaTheme="minorHAnsi" w:hAnsi="Sylfaen" w:cstheme="minorBidi"/>
          <w:sz w:val="22"/>
          <w:szCs w:val="22"/>
        </w:rPr>
        <w:t xml:space="preserve"> в рамках исполнения договора</w:t>
      </w:r>
      <w:r w:rsidR="005572F4" w:rsidRPr="00562E3A">
        <w:rPr>
          <w:rFonts w:ascii="Sylfaen" w:eastAsiaTheme="minorHAnsi" w:hAnsi="Sylfaen" w:cstheme="minorBidi"/>
          <w:sz w:val="22"/>
          <w:szCs w:val="22"/>
          <w:lang w:val="hy-AM"/>
        </w:rPr>
        <w:t xml:space="preserve"> и</w:t>
      </w:r>
      <w:r w:rsidR="005572F4" w:rsidRPr="00562E3A">
        <w:rPr>
          <w:rFonts w:ascii="Sylfaen" w:eastAsiaTheme="minorHAnsi" w:hAnsi="Sylfaen" w:cstheme="minorBidi"/>
          <w:sz w:val="22"/>
          <w:szCs w:val="22"/>
        </w:rPr>
        <w:t xml:space="preserve"> </w:t>
      </w:r>
      <w:proofErr w:type="spellStart"/>
      <w:r w:rsidR="005572F4" w:rsidRPr="00562E3A">
        <w:rPr>
          <w:rFonts w:ascii="Sylfaen" w:eastAsiaTheme="minorHAnsi" w:hAnsi="Sylfaen" w:cstheme="minorBidi"/>
          <w:sz w:val="22"/>
          <w:szCs w:val="22"/>
        </w:rPr>
        <w:t>представленн</w:t>
      </w:r>
      <w:proofErr w:type="spellEnd"/>
      <w:r w:rsidR="005572F4" w:rsidRPr="00562E3A">
        <w:rPr>
          <w:rFonts w:ascii="Sylfaen" w:eastAsiaTheme="minorHAnsi" w:hAnsi="Sylfaen" w:cstheme="minorBidi"/>
          <w:sz w:val="22"/>
          <w:szCs w:val="22"/>
          <w:lang w:val="hy-AM"/>
        </w:rPr>
        <w:t>ого принципалом</w:t>
      </w:r>
      <w:r w:rsidR="005572F4" w:rsidRPr="00562E3A">
        <w:rPr>
          <w:rFonts w:ascii="Sylfaen" w:eastAsiaTheme="minorHAnsi" w:hAnsi="Sylfaen" w:cstheme="minorBidi"/>
          <w:sz w:val="22"/>
          <w:szCs w:val="22"/>
        </w:rPr>
        <w:t xml:space="preserve"> лицу давшему гарантию</w:t>
      </w:r>
      <w:r w:rsidR="005572F4" w:rsidRPr="00562E3A">
        <w:rPr>
          <w:rFonts w:ascii="Sylfaen" w:eastAsiaTheme="minorHAnsi" w:hAnsi="Sylfaen" w:cstheme="minorBidi"/>
          <w:sz w:val="22"/>
          <w:szCs w:val="22"/>
          <w:lang w:val="hy-AM"/>
        </w:rPr>
        <w:t>.</w:t>
      </w:r>
    </w:p>
    <w:p w14:paraId="111F3AD9" w14:textId="3D9392EB" w:rsidR="00A21DA8" w:rsidRPr="00562E3A" w:rsidRDefault="00A21DA8" w:rsidP="00562E3A">
      <w:pPr>
        <w:pStyle w:val="af4"/>
        <w:shd w:val="clear" w:color="auto" w:fill="FFFFFF"/>
        <w:spacing w:before="0" w:beforeAutospacing="0" w:after="0" w:afterAutospacing="0"/>
        <w:ind w:firstLine="708"/>
        <w:jc w:val="both"/>
        <w:rPr>
          <w:rFonts w:ascii="Sylfaen" w:eastAsiaTheme="minorHAnsi" w:hAnsi="Sylfaen" w:cstheme="minorBidi"/>
          <w:sz w:val="22"/>
          <w:szCs w:val="22"/>
        </w:rPr>
      </w:pPr>
      <w:r w:rsidRPr="00562E3A">
        <w:rPr>
          <w:rFonts w:ascii="Sylfaen" w:eastAsiaTheme="minorHAnsi" w:hAnsi="Sylfaen" w:cstheme="minorBidi"/>
          <w:sz w:val="22"/>
          <w:szCs w:val="22"/>
        </w:rPr>
        <w:t>Выплата производится посредством перечисления на расчетный счет</w:t>
      </w:r>
      <w:r w:rsidR="00364167">
        <w:rPr>
          <w:rFonts w:ascii="Sylfaen" w:eastAsiaTheme="minorHAnsi" w:hAnsi="Sylfaen" w:cstheme="minorBidi"/>
          <w:sz w:val="22"/>
          <w:szCs w:val="22"/>
        </w:rPr>
        <w:t xml:space="preserve"> </w:t>
      </w:r>
      <w:r w:rsidR="00364167" w:rsidRPr="000D1F45">
        <w:rPr>
          <w:rStyle w:val="af5"/>
          <w:rFonts w:ascii="Sylfaen" w:hAnsi="Sylfaen"/>
          <w:b w:val="0"/>
          <w:bCs w:val="0"/>
          <w:sz w:val="20"/>
          <w:szCs w:val="20"/>
          <w:u w:val="single"/>
          <w:lang w:val="hy-AM"/>
        </w:rPr>
        <w:t>900325165109</w:t>
      </w:r>
      <w:r w:rsidR="00364167">
        <w:rPr>
          <w:rStyle w:val="af5"/>
          <w:rFonts w:ascii="Sylfaen" w:hAnsi="Sylfaen"/>
          <w:b w:val="0"/>
          <w:bCs w:val="0"/>
          <w:sz w:val="20"/>
          <w:szCs w:val="20"/>
          <w:u w:val="single"/>
        </w:rPr>
        <w:t xml:space="preserve"> </w:t>
      </w:r>
      <w:r w:rsidRPr="00562E3A">
        <w:rPr>
          <w:rFonts w:ascii="Sylfaen" w:eastAsiaTheme="minorHAnsi" w:hAnsi="Sylfaen" w:cstheme="minorBidi"/>
          <w:sz w:val="22"/>
          <w:szCs w:val="22"/>
        </w:rPr>
        <w:t>бенефициара.</w:t>
      </w:r>
    </w:p>
    <w:p w14:paraId="77CD579E" w14:textId="77777777" w:rsidR="00A21DA8" w:rsidRPr="00562E3A" w:rsidRDefault="00A21DA8" w:rsidP="00562E3A">
      <w:pPr>
        <w:pStyle w:val="af4"/>
        <w:shd w:val="clear" w:color="auto" w:fill="FFFFFF"/>
        <w:spacing w:before="0" w:beforeAutospacing="0" w:after="0" w:afterAutospacing="0"/>
        <w:ind w:firstLine="375"/>
        <w:jc w:val="both"/>
        <w:rPr>
          <w:rStyle w:val="af5"/>
          <w:rFonts w:ascii="Sylfaen" w:hAnsi="Sylfaen"/>
          <w:b w:val="0"/>
          <w:bCs w:val="0"/>
          <w:sz w:val="22"/>
          <w:szCs w:val="22"/>
        </w:rPr>
      </w:pPr>
      <w:r w:rsidRPr="00562E3A">
        <w:rPr>
          <w:rStyle w:val="af5"/>
          <w:rFonts w:ascii="Sylfaen" w:hAnsi="Sylfaen"/>
          <w:sz w:val="22"/>
          <w:szCs w:val="22"/>
        </w:rPr>
        <w:t xml:space="preserve">3. </w:t>
      </w:r>
      <w:r w:rsidRPr="00562E3A">
        <w:rPr>
          <w:rFonts w:ascii="Sylfaen" w:eastAsiaTheme="minorHAnsi" w:hAnsi="Sylfaen" w:cstheme="minorBidi"/>
          <w:sz w:val="22"/>
          <w:szCs w:val="22"/>
        </w:rPr>
        <w:t>Настоящая гарантия является безотзывной.</w:t>
      </w:r>
    </w:p>
    <w:p w14:paraId="783AB47D"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F2B0875" w14:textId="0A4BBA19" w:rsidR="00984DE5" w:rsidRPr="00562E3A" w:rsidRDefault="00984DE5"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5. Гарантия действует </w:t>
      </w:r>
      <w:r w:rsidR="0039333F" w:rsidRPr="00562E3A">
        <w:rPr>
          <w:rFonts w:ascii="Sylfaen" w:eastAsiaTheme="minorHAnsi" w:hAnsi="Sylfaen" w:cstheme="minorBidi"/>
          <w:sz w:val="22"/>
          <w:szCs w:val="22"/>
        </w:rPr>
        <w:t xml:space="preserve">с момента выпуска и в силе </w:t>
      </w:r>
      <w:r w:rsidRPr="00562E3A">
        <w:rPr>
          <w:rFonts w:ascii="Sylfaen" w:eastAsiaTheme="minorHAnsi" w:hAnsi="Sylfaen" w:cstheme="minorBidi"/>
          <w:sz w:val="22"/>
          <w:szCs w:val="22"/>
        </w:rPr>
        <w:t>со дня вступления в силу договора под кодом N</w:t>
      </w:r>
      <w:r w:rsidR="00915774">
        <w:rPr>
          <w:rFonts w:ascii="Sylfaen" w:eastAsiaTheme="minorHAnsi" w:hAnsi="Sylfaen" w:cstheme="minorBidi"/>
          <w:sz w:val="22"/>
          <w:szCs w:val="22"/>
        </w:rPr>
        <w:t xml:space="preserve"> </w:t>
      </w:r>
      <w:r w:rsidR="007C61DD">
        <w:rPr>
          <w:rFonts w:ascii="Sylfaen" w:hAnsi="Sylfaen"/>
          <w:b/>
          <w:sz w:val="22"/>
          <w:szCs w:val="22"/>
        </w:rPr>
        <w:t>ԱՄԱՀ-ԳՈ-ԲՄԱՇՁԲ-25/47</w:t>
      </w:r>
      <w:r w:rsidR="00915774">
        <w:rPr>
          <w:rFonts w:ascii="Sylfaen" w:hAnsi="Sylfaen"/>
          <w:b/>
          <w:sz w:val="22"/>
          <w:szCs w:val="22"/>
        </w:rPr>
        <w:t xml:space="preserve"> </w:t>
      </w:r>
      <w:r w:rsidRPr="00562E3A">
        <w:rPr>
          <w:rFonts w:ascii="Sylfaen" w:eastAsiaTheme="minorHAnsi" w:hAnsi="Sylfaen" w:cstheme="minorBidi"/>
          <w:sz w:val="22"/>
          <w:szCs w:val="22"/>
        </w:rPr>
        <w:t xml:space="preserve"> заключаемого  между  бенефициаром </w:t>
      </w:r>
    </w:p>
    <w:p w14:paraId="4E9166AA" w14:textId="77777777" w:rsidR="00984DE5" w:rsidRPr="00562E3A" w:rsidRDefault="0039333F" w:rsidP="00562E3A">
      <w:pPr>
        <w:pStyle w:val="af4"/>
        <w:shd w:val="clear" w:color="auto" w:fill="FFFFFF"/>
        <w:spacing w:after="0" w:afterAutospacing="0"/>
        <w:contextualSpacing/>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и принципалом  </w:t>
      </w:r>
      <w:r w:rsidR="00984DE5" w:rsidRPr="00562E3A">
        <w:rPr>
          <w:rFonts w:ascii="Sylfaen" w:eastAsiaTheme="minorHAnsi" w:hAnsi="Sylfaen" w:cstheme="minorBidi"/>
          <w:sz w:val="22"/>
          <w:szCs w:val="22"/>
        </w:rPr>
        <w:t xml:space="preserve">и  действует </w:t>
      </w:r>
      <w:r w:rsidR="00984DE5" w:rsidRPr="00562E3A">
        <w:rPr>
          <w:rFonts w:ascii="Sylfaen" w:eastAsiaTheme="minorHAnsi" w:hAnsi="Sylfaen" w:cstheme="minorBidi"/>
          <w:sz w:val="22"/>
          <w:szCs w:val="22"/>
          <w:lang w:val="hy-AM"/>
        </w:rPr>
        <w:t xml:space="preserve"> </w:t>
      </w:r>
      <w:r w:rsidR="00984DE5" w:rsidRPr="00562E3A">
        <w:rPr>
          <w:rFonts w:ascii="Sylfaen" w:eastAsiaTheme="minorHAnsi" w:hAnsi="Sylfaen" w:cstheme="minorBidi"/>
          <w:sz w:val="22"/>
          <w:szCs w:val="22"/>
        </w:rPr>
        <w:t>в</w:t>
      </w:r>
      <w:r w:rsidR="00984DE5" w:rsidRPr="00562E3A">
        <w:rPr>
          <w:rFonts w:ascii="Sylfaen" w:hAnsi="Sylfaen"/>
          <w:sz w:val="22"/>
          <w:szCs w:val="22"/>
        </w:rPr>
        <w:t>ключительно</w:t>
      </w:r>
      <w:r w:rsidR="00984DE5" w:rsidRPr="00562E3A">
        <w:rPr>
          <w:rFonts w:ascii="Sylfaen" w:eastAsiaTheme="minorHAnsi" w:hAnsi="Sylfaen" w:cstheme="minorBidi"/>
          <w:sz w:val="22"/>
          <w:szCs w:val="22"/>
        </w:rPr>
        <w:t xml:space="preserve"> </w:t>
      </w:r>
      <w:r w:rsidR="00984DE5" w:rsidRPr="00562E3A">
        <w:rPr>
          <w:rFonts w:ascii="Sylfaen" w:eastAsiaTheme="minorHAnsi" w:hAnsi="Sylfaen" w:cstheme="minorBidi"/>
          <w:sz w:val="22"/>
          <w:szCs w:val="22"/>
          <w:lang w:val="hy-AM"/>
        </w:rPr>
        <w:t xml:space="preserve"> </w:t>
      </w:r>
      <w:r w:rsidR="00984DE5" w:rsidRPr="00562E3A">
        <w:rPr>
          <w:rFonts w:ascii="Sylfaen" w:eastAsiaTheme="minorHAnsi" w:hAnsi="Sylfaen" w:cstheme="minorBidi"/>
          <w:sz w:val="22"/>
          <w:szCs w:val="22"/>
        </w:rPr>
        <w:t xml:space="preserve">до </w:t>
      </w:r>
      <w:r w:rsidR="00984DE5" w:rsidRPr="00562E3A">
        <w:rPr>
          <w:rFonts w:ascii="Sylfaen" w:eastAsiaTheme="minorHAnsi" w:hAnsi="Sylfaen" w:cstheme="minorBidi"/>
          <w:sz w:val="22"/>
          <w:szCs w:val="22"/>
          <w:lang w:val="hy-AM"/>
        </w:rPr>
        <w:t xml:space="preserve"> </w:t>
      </w:r>
      <w:r w:rsidR="00984DE5" w:rsidRPr="00562E3A">
        <w:rPr>
          <w:rFonts w:ascii="Sylfaen" w:eastAsiaTheme="minorHAnsi" w:hAnsi="Sylfaen" w:cstheme="minorBidi"/>
          <w:sz w:val="22"/>
          <w:szCs w:val="22"/>
        </w:rPr>
        <w:t xml:space="preserve">девяностого </w:t>
      </w:r>
      <w:r w:rsidR="00984DE5" w:rsidRPr="00562E3A">
        <w:rPr>
          <w:rFonts w:ascii="Sylfaen" w:eastAsiaTheme="minorHAnsi" w:hAnsi="Sylfaen" w:cstheme="minorBidi"/>
          <w:sz w:val="22"/>
          <w:szCs w:val="22"/>
          <w:lang w:val="hy-AM"/>
        </w:rPr>
        <w:t xml:space="preserve"> </w:t>
      </w:r>
      <w:r w:rsidR="00984DE5" w:rsidRPr="00562E3A">
        <w:rPr>
          <w:rFonts w:ascii="Sylfaen" w:eastAsiaTheme="minorHAnsi" w:hAnsi="Sylfaen" w:cstheme="minorBidi"/>
          <w:sz w:val="22"/>
          <w:szCs w:val="22"/>
        </w:rPr>
        <w:t xml:space="preserve">рабочего </w:t>
      </w:r>
      <w:r w:rsidR="00984DE5" w:rsidRPr="00562E3A">
        <w:rPr>
          <w:rFonts w:ascii="Sylfaen" w:eastAsiaTheme="minorHAnsi" w:hAnsi="Sylfaen" w:cstheme="minorBidi"/>
          <w:sz w:val="22"/>
          <w:szCs w:val="22"/>
          <w:lang w:val="hy-AM"/>
        </w:rPr>
        <w:t xml:space="preserve"> </w:t>
      </w:r>
      <w:r w:rsidR="00984DE5" w:rsidRPr="00562E3A">
        <w:rPr>
          <w:rFonts w:ascii="Sylfaen" w:eastAsiaTheme="minorHAnsi" w:hAnsi="Sylfaen" w:cstheme="minorBidi"/>
          <w:sz w:val="22"/>
          <w:szCs w:val="22"/>
        </w:rPr>
        <w:t>дня</w:t>
      </w:r>
      <w:r w:rsidR="00984DE5" w:rsidRPr="00562E3A">
        <w:rPr>
          <w:rFonts w:ascii="Sylfaen" w:eastAsiaTheme="minorHAnsi" w:hAnsi="Sylfaen" w:cstheme="minorBidi"/>
          <w:sz w:val="22"/>
          <w:szCs w:val="22"/>
          <w:lang w:val="hy-AM"/>
        </w:rPr>
        <w:t xml:space="preserve">   </w:t>
      </w:r>
      <w:r w:rsidR="00984DE5" w:rsidRPr="00562E3A">
        <w:rPr>
          <w:rFonts w:ascii="Sylfaen" w:eastAsiaTheme="minorHAnsi" w:hAnsi="Sylfaen" w:cstheme="minorBidi"/>
          <w:sz w:val="22"/>
          <w:szCs w:val="22"/>
        </w:rPr>
        <w:t xml:space="preserve">следующего за днем </w:t>
      </w:r>
    </w:p>
    <w:p w14:paraId="3B1C5E27" w14:textId="77777777" w:rsidR="00984DE5" w:rsidRPr="00562E3A" w:rsidRDefault="00984DE5" w:rsidP="00562E3A">
      <w:pPr>
        <w:pStyle w:val="af4"/>
        <w:shd w:val="clear" w:color="auto" w:fill="FFFFFF"/>
        <w:spacing w:after="0" w:afterAutospacing="0"/>
        <w:contextualSpacing/>
        <w:jc w:val="both"/>
        <w:rPr>
          <w:rFonts w:ascii="Sylfaen" w:eastAsiaTheme="minorHAnsi" w:hAnsi="Sylfaen" w:cstheme="minorBidi"/>
          <w:sz w:val="22"/>
          <w:szCs w:val="22"/>
          <w:lang w:val="hy-AM"/>
        </w:rPr>
      </w:pPr>
    </w:p>
    <w:p w14:paraId="4A54C234" w14:textId="77777777" w:rsidR="00984DE5" w:rsidRPr="00562E3A" w:rsidRDefault="00984DE5" w:rsidP="00562E3A">
      <w:pPr>
        <w:pStyle w:val="af4"/>
        <w:shd w:val="clear" w:color="auto" w:fill="FFFFFF"/>
        <w:spacing w:after="0" w:afterAutospacing="0"/>
        <w:contextualSpacing/>
        <w:jc w:val="center"/>
        <w:rPr>
          <w:rFonts w:ascii="Sylfaen" w:eastAsiaTheme="minorHAnsi" w:hAnsi="Sylfaen" w:cstheme="minorBidi"/>
          <w:sz w:val="22"/>
          <w:szCs w:val="22"/>
        </w:rPr>
      </w:pP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w:t>
      </w:r>
      <w:r w:rsidRPr="00562E3A">
        <w:rPr>
          <w:rFonts w:ascii="Sylfaen" w:eastAsiaTheme="minorHAnsi" w:hAnsi="Sylfaen" w:cstheme="minorBidi"/>
          <w:sz w:val="22"/>
          <w:szCs w:val="22"/>
          <w:lang w:val="hy-AM"/>
        </w:rPr>
        <w:t>----------------------</w:t>
      </w:r>
      <w:r w:rsidR="006C288C" w:rsidRPr="00562E3A">
        <w:rPr>
          <w:rFonts w:ascii="Sylfaen" w:eastAsiaTheme="minorHAnsi" w:hAnsi="Sylfaen" w:cstheme="minorBidi"/>
          <w:sz w:val="22"/>
          <w:szCs w:val="22"/>
        </w:rPr>
        <w:t>---------------</w:t>
      </w:r>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крайн</w:t>
      </w:r>
      <w:r w:rsidR="001D509C" w:rsidRPr="00562E3A">
        <w:rPr>
          <w:rFonts w:ascii="Sylfaen" w:eastAsiaTheme="minorHAnsi" w:hAnsi="Sylfaen" w:cstheme="minorBidi"/>
          <w:sz w:val="22"/>
          <w:szCs w:val="22"/>
        </w:rPr>
        <w:t>и</w:t>
      </w:r>
      <w:r w:rsidRPr="00562E3A">
        <w:rPr>
          <w:rFonts w:ascii="Sylfaen" w:eastAsiaTheme="minorHAnsi" w:hAnsi="Sylfaen" w:cstheme="minorBidi"/>
          <w:sz w:val="22"/>
          <w:szCs w:val="22"/>
        </w:rPr>
        <w:t>й срок выполнения работ</w:t>
      </w:r>
      <w:r w:rsidRPr="00562E3A">
        <w:rPr>
          <w:rFonts w:ascii="Sylfaen" w:eastAsiaTheme="minorHAnsi" w:hAnsi="Sylfaen" w:cstheme="minorBidi"/>
          <w:sz w:val="22"/>
          <w:szCs w:val="22"/>
          <w:lang w:val="hy-AM"/>
        </w:rPr>
        <w:t>, предусмотренн</w:t>
      </w:r>
      <w:proofErr w:type="spellStart"/>
      <w:r w:rsidRPr="00562E3A">
        <w:rPr>
          <w:rFonts w:ascii="Sylfaen" w:eastAsiaTheme="minorHAnsi" w:hAnsi="Sylfaen" w:cstheme="minorBidi"/>
          <w:sz w:val="22"/>
          <w:szCs w:val="22"/>
        </w:rPr>
        <w:t>ый</w:t>
      </w:r>
      <w:proofErr w:type="spellEnd"/>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заключаемым договором</w:t>
      </w:r>
    </w:p>
    <w:p w14:paraId="2F5F4243" w14:textId="28C282EE" w:rsidR="00C23520" w:rsidRPr="00562E3A" w:rsidRDefault="00984DE5" w:rsidP="00562E3A">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В день предоставления гарантии лицо, выдающее гарантию, с официального адреса</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2" w:history="1">
        <w:r w:rsidR="00915774" w:rsidRPr="008B2FA2">
          <w:rPr>
            <w:rStyle w:val="a9"/>
            <w:rFonts w:ascii="GHEA Grapalat" w:hAnsi="GHEA Grapalat"/>
            <w:sz w:val="20"/>
            <w:szCs w:val="20"/>
            <w:lang w:val="hy-AM"/>
          </w:rPr>
          <w:t>araks.finans@mta.gov.am</w:t>
        </w:r>
      </w:hyperlink>
      <w:r w:rsidR="00C23520" w:rsidRPr="00562E3A">
        <w:rPr>
          <w:rStyle w:val="af5"/>
          <w:rFonts w:ascii="Sylfaen" w:hAnsi="Sylfaen"/>
          <w:b w:val="0"/>
          <w:bCs w:val="0"/>
          <w:sz w:val="22"/>
          <w:szCs w:val="22"/>
        </w:rPr>
        <w:t xml:space="preserve">                                                                  </w:t>
      </w:r>
    </w:p>
    <w:p w14:paraId="747DD8A2" w14:textId="77777777" w:rsidR="00984DE5" w:rsidRPr="00562E3A" w:rsidRDefault="00984DE5" w:rsidP="00562E3A">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указанный в приглашении к процедуре закупок, организованной под кодом упомянутым в пункте 1 настоящей гарантии</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w:t>
      </w:r>
    </w:p>
    <w:p w14:paraId="4611537E"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lastRenderedPageBreak/>
        <w:t>6. Бенефициар предъявляет требование лицу, дающему гарантию, в письменной форме. К требованию прилагаются следующие документы:</w:t>
      </w:r>
    </w:p>
    <w:p w14:paraId="21BCF2F3" w14:textId="24EE5233" w:rsidR="00A21DA8" w:rsidRPr="00562E3A" w:rsidRDefault="00A21DA8"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1) копии заключенного договора N</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_</w:t>
      </w:r>
      <w:r w:rsidR="00915774" w:rsidRPr="00915774">
        <w:rPr>
          <w:rFonts w:ascii="Sylfaen" w:hAnsi="Sylfaen"/>
          <w:b/>
          <w:sz w:val="22"/>
          <w:szCs w:val="22"/>
        </w:rPr>
        <w:t xml:space="preserve"> </w:t>
      </w:r>
      <w:r w:rsidR="007C61DD">
        <w:rPr>
          <w:rFonts w:ascii="Sylfaen" w:hAnsi="Sylfaen"/>
          <w:b/>
          <w:sz w:val="22"/>
          <w:szCs w:val="22"/>
        </w:rPr>
        <w:t>ԱՄԱՀ-ԳՈ-ԲՄԱՇՁԲ-25/47</w:t>
      </w:r>
      <w:r w:rsidR="00915774">
        <w:rPr>
          <w:rFonts w:ascii="Sylfaen" w:hAnsi="Sylfaen"/>
          <w:b/>
          <w:sz w:val="22"/>
          <w:szCs w:val="22"/>
        </w:rPr>
        <w:t xml:space="preserve"> </w:t>
      </w:r>
      <w:r w:rsidR="00915774"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rPr>
        <w:t xml:space="preserve"> включая </w:t>
      </w:r>
    </w:p>
    <w:p w14:paraId="52898F4F"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копии внесенных  в него изменений, дополнительных соглашений,</w:t>
      </w:r>
    </w:p>
    <w:p w14:paraId="29CDE251"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562E3A">
          <w:rPr>
            <w:rStyle w:val="a9"/>
            <w:rFonts w:ascii="Sylfaen" w:hAnsi="Sylfaen"/>
            <w:color w:val="auto"/>
            <w:sz w:val="22"/>
            <w:szCs w:val="22"/>
            <w:lang w:val="hy-AM"/>
          </w:rPr>
          <w:t>www.procurement.am</w:t>
        </w:r>
      </w:hyperlink>
      <w:r w:rsidRPr="00562E3A">
        <w:rPr>
          <w:rFonts w:ascii="Sylfaen" w:eastAsiaTheme="minorHAnsi" w:hAnsi="Sylfaen" w:cstheme="minorBidi"/>
          <w:sz w:val="22"/>
          <w:szCs w:val="22"/>
        </w:rPr>
        <w:t xml:space="preserve"> .</w:t>
      </w:r>
    </w:p>
    <w:p w14:paraId="16A17241" w14:textId="77777777" w:rsidR="00C16C37"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3) </w:t>
      </w:r>
      <w:r w:rsidR="00C16C37" w:rsidRPr="00562E3A">
        <w:rPr>
          <w:rFonts w:ascii="Sylfaen" w:eastAsiaTheme="minorHAnsi" w:hAnsi="Sylfaen" w:cstheme="minorBidi"/>
          <w:sz w:val="22"/>
          <w:szCs w:val="22"/>
          <w:lang w:val="hy-AM"/>
        </w:rPr>
        <w:t xml:space="preserve">двухсторонне </w:t>
      </w:r>
      <w:r w:rsidR="00C16C37" w:rsidRPr="00562E3A">
        <w:rPr>
          <w:rFonts w:ascii="Sylfaen" w:eastAsiaTheme="minorHAnsi" w:hAnsi="Sylfaen" w:cstheme="minorBidi"/>
          <w:sz w:val="22"/>
          <w:szCs w:val="22"/>
        </w:rPr>
        <w:t>утвержденный в рамках договора между бенефициаром и принципалом акт (акты) сдачи-приемки или его</w:t>
      </w:r>
      <w:r w:rsidR="00C16C37" w:rsidRPr="00562E3A">
        <w:rPr>
          <w:rFonts w:ascii="Sylfaen" w:eastAsiaTheme="minorHAnsi" w:hAnsi="Sylfaen" w:cstheme="minorBidi"/>
          <w:sz w:val="22"/>
          <w:szCs w:val="22"/>
          <w:lang w:val="hy-AM"/>
        </w:rPr>
        <w:t xml:space="preserve"> </w:t>
      </w:r>
      <w:r w:rsidR="00C16C37" w:rsidRPr="00562E3A">
        <w:rPr>
          <w:rFonts w:ascii="Sylfaen" w:eastAsiaTheme="minorHAnsi" w:hAnsi="Sylfaen" w:cstheme="minorBidi"/>
          <w:sz w:val="22"/>
          <w:szCs w:val="22"/>
        </w:rPr>
        <w:t>(</w:t>
      </w:r>
      <w:r w:rsidR="00C16C37" w:rsidRPr="00562E3A">
        <w:rPr>
          <w:rFonts w:ascii="Sylfaen" w:eastAsiaTheme="minorHAnsi" w:hAnsi="Sylfaen" w:cstheme="minorBidi"/>
          <w:sz w:val="22"/>
          <w:szCs w:val="22"/>
          <w:lang w:val="hy-AM"/>
        </w:rPr>
        <w:t>их</w:t>
      </w:r>
      <w:r w:rsidR="00C16C37" w:rsidRPr="00562E3A">
        <w:rPr>
          <w:rFonts w:ascii="Sylfaen" w:eastAsiaTheme="minorHAnsi" w:hAnsi="Sylfaen" w:cstheme="minorBidi"/>
          <w:sz w:val="22"/>
          <w:szCs w:val="22"/>
        </w:rPr>
        <w:t>) копии.</w:t>
      </w:r>
    </w:p>
    <w:p w14:paraId="4E2B6D86"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7.</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B0B55DB"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8.</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отклоняет требование бенефициара, если:</w:t>
      </w:r>
    </w:p>
    <w:p w14:paraId="1CE966A3"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1) требование или прилагаемые документы не соответствуют условиям настоящей гарантии,</w:t>
      </w:r>
    </w:p>
    <w:p w14:paraId="411337E8" w14:textId="77777777" w:rsidR="00A21DA8" w:rsidRPr="00562E3A" w:rsidRDefault="00A21DA8"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2) требование представлено по истечении срока, установленного гарантией.</w:t>
      </w:r>
    </w:p>
    <w:p w14:paraId="5E40C366" w14:textId="77777777" w:rsidR="00A21DA8" w:rsidRPr="00562E3A" w:rsidRDefault="00A21DA8"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594F5FF" w14:textId="77777777" w:rsidR="00A21DA8" w:rsidRPr="00562E3A" w:rsidRDefault="00A21DA8"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10. К настоящей гарантии применяются соответствующие положения Гражданского кодекса Республики Армения</w:t>
      </w:r>
    </w:p>
    <w:p w14:paraId="6EAE1E96"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8D85083"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0D957A59" w14:textId="77777777" w:rsidR="00A21DA8" w:rsidRPr="00562E3A" w:rsidRDefault="00A21DA8" w:rsidP="00562E3A">
      <w:pPr>
        <w:pStyle w:val="af4"/>
        <w:shd w:val="clear" w:color="auto" w:fill="FFFFFF"/>
        <w:spacing w:before="0" w:beforeAutospacing="0" w:after="0" w:afterAutospacing="0"/>
        <w:ind w:firstLine="375"/>
        <w:jc w:val="both"/>
        <w:rPr>
          <w:rFonts w:ascii="Sylfaen" w:hAnsi="Sylfaen"/>
          <w:sz w:val="22"/>
          <w:szCs w:val="22"/>
        </w:rPr>
      </w:pPr>
    </w:p>
    <w:p w14:paraId="3A836A1F" w14:textId="77777777" w:rsidR="00A21DA8" w:rsidRPr="00562E3A" w:rsidRDefault="00A21DA8" w:rsidP="00562E3A">
      <w:pPr>
        <w:pStyle w:val="af4"/>
        <w:shd w:val="clear" w:color="auto" w:fill="FFFFFF"/>
        <w:spacing w:before="0" w:beforeAutospacing="0" w:after="0" w:afterAutospacing="0"/>
        <w:ind w:firstLine="375"/>
        <w:jc w:val="both"/>
        <w:rPr>
          <w:rFonts w:ascii="Sylfaen" w:hAnsi="Sylfaen"/>
          <w:sz w:val="22"/>
          <w:szCs w:val="22"/>
          <w:u w:val="single"/>
          <w:lang w:val="hy-AM"/>
        </w:rPr>
      </w:pPr>
      <w:r w:rsidRPr="00562E3A">
        <w:rPr>
          <w:rFonts w:ascii="Sylfaen" w:hAnsi="Sylfaen"/>
          <w:sz w:val="22"/>
          <w:szCs w:val="22"/>
          <w:lang w:val="hy-AM"/>
        </w:rPr>
        <w:t>Руководитель исполнительного органа</w:t>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5E8AED2B" w14:textId="77777777" w:rsidR="00A21DA8" w:rsidRPr="00562E3A" w:rsidRDefault="00A21DA8" w:rsidP="00562E3A">
      <w:pPr>
        <w:pStyle w:val="af4"/>
        <w:shd w:val="clear" w:color="auto" w:fill="FFFFFF"/>
        <w:spacing w:before="0" w:beforeAutospacing="0" w:after="0" w:afterAutospacing="0"/>
        <w:ind w:firstLine="375"/>
        <w:jc w:val="both"/>
        <w:rPr>
          <w:rFonts w:ascii="Sylfaen" w:hAnsi="Sylfaen"/>
          <w:sz w:val="22"/>
          <w:szCs w:val="22"/>
          <w:lang w:val="hy-AM"/>
        </w:rPr>
      </w:pPr>
    </w:p>
    <w:p w14:paraId="12B97685" w14:textId="77777777" w:rsidR="00A21DA8" w:rsidRPr="00562E3A" w:rsidRDefault="00A21DA8" w:rsidP="00562E3A">
      <w:pPr>
        <w:pStyle w:val="af4"/>
        <w:shd w:val="clear" w:color="auto" w:fill="FFFFFF"/>
        <w:spacing w:before="0" w:beforeAutospacing="0" w:after="0" w:afterAutospacing="0"/>
        <w:ind w:firstLine="375"/>
        <w:jc w:val="both"/>
        <w:rPr>
          <w:rFonts w:ascii="Sylfaen" w:hAnsi="Sylfaen"/>
          <w:sz w:val="22"/>
          <w:szCs w:val="22"/>
          <w:lang w:val="hy-AM"/>
        </w:rPr>
      </w:pPr>
    </w:p>
    <w:p w14:paraId="7004955E" w14:textId="77777777" w:rsidR="00A21DA8" w:rsidRPr="00562E3A" w:rsidRDefault="00A21DA8" w:rsidP="00562E3A">
      <w:pPr>
        <w:pStyle w:val="af4"/>
        <w:shd w:val="clear" w:color="auto" w:fill="FFFFFF"/>
        <w:spacing w:before="0" w:beforeAutospacing="0" w:after="0" w:afterAutospacing="0"/>
        <w:ind w:firstLine="375"/>
        <w:jc w:val="both"/>
        <w:rPr>
          <w:rFonts w:ascii="Sylfaen" w:hAnsi="Sylfaen"/>
          <w:sz w:val="22"/>
          <w:szCs w:val="22"/>
          <w:lang w:val="hy-AM"/>
        </w:rPr>
      </w:pP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7AE33B2B" w14:textId="77777777" w:rsidR="00A21DA8" w:rsidRPr="00562E3A" w:rsidRDefault="00A21DA8" w:rsidP="00562E3A">
      <w:pPr>
        <w:pStyle w:val="af4"/>
        <w:shd w:val="clear" w:color="auto" w:fill="FFFFFF"/>
        <w:spacing w:before="0" w:beforeAutospacing="0" w:after="0" w:afterAutospacing="0"/>
        <w:rPr>
          <w:rFonts w:ascii="Sylfaen" w:hAnsi="Sylfaen" w:cs="Sylfaen"/>
          <w:sz w:val="22"/>
          <w:szCs w:val="22"/>
          <w:vertAlign w:val="superscript"/>
        </w:rPr>
      </w:pP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число, месяц, год</w:t>
      </w:r>
    </w:p>
    <w:p w14:paraId="7A61E2EB"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lang w:val="hy-AM"/>
        </w:rPr>
      </w:pPr>
    </w:p>
    <w:p w14:paraId="184B4CC8"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1BCD4E6E"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2E468729" w14:textId="77777777" w:rsidR="00A21DA8" w:rsidRDefault="00A21DA8" w:rsidP="00562E3A">
      <w:pPr>
        <w:widowControl w:val="0"/>
        <w:ind w:left="567" w:right="565"/>
        <w:jc w:val="center"/>
        <w:rPr>
          <w:rFonts w:ascii="Sylfaen" w:hAnsi="Sylfaen"/>
          <w:b/>
          <w:sz w:val="22"/>
          <w:szCs w:val="22"/>
        </w:rPr>
      </w:pPr>
    </w:p>
    <w:p w14:paraId="37330AE9" w14:textId="77777777" w:rsidR="00915774" w:rsidRDefault="00915774" w:rsidP="00562E3A">
      <w:pPr>
        <w:widowControl w:val="0"/>
        <w:ind w:left="567" w:right="565"/>
        <w:jc w:val="center"/>
        <w:rPr>
          <w:rFonts w:ascii="Sylfaen" w:hAnsi="Sylfaen"/>
          <w:b/>
          <w:sz w:val="22"/>
          <w:szCs w:val="22"/>
        </w:rPr>
      </w:pPr>
    </w:p>
    <w:p w14:paraId="0C180AF7" w14:textId="77777777" w:rsidR="00915774" w:rsidRDefault="00915774" w:rsidP="00562E3A">
      <w:pPr>
        <w:widowControl w:val="0"/>
        <w:ind w:left="567" w:right="565"/>
        <w:jc w:val="center"/>
        <w:rPr>
          <w:rFonts w:ascii="Sylfaen" w:hAnsi="Sylfaen"/>
          <w:b/>
          <w:sz w:val="22"/>
          <w:szCs w:val="22"/>
        </w:rPr>
      </w:pPr>
    </w:p>
    <w:p w14:paraId="143C3926" w14:textId="77777777" w:rsidR="00915774" w:rsidRDefault="00915774" w:rsidP="00562E3A">
      <w:pPr>
        <w:widowControl w:val="0"/>
        <w:ind w:left="567" w:right="565"/>
        <w:jc w:val="center"/>
        <w:rPr>
          <w:rFonts w:ascii="Sylfaen" w:hAnsi="Sylfaen"/>
          <w:b/>
          <w:sz w:val="22"/>
          <w:szCs w:val="22"/>
        </w:rPr>
      </w:pPr>
    </w:p>
    <w:p w14:paraId="0E8EF1E6" w14:textId="77777777" w:rsidR="00915774" w:rsidRDefault="00915774" w:rsidP="00562E3A">
      <w:pPr>
        <w:widowControl w:val="0"/>
        <w:ind w:left="567" w:right="565"/>
        <w:jc w:val="center"/>
        <w:rPr>
          <w:rFonts w:ascii="Sylfaen" w:hAnsi="Sylfaen"/>
          <w:b/>
          <w:sz w:val="22"/>
          <w:szCs w:val="22"/>
        </w:rPr>
      </w:pPr>
    </w:p>
    <w:p w14:paraId="3F7EAACE" w14:textId="77777777" w:rsidR="00915774" w:rsidRDefault="00915774" w:rsidP="00562E3A">
      <w:pPr>
        <w:widowControl w:val="0"/>
        <w:ind w:left="567" w:right="565"/>
        <w:jc w:val="center"/>
        <w:rPr>
          <w:rFonts w:ascii="Sylfaen" w:hAnsi="Sylfaen"/>
          <w:b/>
          <w:sz w:val="22"/>
          <w:szCs w:val="22"/>
        </w:rPr>
      </w:pPr>
    </w:p>
    <w:p w14:paraId="2A2E9D74" w14:textId="77777777" w:rsidR="00915774" w:rsidRDefault="00915774" w:rsidP="00562E3A">
      <w:pPr>
        <w:widowControl w:val="0"/>
        <w:ind w:left="567" w:right="565"/>
        <w:jc w:val="center"/>
        <w:rPr>
          <w:rFonts w:ascii="Sylfaen" w:hAnsi="Sylfaen"/>
          <w:b/>
          <w:sz w:val="22"/>
          <w:szCs w:val="22"/>
        </w:rPr>
      </w:pPr>
    </w:p>
    <w:p w14:paraId="1BEB3472" w14:textId="77777777" w:rsidR="00915774" w:rsidRDefault="00915774" w:rsidP="00562E3A">
      <w:pPr>
        <w:widowControl w:val="0"/>
        <w:ind w:left="567" w:right="565"/>
        <w:jc w:val="center"/>
        <w:rPr>
          <w:rFonts w:ascii="Sylfaen" w:hAnsi="Sylfaen"/>
          <w:b/>
          <w:sz w:val="22"/>
          <w:szCs w:val="22"/>
        </w:rPr>
      </w:pPr>
    </w:p>
    <w:p w14:paraId="160BE9F9" w14:textId="77777777" w:rsidR="00AB0604" w:rsidRDefault="00AB0604" w:rsidP="00562E3A">
      <w:pPr>
        <w:widowControl w:val="0"/>
        <w:ind w:left="567" w:right="565"/>
        <w:jc w:val="center"/>
        <w:rPr>
          <w:rFonts w:ascii="Sylfaen" w:hAnsi="Sylfaen"/>
          <w:b/>
          <w:sz w:val="22"/>
          <w:szCs w:val="22"/>
        </w:rPr>
      </w:pPr>
    </w:p>
    <w:p w14:paraId="5A4C4912" w14:textId="77777777" w:rsidR="00AB0604" w:rsidRDefault="00AB0604" w:rsidP="00562E3A">
      <w:pPr>
        <w:widowControl w:val="0"/>
        <w:ind w:left="567" w:right="565"/>
        <w:jc w:val="center"/>
        <w:rPr>
          <w:rFonts w:ascii="Sylfaen" w:hAnsi="Sylfaen"/>
          <w:b/>
          <w:sz w:val="22"/>
          <w:szCs w:val="22"/>
        </w:rPr>
      </w:pPr>
    </w:p>
    <w:p w14:paraId="71F6B27F" w14:textId="77777777" w:rsidR="00AB0604" w:rsidRDefault="00AB0604" w:rsidP="00562E3A">
      <w:pPr>
        <w:widowControl w:val="0"/>
        <w:ind w:left="567" w:right="565"/>
        <w:jc w:val="center"/>
        <w:rPr>
          <w:rFonts w:ascii="Sylfaen" w:hAnsi="Sylfaen"/>
          <w:b/>
          <w:sz w:val="22"/>
          <w:szCs w:val="22"/>
        </w:rPr>
      </w:pPr>
    </w:p>
    <w:p w14:paraId="1EDDBE64" w14:textId="77777777" w:rsidR="00AB0604" w:rsidRDefault="00AB0604" w:rsidP="00562E3A">
      <w:pPr>
        <w:widowControl w:val="0"/>
        <w:ind w:left="567" w:right="565"/>
        <w:jc w:val="center"/>
        <w:rPr>
          <w:rFonts w:ascii="Sylfaen" w:hAnsi="Sylfaen"/>
          <w:b/>
          <w:sz w:val="22"/>
          <w:szCs w:val="22"/>
        </w:rPr>
      </w:pPr>
    </w:p>
    <w:p w14:paraId="44100BF2" w14:textId="77777777" w:rsidR="00AB0604" w:rsidRDefault="00AB0604" w:rsidP="00562E3A">
      <w:pPr>
        <w:widowControl w:val="0"/>
        <w:ind w:left="567" w:right="565"/>
        <w:jc w:val="center"/>
        <w:rPr>
          <w:rFonts w:ascii="Sylfaen" w:hAnsi="Sylfaen"/>
          <w:b/>
          <w:sz w:val="22"/>
          <w:szCs w:val="22"/>
        </w:rPr>
      </w:pPr>
    </w:p>
    <w:p w14:paraId="46263158" w14:textId="77777777" w:rsidR="00AB0604" w:rsidRDefault="00AB0604" w:rsidP="00562E3A">
      <w:pPr>
        <w:widowControl w:val="0"/>
        <w:ind w:left="567" w:right="565"/>
        <w:jc w:val="center"/>
        <w:rPr>
          <w:rFonts w:ascii="Sylfaen" w:hAnsi="Sylfaen"/>
          <w:b/>
          <w:sz w:val="22"/>
          <w:szCs w:val="22"/>
        </w:rPr>
      </w:pPr>
    </w:p>
    <w:p w14:paraId="413010ED" w14:textId="77777777" w:rsidR="00915774" w:rsidRPr="00562E3A" w:rsidRDefault="00915774" w:rsidP="00562E3A">
      <w:pPr>
        <w:widowControl w:val="0"/>
        <w:ind w:left="567" w:right="565"/>
        <w:jc w:val="center"/>
        <w:rPr>
          <w:rFonts w:ascii="Sylfaen" w:hAnsi="Sylfaen"/>
          <w:b/>
          <w:sz w:val="22"/>
          <w:szCs w:val="22"/>
        </w:rPr>
      </w:pPr>
    </w:p>
    <w:p w14:paraId="425A3FBA" w14:textId="77777777" w:rsidR="00BA3487" w:rsidRDefault="00BA3487" w:rsidP="00562E3A">
      <w:pPr>
        <w:widowControl w:val="0"/>
        <w:ind w:left="567" w:right="565"/>
        <w:jc w:val="center"/>
        <w:rPr>
          <w:rFonts w:ascii="Sylfaen" w:hAnsi="Sylfaen"/>
          <w:b/>
          <w:sz w:val="22"/>
          <w:szCs w:val="22"/>
        </w:rPr>
      </w:pPr>
    </w:p>
    <w:p w14:paraId="3F68B20F" w14:textId="77777777" w:rsidR="00BA3487" w:rsidRDefault="00BA3487" w:rsidP="00562E3A">
      <w:pPr>
        <w:widowControl w:val="0"/>
        <w:ind w:left="567" w:right="565"/>
        <w:jc w:val="center"/>
        <w:rPr>
          <w:rFonts w:ascii="Sylfaen" w:hAnsi="Sylfaen"/>
          <w:b/>
          <w:sz w:val="22"/>
          <w:szCs w:val="22"/>
        </w:rPr>
      </w:pPr>
    </w:p>
    <w:p w14:paraId="5C60C900" w14:textId="77777777" w:rsidR="008D24C2" w:rsidRPr="00562E3A" w:rsidRDefault="008D24C2" w:rsidP="00562E3A">
      <w:pPr>
        <w:widowControl w:val="0"/>
        <w:ind w:firstLine="567"/>
        <w:jc w:val="right"/>
        <w:rPr>
          <w:rFonts w:ascii="Sylfaen" w:hAnsi="Sylfaen"/>
          <w:b/>
          <w:sz w:val="22"/>
          <w:szCs w:val="22"/>
        </w:rPr>
      </w:pPr>
    </w:p>
    <w:p w14:paraId="080BF59F" w14:textId="77777777" w:rsidR="00235549" w:rsidRPr="00562E3A" w:rsidRDefault="00235549" w:rsidP="00562E3A">
      <w:pPr>
        <w:widowControl w:val="0"/>
        <w:ind w:firstLine="567"/>
        <w:jc w:val="right"/>
        <w:rPr>
          <w:rFonts w:ascii="Sylfaen" w:hAnsi="Sylfaen" w:cs="Arial"/>
          <w:b/>
          <w:sz w:val="22"/>
          <w:szCs w:val="22"/>
        </w:rPr>
      </w:pPr>
      <w:r w:rsidRPr="00562E3A">
        <w:rPr>
          <w:rFonts w:ascii="Sylfaen" w:hAnsi="Sylfaen"/>
          <w:b/>
          <w:sz w:val="22"/>
          <w:szCs w:val="22"/>
        </w:rPr>
        <w:lastRenderedPageBreak/>
        <w:t>Приложение № 5</w:t>
      </w:r>
    </w:p>
    <w:p w14:paraId="4DDA8876" w14:textId="1ACC7CA0" w:rsidR="00235549" w:rsidRPr="00562E3A" w:rsidRDefault="00235549" w:rsidP="00562E3A">
      <w:pPr>
        <w:pStyle w:val="31"/>
        <w:widowControl w:val="0"/>
        <w:spacing w:line="240" w:lineRule="auto"/>
        <w:jc w:val="right"/>
        <w:rPr>
          <w:rFonts w:ascii="Sylfaen" w:hAnsi="Sylfaen" w:cs="Arial"/>
          <w:b/>
          <w:sz w:val="22"/>
          <w:szCs w:val="22"/>
        </w:rPr>
      </w:pPr>
      <w:r w:rsidRPr="00562E3A">
        <w:rPr>
          <w:rFonts w:ascii="Sylfaen" w:hAnsi="Sylfaen"/>
          <w:b/>
          <w:sz w:val="22"/>
          <w:szCs w:val="22"/>
        </w:rPr>
        <w:t>к Приглашению на открытый конкурс</w:t>
      </w:r>
      <w:r w:rsidRPr="00562E3A">
        <w:rPr>
          <w:rFonts w:ascii="Sylfaen" w:hAnsi="Sylfaen" w:cs="Arial"/>
          <w:b/>
          <w:sz w:val="22"/>
          <w:szCs w:val="22"/>
        </w:rPr>
        <w:br/>
      </w:r>
      <w:r w:rsidRPr="00562E3A">
        <w:rPr>
          <w:rFonts w:ascii="Sylfaen" w:hAnsi="Sylfaen"/>
          <w:b/>
          <w:sz w:val="22"/>
          <w:szCs w:val="22"/>
        </w:rPr>
        <w:t>под кодом "</w:t>
      </w:r>
      <w:r w:rsidR="007C61DD">
        <w:rPr>
          <w:rFonts w:ascii="Sylfaen" w:hAnsi="Sylfaen"/>
          <w:b/>
          <w:sz w:val="22"/>
          <w:szCs w:val="22"/>
        </w:rPr>
        <w:t>ԱՄԱՀ-ԳՈ-ԲՄԱՇՁԲ-25/47</w:t>
      </w:r>
      <w:r w:rsidRPr="00562E3A">
        <w:rPr>
          <w:rFonts w:ascii="Sylfaen" w:hAnsi="Sylfaen"/>
          <w:b/>
          <w:sz w:val="22"/>
          <w:szCs w:val="22"/>
        </w:rPr>
        <w:t>"</w:t>
      </w:r>
      <w:r w:rsidRPr="00562E3A">
        <w:rPr>
          <w:rStyle w:val="af6"/>
          <w:rFonts w:ascii="Sylfaen" w:hAnsi="Sylfaen"/>
          <w:b/>
          <w:sz w:val="22"/>
          <w:szCs w:val="22"/>
        </w:rPr>
        <w:footnoteReference w:customMarkFollows="1" w:id="28"/>
        <w:t>*</w:t>
      </w:r>
    </w:p>
    <w:p w14:paraId="53B1FD71" w14:textId="77777777" w:rsidR="001005B0" w:rsidRPr="00562E3A" w:rsidRDefault="001005B0" w:rsidP="00562E3A">
      <w:pPr>
        <w:widowControl w:val="0"/>
        <w:ind w:left="567" w:right="565"/>
        <w:jc w:val="center"/>
        <w:rPr>
          <w:rFonts w:ascii="Sylfaen" w:hAnsi="Sylfaen"/>
          <w:b/>
          <w:sz w:val="22"/>
          <w:szCs w:val="22"/>
        </w:rPr>
      </w:pPr>
    </w:p>
    <w:p w14:paraId="6E54CB70" w14:textId="77777777" w:rsidR="0075061D" w:rsidRPr="00562E3A" w:rsidRDefault="0075061D" w:rsidP="00562E3A">
      <w:pPr>
        <w:pStyle w:val="31"/>
        <w:widowControl w:val="0"/>
        <w:spacing w:line="240" w:lineRule="auto"/>
        <w:jc w:val="center"/>
        <w:rPr>
          <w:rFonts w:ascii="Sylfaen" w:hAnsi="Sylfaen"/>
          <w:sz w:val="22"/>
          <w:szCs w:val="22"/>
          <w:lang w:val="hy-AM"/>
        </w:rPr>
      </w:pPr>
      <w:r w:rsidRPr="00562E3A">
        <w:rPr>
          <w:rFonts w:ascii="Sylfaen" w:hAnsi="Sylfaen"/>
          <w:sz w:val="22"/>
          <w:szCs w:val="22"/>
        </w:rPr>
        <w:t xml:space="preserve">ГАРАНТИЯ </w:t>
      </w:r>
      <w:r w:rsidRPr="00562E3A">
        <w:rPr>
          <w:rFonts w:ascii="Sylfaen" w:hAnsi="Sylfaen"/>
          <w:sz w:val="22"/>
          <w:szCs w:val="22"/>
          <w:lang w:val="en-US"/>
        </w:rPr>
        <w:t>N</w:t>
      </w:r>
      <w:r w:rsidRPr="00562E3A">
        <w:rPr>
          <w:rFonts w:ascii="Sylfaen" w:hAnsi="Sylfaen"/>
          <w:sz w:val="22"/>
          <w:szCs w:val="22"/>
          <w:lang w:val="hy-AM"/>
        </w:rPr>
        <w:t>________</w:t>
      </w:r>
    </w:p>
    <w:p w14:paraId="460D7D66" w14:textId="77777777" w:rsidR="0075061D" w:rsidRPr="00562E3A" w:rsidRDefault="0075061D" w:rsidP="00562E3A">
      <w:pPr>
        <w:widowControl w:val="0"/>
        <w:ind w:left="567" w:right="565"/>
        <w:jc w:val="center"/>
        <w:rPr>
          <w:rFonts w:ascii="Sylfaen" w:hAnsi="Sylfaen"/>
          <w:b/>
          <w:sz w:val="22"/>
          <w:szCs w:val="22"/>
        </w:rPr>
      </w:pPr>
      <w:r w:rsidRPr="00562E3A">
        <w:rPr>
          <w:rFonts w:ascii="Sylfaen" w:hAnsi="Sylfaen"/>
          <w:b/>
          <w:sz w:val="22"/>
          <w:szCs w:val="22"/>
        </w:rPr>
        <w:t>(обеспечение договора)</w:t>
      </w:r>
    </w:p>
    <w:p w14:paraId="0E9099AF" w14:textId="77777777" w:rsidR="001005B0" w:rsidRPr="00562E3A" w:rsidRDefault="001005B0" w:rsidP="00562E3A">
      <w:pPr>
        <w:widowControl w:val="0"/>
        <w:ind w:left="567" w:right="565"/>
        <w:jc w:val="center"/>
        <w:rPr>
          <w:rFonts w:ascii="Sylfaen" w:hAnsi="Sylfaen"/>
          <w:b/>
          <w:sz w:val="22"/>
          <w:szCs w:val="22"/>
        </w:rPr>
      </w:pPr>
    </w:p>
    <w:p w14:paraId="1811908F" w14:textId="72D3115C" w:rsidR="005B3A59" w:rsidRPr="00562E3A" w:rsidRDefault="005B3A59" w:rsidP="00562E3A">
      <w:pPr>
        <w:pStyle w:val="af4"/>
        <w:shd w:val="clear" w:color="auto" w:fill="FFFFFF"/>
        <w:spacing w:before="0" w:beforeAutospacing="0" w:after="0" w:afterAutospacing="0"/>
        <w:jc w:val="both"/>
        <w:rPr>
          <w:rStyle w:val="af5"/>
          <w:rFonts w:ascii="Sylfaen" w:hAnsi="Sylfaen"/>
          <w:b w:val="0"/>
          <w:bCs w:val="0"/>
          <w:sz w:val="22"/>
          <w:szCs w:val="22"/>
        </w:rPr>
      </w:pPr>
      <w:r w:rsidRPr="00562E3A">
        <w:rPr>
          <w:rFonts w:ascii="Sylfaen" w:eastAsiaTheme="minorHAnsi" w:hAnsi="Sylfaen" w:cstheme="minorBidi"/>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00915774">
        <w:rPr>
          <w:rFonts w:ascii="Sylfaen" w:eastAsiaTheme="minorHAnsi" w:hAnsi="Sylfaen" w:cstheme="minorBidi"/>
          <w:sz w:val="22"/>
          <w:szCs w:val="22"/>
        </w:rPr>
        <w:t xml:space="preserve"> </w:t>
      </w:r>
      <w:r w:rsidR="007C61DD">
        <w:rPr>
          <w:rFonts w:ascii="Sylfaen" w:hAnsi="Sylfaen"/>
          <w:b/>
          <w:sz w:val="22"/>
          <w:szCs w:val="22"/>
        </w:rPr>
        <w:t>ԱՄԱՀ-ԳՈ-ԲՄԱՇՁԲ-25/47</w:t>
      </w:r>
      <w:r w:rsidR="00915774">
        <w:rPr>
          <w:rFonts w:ascii="Sylfaen" w:hAnsi="Sylfaen"/>
          <w:b/>
          <w:sz w:val="22"/>
          <w:szCs w:val="22"/>
        </w:rPr>
        <w:t xml:space="preserve"> </w:t>
      </w:r>
      <w:r w:rsidR="00915774"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rPr>
        <w:t>заключаемым</w:t>
      </w:r>
      <w:r w:rsidRPr="00562E3A">
        <w:rPr>
          <w:rStyle w:val="af5"/>
          <w:rFonts w:ascii="Sylfaen" w:hAnsi="Sylfaen"/>
          <w:sz w:val="22"/>
          <w:szCs w:val="22"/>
        </w:rPr>
        <w:t xml:space="preserve">  </w:t>
      </w:r>
      <w:r w:rsidRPr="00562E3A">
        <w:rPr>
          <w:rFonts w:ascii="Sylfaen" w:eastAsiaTheme="minorHAnsi" w:hAnsi="Sylfaen" w:cstheme="minorBidi"/>
          <w:bCs/>
          <w:sz w:val="22"/>
          <w:szCs w:val="22"/>
        </w:rPr>
        <w:t>между</w:t>
      </w:r>
      <w:r w:rsidRPr="00562E3A">
        <w:rPr>
          <w:rStyle w:val="af5"/>
          <w:rFonts w:ascii="Sylfaen" w:hAnsi="Sylfaen"/>
          <w:sz w:val="22"/>
          <w:szCs w:val="22"/>
          <w:lang w:val="hy-AM"/>
        </w:rPr>
        <w:tab/>
      </w:r>
      <w:r w:rsidRPr="00562E3A">
        <w:rPr>
          <w:rStyle w:val="af5"/>
          <w:rFonts w:ascii="Sylfaen" w:hAnsi="Sylfaen"/>
          <w:sz w:val="22"/>
          <w:szCs w:val="22"/>
          <w:lang w:val="hy-AM"/>
        </w:rPr>
        <w:tab/>
      </w:r>
      <w:r w:rsidRPr="00562E3A">
        <w:rPr>
          <w:rStyle w:val="af5"/>
          <w:rFonts w:ascii="Sylfaen" w:hAnsi="Sylfaen"/>
          <w:b w:val="0"/>
          <w:sz w:val="22"/>
          <w:szCs w:val="22"/>
          <w:lang w:val="hy-AM"/>
        </w:rPr>
        <w:tab/>
      </w:r>
      <w:r w:rsidRPr="00562E3A">
        <w:rPr>
          <w:rStyle w:val="af5"/>
          <w:rFonts w:ascii="Sylfaen" w:hAnsi="Sylfaen"/>
          <w:b w:val="0"/>
          <w:sz w:val="22"/>
          <w:szCs w:val="22"/>
          <w:lang w:val="hy-AM"/>
        </w:rPr>
        <w:tab/>
      </w:r>
    </w:p>
    <w:p w14:paraId="183A52A5" w14:textId="77777777" w:rsidR="00AB0604" w:rsidRDefault="00AB0604" w:rsidP="00562E3A">
      <w:pPr>
        <w:pStyle w:val="af4"/>
        <w:shd w:val="clear" w:color="auto" w:fill="FFFFFF"/>
        <w:spacing w:before="0" w:beforeAutospacing="0" w:after="0" w:afterAutospacing="0"/>
        <w:ind w:left="-142"/>
        <w:rPr>
          <w:rStyle w:val="af5"/>
          <w:rFonts w:ascii="Sylfaen" w:hAnsi="Sylfaen"/>
          <w:b w:val="0"/>
          <w:sz w:val="22"/>
          <w:szCs w:val="22"/>
        </w:rPr>
      </w:pPr>
      <w:r>
        <w:rPr>
          <w:rFonts w:ascii="Sylfaen" w:hAnsi="Sylfaen"/>
          <w:sz w:val="20"/>
          <w:szCs w:val="20"/>
          <w:lang w:val="hy-AM"/>
        </w:rPr>
        <w:t>Муницапалитет Аракс Армавирской области РА</w:t>
      </w:r>
      <w:r w:rsidRPr="00562E3A">
        <w:rPr>
          <w:rFonts w:ascii="Sylfaen" w:hAnsi="Sylfaen"/>
          <w:sz w:val="22"/>
          <w:szCs w:val="22"/>
          <w:lang w:val="hy-AM"/>
        </w:rPr>
        <w:t xml:space="preserve"> </w:t>
      </w:r>
      <w:r w:rsidRPr="00562E3A">
        <w:rPr>
          <w:rFonts w:ascii="Sylfaen" w:eastAsiaTheme="minorHAnsi" w:hAnsi="Sylfaen" w:cstheme="minorBidi"/>
          <w:sz w:val="22"/>
          <w:szCs w:val="22"/>
        </w:rPr>
        <w:t xml:space="preserve"> </w:t>
      </w:r>
      <w:r w:rsidR="005B3A59" w:rsidRPr="00562E3A">
        <w:rPr>
          <w:rFonts w:ascii="Sylfaen" w:eastAsiaTheme="minorHAnsi" w:hAnsi="Sylfaen" w:cstheme="minorBidi"/>
          <w:sz w:val="22"/>
          <w:szCs w:val="22"/>
        </w:rPr>
        <w:t>(далее-бенефициар) и</w:t>
      </w:r>
      <w:r w:rsidR="005B3A59" w:rsidRPr="00562E3A">
        <w:rPr>
          <w:rStyle w:val="af5"/>
          <w:rFonts w:ascii="Sylfaen" w:hAnsi="Sylfaen"/>
          <w:b w:val="0"/>
          <w:sz w:val="22"/>
          <w:szCs w:val="22"/>
        </w:rPr>
        <w:t xml:space="preserve">   </w:t>
      </w:r>
    </w:p>
    <w:p w14:paraId="74E38461" w14:textId="26DA1A93" w:rsidR="005B3A59" w:rsidRPr="00562E3A" w:rsidRDefault="005B3A59" w:rsidP="00562E3A">
      <w:pPr>
        <w:pStyle w:val="af4"/>
        <w:shd w:val="clear" w:color="auto" w:fill="FFFFFF"/>
        <w:spacing w:before="0" w:beforeAutospacing="0" w:after="0" w:afterAutospacing="0"/>
        <w:ind w:left="-142"/>
        <w:rPr>
          <w:rStyle w:val="af5"/>
          <w:rFonts w:ascii="Sylfaen" w:hAnsi="Sylfaen"/>
          <w:b w:val="0"/>
          <w:bCs w:val="0"/>
          <w:sz w:val="22"/>
          <w:szCs w:val="22"/>
          <w:lang w:val="hy-AM"/>
        </w:rPr>
      </w:pPr>
      <w:r w:rsidRPr="00562E3A">
        <w:rPr>
          <w:rStyle w:val="af5"/>
          <w:rFonts w:ascii="Sylfaen" w:hAnsi="Sylfaen"/>
          <w:b w:val="0"/>
          <w:sz w:val="22"/>
          <w:szCs w:val="22"/>
          <w:u w:val="single"/>
          <w:lang w:val="hy-AM"/>
        </w:rPr>
        <w:tab/>
      </w:r>
      <w:r w:rsidRPr="00562E3A">
        <w:rPr>
          <w:rStyle w:val="af5"/>
          <w:rFonts w:ascii="Sylfaen" w:hAnsi="Sylfaen"/>
          <w:b w:val="0"/>
          <w:sz w:val="22"/>
          <w:szCs w:val="22"/>
          <w:u w:val="single"/>
          <w:lang w:val="hy-AM"/>
        </w:rPr>
        <w:tab/>
      </w:r>
      <w:r w:rsidRPr="00562E3A">
        <w:rPr>
          <w:rStyle w:val="af5"/>
          <w:rFonts w:ascii="Sylfaen" w:hAnsi="Sylfaen"/>
          <w:b w:val="0"/>
          <w:sz w:val="22"/>
          <w:szCs w:val="22"/>
          <w:u w:val="single"/>
          <w:lang w:val="hy-AM"/>
        </w:rPr>
        <w:tab/>
      </w:r>
      <w:r w:rsidRPr="00562E3A">
        <w:rPr>
          <w:rStyle w:val="af5"/>
          <w:rFonts w:ascii="Sylfaen" w:hAnsi="Sylfaen"/>
          <w:b w:val="0"/>
          <w:sz w:val="22"/>
          <w:szCs w:val="22"/>
          <w:u w:val="single"/>
          <w:lang w:val="hy-AM"/>
        </w:rPr>
        <w:tab/>
      </w:r>
      <w:r w:rsidRPr="00562E3A">
        <w:rPr>
          <w:rStyle w:val="af5"/>
          <w:rFonts w:ascii="Sylfaen" w:hAnsi="Sylfaen"/>
          <w:b w:val="0"/>
          <w:sz w:val="22"/>
          <w:szCs w:val="22"/>
          <w:u w:val="single"/>
          <w:lang w:val="hy-AM"/>
        </w:rPr>
        <w:tab/>
      </w:r>
      <w:r w:rsidR="00875F09" w:rsidRPr="00562E3A">
        <w:rPr>
          <w:rStyle w:val="af5"/>
          <w:rFonts w:ascii="Sylfaen" w:hAnsi="Sylfaen"/>
          <w:b w:val="0"/>
          <w:sz w:val="22"/>
          <w:szCs w:val="22"/>
          <w:u w:val="single"/>
        </w:rPr>
        <w:t>____</w:t>
      </w:r>
      <w:r w:rsidRPr="00562E3A">
        <w:rPr>
          <w:rFonts w:ascii="Sylfaen" w:eastAsiaTheme="minorHAnsi" w:hAnsi="Sylfaen" w:cstheme="minorBidi"/>
          <w:sz w:val="22"/>
          <w:szCs w:val="22"/>
        </w:rPr>
        <w:t xml:space="preserve">    </w:t>
      </w:r>
    </w:p>
    <w:p w14:paraId="575A738D" w14:textId="6418845C" w:rsidR="005B3A59" w:rsidRPr="00AB0604" w:rsidRDefault="005B3A59" w:rsidP="00562E3A">
      <w:pPr>
        <w:pStyle w:val="af4"/>
        <w:shd w:val="clear" w:color="auto" w:fill="FFFFFF"/>
        <w:spacing w:before="0" w:beforeAutospacing="0" w:after="0" w:afterAutospacing="0"/>
        <w:ind w:left="-142"/>
        <w:rPr>
          <w:rStyle w:val="af5"/>
          <w:rFonts w:ascii="Sylfaen" w:hAnsi="Sylfaen"/>
          <w:b w:val="0"/>
          <w:sz w:val="18"/>
          <w:szCs w:val="18"/>
        </w:rPr>
      </w:pPr>
      <w:r w:rsidRPr="00AB0604">
        <w:rPr>
          <w:rStyle w:val="af5"/>
          <w:rFonts w:ascii="Sylfaen" w:hAnsi="Sylfaen"/>
          <w:b w:val="0"/>
          <w:sz w:val="18"/>
          <w:szCs w:val="18"/>
        </w:rPr>
        <w:t>наименование отобранного участника</w:t>
      </w:r>
    </w:p>
    <w:p w14:paraId="440FBADE" w14:textId="77777777" w:rsidR="005B3A59" w:rsidRPr="00562E3A" w:rsidRDefault="005B3A59" w:rsidP="00562E3A">
      <w:pPr>
        <w:pStyle w:val="af4"/>
        <w:shd w:val="clear" w:color="auto" w:fill="FFFFFF"/>
        <w:spacing w:before="0" w:beforeAutospacing="0" w:after="0" w:afterAutospacing="0"/>
        <w:ind w:left="-142"/>
        <w:rPr>
          <w:rFonts w:ascii="Sylfaen" w:hAnsi="Sylfaen" w:cs="Sylfaen"/>
          <w:sz w:val="22"/>
          <w:szCs w:val="22"/>
          <w:vertAlign w:val="superscript"/>
          <w:lang w:val="hy-AM"/>
        </w:rPr>
      </w:pPr>
      <w:r w:rsidRPr="00562E3A">
        <w:rPr>
          <w:rStyle w:val="af5"/>
          <w:rFonts w:ascii="Sylfaen" w:hAnsi="Sylfaen"/>
          <w:b w:val="0"/>
          <w:sz w:val="22"/>
          <w:szCs w:val="22"/>
        </w:rPr>
        <w:t xml:space="preserve">                                                                </w:t>
      </w:r>
      <w:r w:rsidRPr="00562E3A">
        <w:rPr>
          <w:rStyle w:val="af5"/>
          <w:rFonts w:ascii="Sylfaen" w:hAnsi="Sylfaen"/>
          <w:b w:val="0"/>
          <w:sz w:val="22"/>
          <w:szCs w:val="22"/>
          <w:lang w:val="hy-AM"/>
        </w:rPr>
        <w:tab/>
      </w:r>
    </w:p>
    <w:p w14:paraId="2A80BDE7" w14:textId="77777777" w:rsidR="005B3A59" w:rsidRPr="00562E3A" w:rsidRDefault="00875F09" w:rsidP="00562E3A">
      <w:pPr>
        <w:pStyle w:val="af4"/>
        <w:shd w:val="clear" w:color="auto" w:fill="FFFFFF"/>
        <w:spacing w:before="0" w:beforeAutospacing="0" w:after="0" w:afterAutospacing="0"/>
        <w:jc w:val="both"/>
        <w:rPr>
          <w:rFonts w:ascii="Sylfaen" w:hAnsi="Sylfaen"/>
          <w:sz w:val="22"/>
          <w:szCs w:val="22"/>
          <w:lang w:val="hy-AM"/>
        </w:rPr>
      </w:pPr>
      <w:r w:rsidRPr="00562E3A">
        <w:rPr>
          <w:rFonts w:ascii="Sylfaen" w:eastAsiaTheme="minorHAnsi" w:hAnsi="Sylfaen" w:cstheme="minorBidi"/>
          <w:sz w:val="22"/>
          <w:szCs w:val="22"/>
        </w:rPr>
        <w:t>(далее-принципал).</w:t>
      </w:r>
    </w:p>
    <w:p w14:paraId="70AA7272" w14:textId="6D5828CC" w:rsidR="005B3A59" w:rsidRPr="00562E3A" w:rsidRDefault="005B3A59" w:rsidP="00562E3A">
      <w:pPr>
        <w:pStyle w:val="af4"/>
        <w:shd w:val="clear" w:color="auto" w:fill="FFFFFF"/>
        <w:spacing w:before="0" w:beforeAutospacing="0" w:after="0" w:afterAutospacing="0"/>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 2.  По гарантии </w:t>
      </w:r>
      <w:r w:rsidRPr="00562E3A">
        <w:rPr>
          <w:rFonts w:ascii="Sylfaen" w:eastAsiaTheme="minorHAnsi" w:hAnsi="Sylfaen" w:cstheme="minorBidi"/>
          <w:sz w:val="22"/>
          <w:szCs w:val="22"/>
          <w:lang w:val="hy-AM"/>
        </w:rPr>
        <w:t xml:space="preserve">---------------------------------------------------------------------------- </w:t>
      </w:r>
    </w:p>
    <w:p w14:paraId="55F56A56" w14:textId="77777777" w:rsidR="005B3A59" w:rsidRPr="00562E3A" w:rsidRDefault="005B3A59" w:rsidP="00562E3A">
      <w:pPr>
        <w:pStyle w:val="af4"/>
        <w:shd w:val="clear" w:color="auto" w:fill="FFFFFF"/>
        <w:spacing w:before="0" w:beforeAutospacing="0" w:after="0" w:afterAutospacing="0"/>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                                                           наименование банка выдающего гарантию</w:t>
      </w:r>
    </w:p>
    <w:p w14:paraId="42FD46E0" w14:textId="77777777" w:rsidR="005B3A59" w:rsidRPr="00562E3A" w:rsidRDefault="005B3A59" w:rsidP="00562E3A">
      <w:pPr>
        <w:pStyle w:val="af4"/>
        <w:shd w:val="clear" w:color="auto" w:fill="FFFFFF"/>
        <w:spacing w:before="0" w:beforeAutospacing="0" w:after="0" w:afterAutospacing="0"/>
        <w:jc w:val="both"/>
        <w:rPr>
          <w:rFonts w:ascii="Sylfaen" w:eastAsiaTheme="minorHAnsi" w:hAnsi="Sylfaen" w:cstheme="minorBidi"/>
          <w:sz w:val="22"/>
          <w:szCs w:val="22"/>
        </w:rPr>
      </w:pPr>
    </w:p>
    <w:p w14:paraId="0994CCDB" w14:textId="77777777" w:rsidR="00286CDB" w:rsidRPr="00562E3A" w:rsidRDefault="005B3A59"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562E3A">
        <w:rPr>
          <w:rFonts w:ascii="Sylfaen" w:eastAsiaTheme="minorHAnsi" w:hAnsi="Sylfaen" w:cstheme="minorBidi"/>
          <w:sz w:val="22"/>
          <w:szCs w:val="22"/>
        </w:rPr>
        <w:t>-------------</w:t>
      </w:r>
      <w:r w:rsidRPr="00562E3A">
        <w:rPr>
          <w:rFonts w:ascii="Sylfaen" w:eastAsiaTheme="minorHAnsi" w:hAnsi="Sylfaen" w:cstheme="minorBidi"/>
          <w:sz w:val="22"/>
          <w:szCs w:val="22"/>
        </w:rPr>
        <w:t xml:space="preserve"> </w:t>
      </w:r>
    </w:p>
    <w:p w14:paraId="2C8399FE" w14:textId="77777777" w:rsidR="00286CDB" w:rsidRPr="00562E3A" w:rsidRDefault="00286CDB" w:rsidP="00562E3A">
      <w:pPr>
        <w:pStyle w:val="af4"/>
        <w:shd w:val="clear" w:color="auto" w:fill="FFFFFF"/>
        <w:spacing w:before="0" w:beforeAutospacing="0" w:after="0" w:afterAutospacing="0"/>
        <w:jc w:val="center"/>
        <w:rPr>
          <w:rFonts w:ascii="Sylfaen" w:eastAsiaTheme="minorHAnsi" w:hAnsi="Sylfaen" w:cstheme="minorBidi"/>
          <w:sz w:val="22"/>
          <w:szCs w:val="22"/>
        </w:rPr>
      </w:pPr>
      <w:r w:rsidRPr="00562E3A">
        <w:rPr>
          <w:rFonts w:ascii="Sylfaen" w:eastAsiaTheme="minorHAnsi" w:hAnsi="Sylfaen" w:cstheme="minorBidi"/>
          <w:sz w:val="22"/>
          <w:szCs w:val="22"/>
        </w:rPr>
        <w:t xml:space="preserve">                                                       сумма в цифрах и прописью</w:t>
      </w:r>
    </w:p>
    <w:p w14:paraId="4FB77419" w14:textId="77777777" w:rsidR="005B3A59" w:rsidRPr="00562E3A" w:rsidRDefault="005B3A59"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p>
    <w:p w14:paraId="4BEDC038" w14:textId="01297B5E" w:rsidR="005B3A59" w:rsidRPr="00562E3A" w:rsidRDefault="002D4EEB"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(далее-сумма гарантии) в течение </w:t>
      </w:r>
      <w:r w:rsidR="00D37511" w:rsidRPr="00562E3A">
        <w:rPr>
          <w:rFonts w:ascii="Sylfaen" w:eastAsiaTheme="minorHAnsi" w:hAnsi="Sylfaen" w:cstheme="minorBidi"/>
          <w:sz w:val="22"/>
          <w:szCs w:val="22"/>
        </w:rPr>
        <w:t xml:space="preserve">пяти </w:t>
      </w:r>
      <w:r w:rsidR="005B3A59" w:rsidRPr="00562E3A">
        <w:rPr>
          <w:rFonts w:ascii="Sylfaen" w:eastAsiaTheme="minorHAnsi" w:hAnsi="Sylfaen" w:cstheme="minorBidi"/>
          <w:sz w:val="22"/>
          <w:szCs w:val="22"/>
        </w:rPr>
        <w:t>рабочих дней после получения требования. Выплата производится посредством перечисления на расчетный счет_</w:t>
      </w:r>
      <w:r w:rsidR="00AB0604" w:rsidRPr="000D1F45">
        <w:rPr>
          <w:rStyle w:val="af5"/>
          <w:rFonts w:ascii="Sylfaen" w:hAnsi="Sylfaen"/>
          <w:b w:val="0"/>
          <w:bCs w:val="0"/>
          <w:sz w:val="20"/>
          <w:szCs w:val="20"/>
          <w:u w:val="single"/>
          <w:lang w:val="hy-AM"/>
        </w:rPr>
        <w:t>900325165109</w:t>
      </w:r>
      <w:r w:rsidR="005B3A59" w:rsidRPr="00562E3A">
        <w:rPr>
          <w:rFonts w:ascii="Sylfaen" w:eastAsiaTheme="minorHAnsi" w:hAnsi="Sylfaen" w:cstheme="minorBidi"/>
          <w:sz w:val="22"/>
          <w:szCs w:val="22"/>
        </w:rPr>
        <w:t xml:space="preserve"> бенефициара.</w:t>
      </w:r>
    </w:p>
    <w:p w14:paraId="7C26515B" w14:textId="77777777" w:rsidR="005B3A59" w:rsidRPr="00562E3A" w:rsidRDefault="005B3A59" w:rsidP="00562E3A">
      <w:pPr>
        <w:pStyle w:val="af4"/>
        <w:shd w:val="clear" w:color="auto" w:fill="FFFFFF"/>
        <w:spacing w:before="0" w:beforeAutospacing="0" w:after="0" w:afterAutospacing="0"/>
        <w:ind w:firstLine="375"/>
        <w:jc w:val="both"/>
        <w:rPr>
          <w:rStyle w:val="af5"/>
          <w:rFonts w:ascii="Sylfaen" w:hAnsi="Sylfaen"/>
          <w:b w:val="0"/>
          <w:bCs w:val="0"/>
          <w:sz w:val="22"/>
          <w:szCs w:val="22"/>
        </w:rPr>
      </w:pPr>
      <w:r w:rsidRPr="00562E3A">
        <w:rPr>
          <w:rStyle w:val="af5"/>
          <w:rFonts w:ascii="Sylfaen" w:hAnsi="Sylfaen"/>
          <w:sz w:val="22"/>
          <w:szCs w:val="22"/>
        </w:rPr>
        <w:t xml:space="preserve">3. </w:t>
      </w:r>
      <w:r w:rsidRPr="00562E3A">
        <w:rPr>
          <w:rFonts w:ascii="Sylfaen" w:eastAsiaTheme="minorHAnsi" w:hAnsi="Sylfaen" w:cstheme="minorBidi"/>
          <w:sz w:val="22"/>
          <w:szCs w:val="22"/>
        </w:rPr>
        <w:t>Настоящая гарантия является безотзывной.</w:t>
      </w:r>
    </w:p>
    <w:p w14:paraId="650C1534" w14:textId="77777777" w:rsidR="005B3A59" w:rsidRPr="00562E3A" w:rsidRDefault="005B3A59" w:rsidP="00562E3A">
      <w:pPr>
        <w:pStyle w:val="af4"/>
        <w:shd w:val="clear" w:color="auto" w:fill="FFFFFF"/>
        <w:spacing w:before="0" w:beforeAutospacing="0" w:after="0" w:afterAutospacing="0"/>
        <w:ind w:firstLine="375"/>
        <w:jc w:val="both"/>
        <w:rPr>
          <w:rStyle w:val="af5"/>
          <w:rFonts w:ascii="Sylfaen" w:hAnsi="Sylfaen"/>
          <w:b w:val="0"/>
          <w:bCs w:val="0"/>
          <w:sz w:val="22"/>
          <w:szCs w:val="22"/>
        </w:rPr>
      </w:pPr>
    </w:p>
    <w:p w14:paraId="1B96638E"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7032E1A" w14:textId="16601C4B" w:rsidR="00851A6D" w:rsidRPr="00562E3A" w:rsidRDefault="00851A6D" w:rsidP="00AB0604">
      <w:pPr>
        <w:pStyle w:val="af4"/>
        <w:shd w:val="clear" w:color="auto" w:fill="FFFFFF"/>
        <w:spacing w:after="0" w:afterAutospacing="0"/>
        <w:ind w:firstLine="374"/>
        <w:contextualSpacing/>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5. Гарантия действует </w:t>
      </w:r>
      <w:r w:rsidR="00230DB1" w:rsidRPr="00562E3A">
        <w:rPr>
          <w:rFonts w:ascii="Sylfaen" w:eastAsiaTheme="minorHAnsi" w:hAnsi="Sylfaen" w:cstheme="minorBidi"/>
          <w:sz w:val="22"/>
          <w:szCs w:val="22"/>
        </w:rPr>
        <w:t xml:space="preserve">с момента выпуска и в силе </w:t>
      </w:r>
      <w:r w:rsidRPr="00562E3A">
        <w:rPr>
          <w:rFonts w:ascii="Sylfaen" w:eastAsiaTheme="minorHAnsi" w:hAnsi="Sylfaen" w:cstheme="minorBidi"/>
          <w:sz w:val="22"/>
          <w:szCs w:val="22"/>
        </w:rPr>
        <w:t>со дня вступления в силу договора N</w:t>
      </w:r>
      <w:r w:rsidR="00AB0604" w:rsidRPr="00AB0604">
        <w:rPr>
          <w:rFonts w:ascii="Sylfaen" w:hAnsi="Sylfaen"/>
          <w:b/>
          <w:sz w:val="22"/>
          <w:szCs w:val="22"/>
        </w:rPr>
        <w:t xml:space="preserve"> </w:t>
      </w:r>
      <w:r w:rsidR="007C61DD">
        <w:rPr>
          <w:rFonts w:ascii="Sylfaen" w:hAnsi="Sylfaen"/>
          <w:b/>
          <w:sz w:val="22"/>
          <w:szCs w:val="22"/>
        </w:rPr>
        <w:t>ԱՄԱՀ-ԳՈ-ԲՄԱՇՁԲ-25/47</w:t>
      </w:r>
      <w:r w:rsidRPr="00562E3A">
        <w:rPr>
          <w:rFonts w:ascii="Sylfaen" w:eastAsiaTheme="minorHAnsi" w:hAnsi="Sylfaen" w:cstheme="minorBidi"/>
          <w:sz w:val="22"/>
          <w:szCs w:val="22"/>
        </w:rPr>
        <w:t xml:space="preserve"> заключаемого  между  бенефициаром и</w:t>
      </w:r>
      <w:del w:id="18" w:author="Inesa Kocharyan" w:date="2023-07-07T17:32:00Z">
        <w:r w:rsidRPr="00562E3A" w:rsidDel="00230DB1">
          <w:rPr>
            <w:rFonts w:ascii="Sylfaen" w:eastAsiaTheme="minorHAnsi" w:hAnsi="Sylfaen" w:cstheme="minorBidi"/>
            <w:sz w:val="22"/>
            <w:szCs w:val="22"/>
          </w:rPr>
          <w:delText xml:space="preserve"> </w:delText>
        </w:r>
      </w:del>
      <w:r w:rsidRPr="00562E3A">
        <w:rPr>
          <w:rFonts w:ascii="Sylfaen" w:eastAsiaTheme="minorHAnsi" w:hAnsi="Sylfaen" w:cstheme="minorBidi"/>
          <w:sz w:val="22"/>
          <w:szCs w:val="22"/>
        </w:rPr>
        <w:t xml:space="preserve"> </w:t>
      </w:r>
      <w:r w:rsidR="00230DB1" w:rsidRPr="00562E3A">
        <w:rPr>
          <w:rFonts w:ascii="Sylfaen" w:eastAsiaTheme="minorHAnsi" w:hAnsi="Sylfaen" w:cstheme="minorBidi"/>
          <w:sz w:val="22"/>
          <w:szCs w:val="22"/>
        </w:rPr>
        <w:t xml:space="preserve">принципалом </w:t>
      </w:r>
      <w:r w:rsidRPr="00562E3A">
        <w:rPr>
          <w:rFonts w:ascii="Sylfaen" w:eastAsiaTheme="minorHAnsi" w:hAnsi="Sylfaen" w:cstheme="minorBidi"/>
          <w:sz w:val="22"/>
          <w:szCs w:val="22"/>
        </w:rPr>
        <w:t xml:space="preserve">и действует </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в</w:t>
      </w:r>
      <w:r w:rsidRPr="00562E3A">
        <w:rPr>
          <w:rFonts w:ascii="Sylfaen" w:hAnsi="Sylfaen"/>
          <w:sz w:val="22"/>
          <w:szCs w:val="22"/>
        </w:rPr>
        <w:t>ключительно</w:t>
      </w:r>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 xml:space="preserve">до </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 xml:space="preserve">девяностого </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 xml:space="preserve">рабочего </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дня</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 xml:space="preserve">следующего за днем </w:t>
      </w:r>
    </w:p>
    <w:p w14:paraId="200C45C8" w14:textId="77777777" w:rsidR="00851A6D" w:rsidRPr="00562E3A" w:rsidRDefault="00851A6D" w:rsidP="00562E3A">
      <w:pPr>
        <w:pStyle w:val="af4"/>
        <w:shd w:val="clear" w:color="auto" w:fill="FFFFFF"/>
        <w:spacing w:after="0" w:afterAutospacing="0"/>
        <w:contextualSpacing/>
        <w:jc w:val="both"/>
        <w:rPr>
          <w:rFonts w:ascii="Sylfaen" w:eastAsiaTheme="minorHAnsi" w:hAnsi="Sylfaen" w:cstheme="minorBidi"/>
          <w:sz w:val="22"/>
          <w:szCs w:val="22"/>
          <w:lang w:val="hy-AM"/>
        </w:rPr>
      </w:pPr>
    </w:p>
    <w:p w14:paraId="11DDD530" w14:textId="77777777" w:rsidR="00851A6D" w:rsidRPr="00562E3A" w:rsidRDefault="00851A6D" w:rsidP="00562E3A">
      <w:pPr>
        <w:pStyle w:val="af4"/>
        <w:shd w:val="clear" w:color="auto" w:fill="FFFFFF"/>
        <w:spacing w:after="0" w:afterAutospacing="0"/>
        <w:contextualSpacing/>
        <w:jc w:val="center"/>
        <w:rPr>
          <w:rFonts w:ascii="Sylfaen" w:eastAsiaTheme="minorHAnsi" w:hAnsi="Sylfaen" w:cstheme="minorBidi"/>
          <w:sz w:val="22"/>
          <w:szCs w:val="22"/>
        </w:rPr>
      </w:pP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w:t>
      </w:r>
      <w:r w:rsidRPr="00562E3A">
        <w:rPr>
          <w:rFonts w:ascii="Sylfaen" w:hAnsi="Sylfaen"/>
          <w:sz w:val="22"/>
          <w:szCs w:val="22"/>
        </w:rPr>
        <w:t>крайний   срок</w:t>
      </w:r>
      <w:r w:rsidRPr="00562E3A">
        <w:rPr>
          <w:rFonts w:ascii="Sylfaen" w:eastAsiaTheme="minorHAnsi" w:hAnsi="Sylfaen" w:cstheme="minorBidi"/>
          <w:sz w:val="22"/>
          <w:szCs w:val="22"/>
        </w:rPr>
        <w:t xml:space="preserve"> выполнения работ</w:t>
      </w:r>
      <w:r w:rsidRPr="00562E3A">
        <w:rPr>
          <w:rFonts w:ascii="Sylfaen" w:hAnsi="Sylfaen"/>
          <w:sz w:val="22"/>
          <w:szCs w:val="22"/>
        </w:rPr>
        <w:t>, предусмотренный заключаемым договором, включая гарантийный срок</w:t>
      </w:r>
    </w:p>
    <w:p w14:paraId="08FB0E5B" w14:textId="46AC3EF5" w:rsidR="00851A6D" w:rsidRPr="00562E3A" w:rsidRDefault="00851A6D" w:rsidP="00AB0604">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В день предоставления гарантии лицо выдающее гарантию с официального адреса</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4" w:history="1">
        <w:r w:rsidR="00AB0604" w:rsidRPr="008B2FA2">
          <w:rPr>
            <w:rStyle w:val="a9"/>
            <w:rFonts w:ascii="GHEA Grapalat" w:hAnsi="GHEA Grapalat"/>
            <w:sz w:val="20"/>
            <w:szCs w:val="20"/>
            <w:lang w:val="hy-AM"/>
          </w:rPr>
          <w:t>araks.finans@mta.gov.am</w:t>
        </w:r>
      </w:hyperlink>
      <w:r w:rsidR="00AB0604" w:rsidRPr="008242F8">
        <w:rPr>
          <w:rFonts w:ascii="GHEA Grapalat" w:hAnsi="GHEA Grapalat"/>
          <w:color w:val="000000"/>
          <w:sz w:val="20"/>
          <w:szCs w:val="20"/>
          <w:lang w:val="hy-AM"/>
        </w:rPr>
        <w:t xml:space="preserve">  </w:t>
      </w:r>
      <w:r w:rsidRPr="00562E3A">
        <w:rPr>
          <w:rFonts w:ascii="Sylfaen" w:eastAsiaTheme="minorHAnsi" w:hAnsi="Sylfaen" w:cstheme="minorBidi"/>
          <w:sz w:val="22"/>
          <w:szCs w:val="22"/>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226272E8" w14:textId="77777777" w:rsidR="005B56BF" w:rsidRPr="00562E3A" w:rsidRDefault="005B56BF" w:rsidP="00562E3A">
      <w:pPr>
        <w:pStyle w:val="af4"/>
        <w:shd w:val="clear" w:color="auto" w:fill="FFFFFF"/>
        <w:spacing w:after="0" w:afterAutospacing="0"/>
        <w:contextualSpacing/>
        <w:jc w:val="both"/>
        <w:rPr>
          <w:rFonts w:ascii="Sylfaen" w:eastAsiaTheme="minorHAnsi" w:hAnsi="Sylfaen" w:cstheme="minorBidi"/>
          <w:sz w:val="22"/>
          <w:szCs w:val="22"/>
        </w:rPr>
      </w:pPr>
    </w:p>
    <w:p w14:paraId="35DEEA73"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6. Бенефициар предъявляет требование лицу, выдающему гарантию, в письменной форме. К требованию прилагаются следующие документы:</w:t>
      </w:r>
    </w:p>
    <w:p w14:paraId="43D51226" w14:textId="77777777" w:rsidR="00D273E6" w:rsidRPr="00562E3A" w:rsidRDefault="00D273E6"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60260382" w14:textId="6C9F3FBA" w:rsidR="005B3A59" w:rsidRPr="00562E3A" w:rsidRDefault="005B3A59"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1) копии заключенного договора N</w:t>
      </w:r>
      <w:r w:rsidRPr="00562E3A">
        <w:rPr>
          <w:rFonts w:ascii="Sylfaen" w:eastAsiaTheme="minorHAnsi" w:hAnsi="Sylfaen" w:cstheme="minorBidi"/>
          <w:sz w:val="22"/>
          <w:szCs w:val="22"/>
          <w:lang w:val="hy-AM"/>
        </w:rPr>
        <w:t xml:space="preserve"> </w:t>
      </w:r>
      <w:r w:rsidR="007C61DD">
        <w:rPr>
          <w:rFonts w:ascii="Sylfaen" w:hAnsi="Sylfaen"/>
          <w:b/>
          <w:sz w:val="22"/>
          <w:szCs w:val="22"/>
        </w:rPr>
        <w:t>ԱՄԱՀ-ԳՈ-ԲՄԱՇՁԲ-25/47</w:t>
      </w:r>
      <w:r w:rsidR="00AB0604">
        <w:rPr>
          <w:rFonts w:ascii="Sylfaen" w:hAnsi="Sylfaen"/>
          <w:b/>
          <w:sz w:val="22"/>
          <w:szCs w:val="22"/>
        </w:rPr>
        <w:t xml:space="preserve"> </w:t>
      </w:r>
      <w:r w:rsidRPr="00562E3A">
        <w:rPr>
          <w:rFonts w:ascii="Sylfaen" w:eastAsiaTheme="minorHAnsi" w:hAnsi="Sylfaen" w:cstheme="minorBidi"/>
          <w:sz w:val="22"/>
          <w:szCs w:val="22"/>
        </w:rPr>
        <w:t xml:space="preserve"> включая </w:t>
      </w:r>
    </w:p>
    <w:p w14:paraId="2D618BE9" w14:textId="77777777" w:rsidR="005B3A59" w:rsidRPr="00562E3A" w:rsidRDefault="005B3A59" w:rsidP="00562E3A">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r w:rsidR="00D273E6"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rPr>
        <w:t xml:space="preserve">номер заключаемого </w:t>
      </w:r>
      <w:proofErr w:type="spellStart"/>
      <w:r w:rsidRPr="00562E3A">
        <w:rPr>
          <w:rFonts w:ascii="Sylfaen" w:eastAsiaTheme="minorHAnsi" w:hAnsi="Sylfaen" w:cstheme="minorBidi"/>
          <w:sz w:val="22"/>
          <w:szCs w:val="22"/>
        </w:rPr>
        <w:t>договара</w:t>
      </w:r>
      <w:proofErr w:type="spellEnd"/>
    </w:p>
    <w:p w14:paraId="124142E3"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lastRenderedPageBreak/>
        <w:t>копии внесенных  в него изменений, дополнительных соглашений</w:t>
      </w:r>
      <w:r w:rsidR="00EF4569" w:rsidRPr="00562E3A">
        <w:rPr>
          <w:rFonts w:ascii="Sylfaen" w:eastAsiaTheme="minorHAnsi" w:hAnsi="Sylfaen" w:cstheme="minorBidi"/>
          <w:sz w:val="22"/>
          <w:szCs w:val="22"/>
        </w:rPr>
        <w:t>;</w:t>
      </w:r>
    </w:p>
    <w:p w14:paraId="6CAFBEC0"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2D35C61C"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sidRPr="00562E3A">
          <w:rPr>
            <w:rStyle w:val="a9"/>
            <w:rFonts w:ascii="Sylfaen" w:hAnsi="Sylfaen"/>
            <w:color w:val="auto"/>
            <w:sz w:val="22"/>
            <w:szCs w:val="22"/>
            <w:lang w:val="hy-AM"/>
          </w:rPr>
          <w:t>www.procurement.am</w:t>
        </w:r>
      </w:hyperlink>
      <w:r w:rsidRPr="00562E3A">
        <w:rPr>
          <w:rFonts w:ascii="Sylfaen" w:eastAsiaTheme="minorHAnsi" w:hAnsi="Sylfaen" w:cstheme="minorBidi"/>
          <w:sz w:val="22"/>
          <w:szCs w:val="22"/>
        </w:rPr>
        <w:t xml:space="preserve"> .</w:t>
      </w:r>
    </w:p>
    <w:p w14:paraId="02FDEB7B"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623F6FD9"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7.</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6B2D172"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0519C554"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8.</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отклоняет требование бенефициара, если:</w:t>
      </w:r>
    </w:p>
    <w:p w14:paraId="48B3E2DC"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1) требование или прилагаемые документы не соответствуют условиям настоящей гарантии,</w:t>
      </w:r>
    </w:p>
    <w:p w14:paraId="3812E65E" w14:textId="77777777" w:rsidR="005B3A59" w:rsidRPr="00562E3A" w:rsidRDefault="005B3A59"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2) требование представлено по истечении срока, установленного гарантией.</w:t>
      </w:r>
    </w:p>
    <w:p w14:paraId="481C72D3" w14:textId="77777777" w:rsidR="005B3A59" w:rsidRPr="00562E3A" w:rsidRDefault="005B3A59" w:rsidP="00562E3A">
      <w:pPr>
        <w:pStyle w:val="af4"/>
        <w:shd w:val="clear" w:color="auto" w:fill="FFFFFF"/>
        <w:spacing w:before="0" w:beforeAutospacing="0" w:after="0" w:afterAutospacing="0"/>
        <w:ind w:firstLine="375"/>
        <w:rPr>
          <w:rFonts w:ascii="Sylfaen" w:eastAsiaTheme="minorHAnsi" w:hAnsi="Sylfaen" w:cstheme="minorBidi"/>
          <w:sz w:val="22"/>
          <w:szCs w:val="22"/>
        </w:rPr>
      </w:pPr>
    </w:p>
    <w:p w14:paraId="066DD7DB" w14:textId="77777777" w:rsidR="005B3A59" w:rsidRPr="00562E3A" w:rsidRDefault="005B3A59"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EFE9FCF" w14:textId="77777777" w:rsidR="005B3A59" w:rsidRPr="00562E3A" w:rsidRDefault="005B3A59"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10. К настоящей гарантии применяются соответствующие положения Гражданского кодекса Республики Армения</w:t>
      </w:r>
    </w:p>
    <w:p w14:paraId="4945AB54"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CA9B45"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47B3732B" w14:textId="77777777" w:rsidR="005B3A59" w:rsidRPr="00562E3A" w:rsidRDefault="005B3A59" w:rsidP="00562E3A">
      <w:pPr>
        <w:pStyle w:val="af4"/>
        <w:shd w:val="clear" w:color="auto" w:fill="FFFFFF"/>
        <w:spacing w:before="0" w:beforeAutospacing="0" w:after="0" w:afterAutospacing="0"/>
        <w:ind w:firstLine="375"/>
        <w:jc w:val="both"/>
        <w:rPr>
          <w:rFonts w:ascii="Sylfaen" w:hAnsi="Sylfaen"/>
          <w:sz w:val="22"/>
          <w:szCs w:val="22"/>
        </w:rPr>
      </w:pPr>
    </w:p>
    <w:p w14:paraId="4A560EF0" w14:textId="77777777" w:rsidR="005B3A59" w:rsidRPr="00562E3A" w:rsidRDefault="005B3A59" w:rsidP="00562E3A">
      <w:pPr>
        <w:pStyle w:val="af4"/>
        <w:shd w:val="clear" w:color="auto" w:fill="FFFFFF"/>
        <w:spacing w:before="0" w:beforeAutospacing="0" w:after="0" w:afterAutospacing="0"/>
        <w:ind w:firstLine="375"/>
        <w:jc w:val="both"/>
        <w:rPr>
          <w:rFonts w:ascii="Sylfaen" w:hAnsi="Sylfaen"/>
          <w:sz w:val="22"/>
          <w:szCs w:val="22"/>
          <w:u w:val="single"/>
          <w:lang w:val="hy-AM"/>
        </w:rPr>
      </w:pPr>
      <w:r w:rsidRPr="00562E3A">
        <w:rPr>
          <w:rFonts w:ascii="Sylfaen" w:hAnsi="Sylfaen"/>
          <w:sz w:val="22"/>
          <w:szCs w:val="22"/>
          <w:lang w:val="hy-AM"/>
        </w:rPr>
        <w:t>Руководитель исполнительного органа</w:t>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6287F09E" w14:textId="77777777" w:rsidR="005B3A59" w:rsidRPr="00562E3A" w:rsidRDefault="005B3A59" w:rsidP="00562E3A">
      <w:pPr>
        <w:pStyle w:val="af4"/>
        <w:shd w:val="clear" w:color="auto" w:fill="FFFFFF"/>
        <w:spacing w:before="0" w:beforeAutospacing="0" w:after="0" w:afterAutospacing="0"/>
        <w:ind w:firstLine="375"/>
        <w:jc w:val="both"/>
        <w:rPr>
          <w:rFonts w:ascii="Sylfaen" w:hAnsi="Sylfaen"/>
          <w:sz w:val="22"/>
          <w:szCs w:val="22"/>
          <w:lang w:val="hy-AM"/>
        </w:rPr>
      </w:pPr>
    </w:p>
    <w:p w14:paraId="1426B8AA" w14:textId="77777777" w:rsidR="005B3A59" w:rsidRPr="00562E3A" w:rsidRDefault="005B3A59" w:rsidP="00562E3A">
      <w:pPr>
        <w:pStyle w:val="af4"/>
        <w:shd w:val="clear" w:color="auto" w:fill="FFFFFF"/>
        <w:spacing w:before="0" w:beforeAutospacing="0" w:after="0" w:afterAutospacing="0"/>
        <w:ind w:firstLine="375"/>
        <w:jc w:val="both"/>
        <w:rPr>
          <w:rFonts w:ascii="Sylfaen" w:hAnsi="Sylfaen"/>
          <w:sz w:val="22"/>
          <w:szCs w:val="22"/>
          <w:lang w:val="hy-AM"/>
        </w:rPr>
      </w:pPr>
    </w:p>
    <w:p w14:paraId="2C870E60" w14:textId="77777777" w:rsidR="005B3A59" w:rsidRPr="00562E3A" w:rsidRDefault="005B3A59" w:rsidP="00562E3A">
      <w:pPr>
        <w:pStyle w:val="af4"/>
        <w:shd w:val="clear" w:color="auto" w:fill="FFFFFF"/>
        <w:spacing w:before="0" w:beforeAutospacing="0" w:after="0" w:afterAutospacing="0"/>
        <w:ind w:firstLine="375"/>
        <w:jc w:val="both"/>
        <w:rPr>
          <w:rFonts w:ascii="Sylfaen" w:hAnsi="Sylfaen"/>
          <w:sz w:val="22"/>
          <w:szCs w:val="22"/>
          <w:lang w:val="hy-AM"/>
        </w:rPr>
      </w:pP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543F50B1" w14:textId="77777777" w:rsidR="005B3A59" w:rsidRPr="00562E3A" w:rsidRDefault="005B3A59" w:rsidP="00562E3A">
      <w:pPr>
        <w:pStyle w:val="af4"/>
        <w:shd w:val="clear" w:color="auto" w:fill="FFFFFF"/>
        <w:spacing w:before="0" w:beforeAutospacing="0" w:after="0" w:afterAutospacing="0"/>
        <w:rPr>
          <w:rFonts w:ascii="Sylfaen" w:hAnsi="Sylfaen" w:cs="Sylfaen"/>
          <w:sz w:val="22"/>
          <w:szCs w:val="22"/>
          <w:vertAlign w:val="superscript"/>
        </w:rPr>
      </w:pP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число, месяц, год</w:t>
      </w:r>
    </w:p>
    <w:p w14:paraId="1C076BA6"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lang w:val="hy-AM"/>
        </w:rPr>
      </w:pPr>
    </w:p>
    <w:p w14:paraId="63B96E82" w14:textId="77777777" w:rsidR="00F331AD" w:rsidRPr="00562E3A" w:rsidRDefault="00F331AD" w:rsidP="00562E3A">
      <w:pPr>
        <w:widowControl w:val="0"/>
        <w:jc w:val="right"/>
        <w:rPr>
          <w:rFonts w:ascii="Sylfaen" w:hAnsi="Sylfaen"/>
          <w:i/>
          <w:sz w:val="22"/>
          <w:szCs w:val="22"/>
        </w:rPr>
      </w:pPr>
    </w:p>
    <w:p w14:paraId="5BD15BB3" w14:textId="77777777" w:rsidR="00F331AD" w:rsidRPr="00562E3A" w:rsidRDefault="00F331AD" w:rsidP="00562E3A">
      <w:pPr>
        <w:widowControl w:val="0"/>
        <w:jc w:val="right"/>
        <w:rPr>
          <w:rFonts w:ascii="Sylfaen" w:hAnsi="Sylfaen"/>
          <w:i/>
          <w:sz w:val="22"/>
          <w:szCs w:val="22"/>
        </w:rPr>
      </w:pPr>
    </w:p>
    <w:p w14:paraId="09B7C024" w14:textId="77777777" w:rsidR="00F331AD" w:rsidRPr="00562E3A" w:rsidRDefault="00F331AD" w:rsidP="00562E3A">
      <w:pPr>
        <w:widowControl w:val="0"/>
        <w:jc w:val="right"/>
        <w:rPr>
          <w:rFonts w:ascii="Sylfaen" w:hAnsi="Sylfaen"/>
          <w:i/>
          <w:sz w:val="22"/>
          <w:szCs w:val="22"/>
        </w:rPr>
      </w:pPr>
    </w:p>
    <w:p w14:paraId="6952DDF2" w14:textId="77777777" w:rsidR="00F331AD" w:rsidRPr="00562E3A" w:rsidRDefault="00F331AD" w:rsidP="00562E3A">
      <w:pPr>
        <w:widowControl w:val="0"/>
        <w:jc w:val="right"/>
        <w:rPr>
          <w:rFonts w:ascii="Sylfaen" w:hAnsi="Sylfaen"/>
          <w:i/>
          <w:sz w:val="22"/>
          <w:szCs w:val="22"/>
        </w:rPr>
      </w:pPr>
    </w:p>
    <w:p w14:paraId="2B1987F3" w14:textId="77777777" w:rsidR="00F331AD" w:rsidRPr="00562E3A" w:rsidRDefault="00F331AD" w:rsidP="00562E3A">
      <w:pPr>
        <w:widowControl w:val="0"/>
        <w:jc w:val="right"/>
        <w:rPr>
          <w:rFonts w:ascii="Sylfaen" w:hAnsi="Sylfaen"/>
          <w:i/>
          <w:sz w:val="22"/>
          <w:szCs w:val="22"/>
        </w:rPr>
      </w:pPr>
    </w:p>
    <w:p w14:paraId="0D81327F" w14:textId="77777777" w:rsidR="00F331AD" w:rsidRPr="00562E3A" w:rsidRDefault="00F331AD" w:rsidP="00562E3A">
      <w:pPr>
        <w:widowControl w:val="0"/>
        <w:jc w:val="right"/>
        <w:rPr>
          <w:rFonts w:ascii="Sylfaen" w:hAnsi="Sylfaen"/>
          <w:i/>
          <w:sz w:val="22"/>
          <w:szCs w:val="22"/>
        </w:rPr>
      </w:pPr>
    </w:p>
    <w:p w14:paraId="307AF4F9" w14:textId="77777777" w:rsidR="00F331AD" w:rsidRPr="00562E3A" w:rsidRDefault="00F331AD" w:rsidP="00562E3A">
      <w:pPr>
        <w:widowControl w:val="0"/>
        <w:jc w:val="right"/>
        <w:rPr>
          <w:rFonts w:ascii="Sylfaen" w:hAnsi="Sylfaen"/>
          <w:i/>
          <w:sz w:val="22"/>
          <w:szCs w:val="22"/>
        </w:rPr>
      </w:pPr>
    </w:p>
    <w:p w14:paraId="7814CF31" w14:textId="77777777" w:rsidR="00D24392" w:rsidRDefault="00D24392" w:rsidP="00562E3A">
      <w:pPr>
        <w:widowControl w:val="0"/>
        <w:jc w:val="right"/>
        <w:rPr>
          <w:rFonts w:ascii="Sylfaen" w:hAnsi="Sylfaen"/>
          <w:i/>
          <w:sz w:val="22"/>
          <w:szCs w:val="22"/>
        </w:rPr>
      </w:pPr>
    </w:p>
    <w:p w14:paraId="4B4A403C" w14:textId="77777777" w:rsidR="00BA3487" w:rsidRDefault="00BA3487" w:rsidP="00562E3A">
      <w:pPr>
        <w:widowControl w:val="0"/>
        <w:jc w:val="right"/>
        <w:rPr>
          <w:rFonts w:ascii="Sylfaen" w:hAnsi="Sylfaen"/>
          <w:i/>
          <w:sz w:val="22"/>
          <w:szCs w:val="22"/>
        </w:rPr>
      </w:pPr>
    </w:p>
    <w:p w14:paraId="60288743" w14:textId="77777777" w:rsidR="00BA3487" w:rsidRPr="00562E3A" w:rsidRDefault="00BA3487" w:rsidP="00562E3A">
      <w:pPr>
        <w:widowControl w:val="0"/>
        <w:jc w:val="right"/>
        <w:rPr>
          <w:rFonts w:ascii="Sylfaen" w:hAnsi="Sylfaen"/>
          <w:i/>
          <w:sz w:val="22"/>
          <w:szCs w:val="22"/>
        </w:rPr>
      </w:pPr>
    </w:p>
    <w:p w14:paraId="515D89BB" w14:textId="77777777" w:rsidR="00D24392" w:rsidRPr="00562E3A" w:rsidRDefault="00D24392" w:rsidP="00562E3A">
      <w:pPr>
        <w:widowControl w:val="0"/>
        <w:jc w:val="right"/>
        <w:rPr>
          <w:rFonts w:ascii="Sylfaen" w:hAnsi="Sylfaen"/>
          <w:i/>
          <w:sz w:val="22"/>
          <w:szCs w:val="22"/>
        </w:rPr>
      </w:pPr>
    </w:p>
    <w:p w14:paraId="0C799963" w14:textId="77777777" w:rsidR="00427AEC" w:rsidRPr="00562E3A" w:rsidRDefault="00427AEC" w:rsidP="00562E3A">
      <w:pPr>
        <w:widowControl w:val="0"/>
        <w:jc w:val="right"/>
        <w:rPr>
          <w:rFonts w:ascii="Sylfaen" w:hAnsi="Sylfaen"/>
          <w:i/>
          <w:sz w:val="22"/>
          <w:szCs w:val="22"/>
        </w:rPr>
      </w:pPr>
    </w:p>
    <w:p w14:paraId="77A78AEC" w14:textId="77777777" w:rsidR="00BE2572" w:rsidRPr="00562E3A" w:rsidRDefault="00BE2572" w:rsidP="00562E3A">
      <w:pPr>
        <w:widowControl w:val="0"/>
        <w:ind w:left="567" w:right="565"/>
        <w:jc w:val="center"/>
        <w:rPr>
          <w:rFonts w:ascii="Sylfaen" w:hAnsi="Sylfaen"/>
          <w:b/>
          <w:sz w:val="22"/>
          <w:szCs w:val="22"/>
        </w:rPr>
      </w:pPr>
    </w:p>
    <w:p w14:paraId="71896EB3" w14:textId="77777777" w:rsidR="00BE2572" w:rsidRPr="00562E3A" w:rsidRDefault="00BE2572" w:rsidP="00562E3A">
      <w:pPr>
        <w:widowControl w:val="0"/>
        <w:ind w:left="567" w:right="565"/>
        <w:jc w:val="center"/>
        <w:rPr>
          <w:rFonts w:ascii="Sylfaen" w:hAnsi="Sylfaen"/>
          <w:b/>
          <w:sz w:val="22"/>
          <w:szCs w:val="22"/>
        </w:rPr>
      </w:pPr>
    </w:p>
    <w:p w14:paraId="4068C9AE" w14:textId="77777777" w:rsidR="00BE2572" w:rsidRPr="00562E3A" w:rsidRDefault="00BE2572" w:rsidP="00562E3A">
      <w:pPr>
        <w:widowControl w:val="0"/>
        <w:ind w:left="567" w:right="565"/>
        <w:jc w:val="center"/>
        <w:rPr>
          <w:rFonts w:ascii="Sylfaen" w:hAnsi="Sylfaen"/>
          <w:b/>
          <w:sz w:val="22"/>
          <w:szCs w:val="22"/>
        </w:rPr>
      </w:pPr>
    </w:p>
    <w:p w14:paraId="0F0DED68" w14:textId="77777777" w:rsidR="00BE2572" w:rsidRPr="00562E3A" w:rsidRDefault="00BE2572" w:rsidP="00562E3A">
      <w:pPr>
        <w:widowControl w:val="0"/>
        <w:ind w:left="567" w:right="565"/>
        <w:jc w:val="center"/>
        <w:rPr>
          <w:rFonts w:ascii="Sylfaen" w:hAnsi="Sylfaen"/>
          <w:b/>
          <w:sz w:val="22"/>
          <w:szCs w:val="22"/>
        </w:rPr>
      </w:pPr>
    </w:p>
    <w:p w14:paraId="2459766A" w14:textId="77777777" w:rsidR="00BE2572" w:rsidRPr="00562E3A" w:rsidRDefault="00BE2572" w:rsidP="00562E3A">
      <w:pPr>
        <w:widowControl w:val="0"/>
        <w:ind w:left="567" w:right="565"/>
        <w:jc w:val="center"/>
        <w:rPr>
          <w:rFonts w:ascii="Sylfaen" w:hAnsi="Sylfaen"/>
          <w:b/>
          <w:sz w:val="22"/>
          <w:szCs w:val="22"/>
        </w:rPr>
      </w:pPr>
    </w:p>
    <w:p w14:paraId="17208CDD" w14:textId="77777777" w:rsidR="00BE2572" w:rsidRPr="00562E3A" w:rsidRDefault="00BE2572" w:rsidP="00562E3A">
      <w:pPr>
        <w:widowControl w:val="0"/>
        <w:ind w:left="567" w:right="565"/>
        <w:jc w:val="center"/>
        <w:rPr>
          <w:rFonts w:ascii="Sylfaen" w:hAnsi="Sylfaen"/>
          <w:b/>
          <w:sz w:val="22"/>
          <w:szCs w:val="22"/>
        </w:rPr>
      </w:pPr>
    </w:p>
    <w:p w14:paraId="56C8B148" w14:textId="77777777" w:rsidR="00BE2572" w:rsidRPr="00562E3A" w:rsidRDefault="00BE2572" w:rsidP="00562E3A">
      <w:pPr>
        <w:widowControl w:val="0"/>
        <w:ind w:left="567" w:right="565"/>
        <w:jc w:val="center"/>
        <w:rPr>
          <w:rFonts w:ascii="Sylfaen" w:hAnsi="Sylfaen"/>
          <w:b/>
          <w:sz w:val="22"/>
          <w:szCs w:val="22"/>
        </w:rPr>
      </w:pPr>
    </w:p>
    <w:p w14:paraId="6C45FD6E" w14:textId="77777777" w:rsidR="00BE2572" w:rsidRPr="00562E3A" w:rsidRDefault="00BE2572" w:rsidP="00562E3A">
      <w:pPr>
        <w:widowControl w:val="0"/>
        <w:ind w:left="567" w:right="565"/>
        <w:jc w:val="center"/>
        <w:rPr>
          <w:rFonts w:ascii="Sylfaen" w:hAnsi="Sylfaen"/>
          <w:b/>
          <w:sz w:val="22"/>
          <w:szCs w:val="22"/>
        </w:rPr>
      </w:pPr>
    </w:p>
    <w:p w14:paraId="541862D7" w14:textId="77777777" w:rsidR="00BE2572" w:rsidRPr="00562E3A" w:rsidRDefault="00BE2572" w:rsidP="00562E3A">
      <w:pPr>
        <w:widowControl w:val="0"/>
        <w:ind w:left="567" w:right="565"/>
        <w:jc w:val="center"/>
        <w:rPr>
          <w:rFonts w:ascii="Sylfaen" w:hAnsi="Sylfaen"/>
          <w:b/>
          <w:sz w:val="22"/>
          <w:szCs w:val="22"/>
        </w:rPr>
      </w:pPr>
    </w:p>
    <w:p w14:paraId="63EAF6ED" w14:textId="77777777" w:rsidR="00BB28C8" w:rsidRPr="00562E3A" w:rsidRDefault="00BB28C8" w:rsidP="00562E3A">
      <w:pPr>
        <w:pStyle w:val="31"/>
        <w:widowControl w:val="0"/>
        <w:spacing w:line="240" w:lineRule="auto"/>
        <w:jc w:val="right"/>
        <w:rPr>
          <w:rFonts w:ascii="Sylfaen" w:hAnsi="Sylfaen" w:cs="Sylfaen"/>
          <w:b/>
          <w:sz w:val="22"/>
          <w:szCs w:val="22"/>
        </w:rPr>
      </w:pPr>
      <w:r w:rsidRPr="00562E3A">
        <w:rPr>
          <w:rFonts w:ascii="Sylfaen" w:hAnsi="Sylfaen"/>
          <w:b/>
          <w:sz w:val="22"/>
          <w:szCs w:val="22"/>
        </w:rPr>
        <w:lastRenderedPageBreak/>
        <w:t>Приложение №</w:t>
      </w:r>
      <w:r w:rsidR="005B4254" w:rsidRPr="00562E3A">
        <w:rPr>
          <w:rFonts w:ascii="Sylfaen" w:hAnsi="Sylfaen"/>
          <w:b/>
          <w:sz w:val="22"/>
          <w:szCs w:val="22"/>
        </w:rPr>
        <w:t>7</w:t>
      </w:r>
      <w:r w:rsidR="00A97676" w:rsidRPr="00562E3A">
        <w:rPr>
          <w:rStyle w:val="af6"/>
          <w:rFonts w:ascii="Sylfaen" w:hAnsi="Sylfaen" w:cs="Sylfaen"/>
          <w:b/>
          <w:sz w:val="22"/>
          <w:szCs w:val="22"/>
        </w:rPr>
        <w:footnoteReference w:customMarkFollows="1" w:id="29"/>
        <w:t>25</w:t>
      </w:r>
    </w:p>
    <w:p w14:paraId="480FDB8E" w14:textId="644775E5" w:rsidR="00BB28C8" w:rsidRPr="00562E3A" w:rsidRDefault="00BB28C8" w:rsidP="00562E3A">
      <w:pPr>
        <w:pStyle w:val="31"/>
        <w:widowControl w:val="0"/>
        <w:spacing w:line="240" w:lineRule="auto"/>
        <w:jc w:val="right"/>
        <w:rPr>
          <w:rFonts w:ascii="Sylfaen" w:hAnsi="Sylfaen" w:cs="Sylfaen"/>
          <w:b/>
          <w:sz w:val="22"/>
          <w:szCs w:val="22"/>
        </w:rPr>
      </w:pPr>
      <w:r w:rsidRPr="00562E3A">
        <w:rPr>
          <w:rFonts w:ascii="Sylfaen" w:hAnsi="Sylfaen"/>
          <w:b/>
          <w:sz w:val="22"/>
          <w:szCs w:val="22"/>
        </w:rPr>
        <w:t>к Приглашению на открытый конкурс</w:t>
      </w:r>
      <w:r w:rsidRPr="00562E3A">
        <w:rPr>
          <w:rFonts w:ascii="Sylfaen" w:hAnsi="Sylfaen" w:cs="Sylfaen"/>
          <w:b/>
          <w:sz w:val="22"/>
          <w:szCs w:val="22"/>
        </w:rPr>
        <w:br/>
      </w:r>
      <w:r w:rsidRPr="00562E3A">
        <w:rPr>
          <w:rFonts w:ascii="Sylfaen" w:hAnsi="Sylfaen"/>
          <w:b/>
          <w:sz w:val="22"/>
          <w:szCs w:val="22"/>
        </w:rPr>
        <w:t xml:space="preserve">под кодом " </w:t>
      </w:r>
      <w:r w:rsidR="007C61DD">
        <w:rPr>
          <w:rFonts w:ascii="Sylfaen" w:hAnsi="Sylfaen"/>
          <w:b/>
          <w:sz w:val="22"/>
          <w:szCs w:val="22"/>
        </w:rPr>
        <w:t>ԱՄԱՀ-ԳՈ-ԲՄԱՇՁԲ-25/47</w:t>
      </w:r>
      <w:r w:rsidRPr="00562E3A">
        <w:rPr>
          <w:rFonts w:ascii="Sylfaen" w:hAnsi="Sylfaen"/>
          <w:b/>
          <w:sz w:val="22"/>
          <w:szCs w:val="22"/>
        </w:rPr>
        <w:t xml:space="preserve">" </w:t>
      </w:r>
    </w:p>
    <w:p w14:paraId="2366C149" w14:textId="77777777" w:rsidR="00BB28C8" w:rsidRPr="00562E3A" w:rsidRDefault="00BB28C8" w:rsidP="00562E3A">
      <w:pPr>
        <w:widowControl w:val="0"/>
        <w:tabs>
          <w:tab w:val="left" w:pos="2268"/>
        </w:tabs>
        <w:ind w:firstLine="567"/>
        <w:jc w:val="right"/>
        <w:rPr>
          <w:rFonts w:ascii="Sylfaen" w:hAnsi="Sylfaen"/>
          <w:sz w:val="22"/>
          <w:szCs w:val="22"/>
        </w:rPr>
      </w:pPr>
    </w:p>
    <w:p w14:paraId="3811DA2C" w14:textId="029F4928" w:rsidR="00BB28C8" w:rsidRPr="004E70C4" w:rsidRDefault="00BB28C8" w:rsidP="00562E3A">
      <w:pPr>
        <w:widowControl w:val="0"/>
        <w:ind w:firstLine="567"/>
        <w:jc w:val="center"/>
        <w:rPr>
          <w:rFonts w:ascii="Sylfaen" w:hAnsi="Sylfaen"/>
          <w:b/>
          <w:sz w:val="22"/>
          <w:szCs w:val="22"/>
        </w:rPr>
      </w:pPr>
      <w:r w:rsidRPr="004E70C4">
        <w:rPr>
          <w:rFonts w:ascii="Sylfaen" w:hAnsi="Sylfaen"/>
          <w:b/>
          <w:sz w:val="22"/>
          <w:szCs w:val="22"/>
        </w:rPr>
        <w:t xml:space="preserve">ДОГОВОР </w:t>
      </w:r>
      <w:r w:rsidR="005A2E7E" w:rsidRPr="004E70C4">
        <w:rPr>
          <w:rFonts w:ascii="Sylfaen" w:hAnsi="Sylfaen"/>
          <w:b/>
          <w:sz w:val="22"/>
          <w:szCs w:val="22"/>
          <w:lang w:val="hy-AM"/>
        </w:rPr>
        <w:t xml:space="preserve">НА </w:t>
      </w:r>
      <w:r w:rsidR="004E70C4" w:rsidRPr="004E70C4">
        <w:rPr>
          <w:rFonts w:ascii="Sylfaen" w:hAnsi="Sylfaen"/>
          <w:b/>
          <w:sz w:val="22"/>
          <w:szCs w:val="22"/>
        </w:rPr>
        <w:t xml:space="preserve">СТРОИТЕЛСТВО ОРОСИТЕЛЬНОЙ СИСТЕМИ В </w:t>
      </w:r>
      <w:r w:rsidR="004E70C4" w:rsidRPr="004E70C4">
        <w:rPr>
          <w:rFonts w:ascii="Sylfaen" w:hAnsi="Sylfaen"/>
          <w:b/>
          <w:sz w:val="22"/>
          <w:szCs w:val="22"/>
          <w:lang w:val="hy-AM"/>
        </w:rPr>
        <w:t>СЕЛЕ</w:t>
      </w:r>
      <w:r w:rsidR="004E70C4" w:rsidRPr="004E70C4">
        <w:rPr>
          <w:rFonts w:ascii="Sylfaen" w:hAnsi="Sylfaen"/>
          <w:b/>
          <w:sz w:val="22"/>
          <w:szCs w:val="22"/>
        </w:rPr>
        <w:t xml:space="preserve"> ГРИБОЕДОВ ОБЩИНЫ АРАКС АРМАВИРСКОЙ ОБЛАСТИ РА </w:t>
      </w:r>
    </w:p>
    <w:p w14:paraId="1FEB9CDB" w14:textId="77777777" w:rsidR="00BB28C8" w:rsidRPr="005A2E7E" w:rsidRDefault="00BB28C8" w:rsidP="00562E3A">
      <w:pPr>
        <w:widowControl w:val="0"/>
        <w:ind w:firstLine="567"/>
        <w:jc w:val="center"/>
        <w:rPr>
          <w:rFonts w:ascii="Sylfaen" w:hAnsi="Sylfaen"/>
          <w:b/>
          <w:sz w:val="22"/>
          <w:szCs w:val="22"/>
        </w:rPr>
      </w:pPr>
      <w:r w:rsidRPr="00562E3A">
        <w:rPr>
          <w:rFonts w:ascii="Sylfaen" w:hAnsi="Sylfaen"/>
          <w:b/>
          <w:sz w:val="22"/>
          <w:szCs w:val="22"/>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562E3A" w14:paraId="45F423DD" w14:textId="77777777" w:rsidTr="003D2146">
        <w:tc>
          <w:tcPr>
            <w:tcW w:w="4503" w:type="dxa"/>
          </w:tcPr>
          <w:p w14:paraId="2CED535A" w14:textId="77777777" w:rsidR="00BB28C8" w:rsidRPr="00562E3A" w:rsidRDefault="00BB28C8" w:rsidP="00562E3A">
            <w:pPr>
              <w:widowControl w:val="0"/>
              <w:tabs>
                <w:tab w:val="left" w:pos="720"/>
                <w:tab w:val="left" w:pos="1440"/>
                <w:tab w:val="left" w:pos="8865"/>
              </w:tabs>
              <w:ind w:firstLine="567"/>
              <w:jc w:val="both"/>
              <w:rPr>
                <w:rFonts w:ascii="Sylfaen" w:hAnsi="Sylfaen"/>
                <w:sz w:val="22"/>
                <w:szCs w:val="22"/>
                <w:lang w:val="en-US"/>
              </w:rPr>
            </w:pPr>
            <w:r w:rsidRPr="00562E3A">
              <w:rPr>
                <w:rFonts w:ascii="Sylfaen" w:hAnsi="Sylfaen"/>
                <w:sz w:val="22"/>
                <w:szCs w:val="22"/>
              </w:rPr>
              <w:t xml:space="preserve">г. </w:t>
            </w:r>
          </w:p>
        </w:tc>
        <w:tc>
          <w:tcPr>
            <w:tcW w:w="4784" w:type="dxa"/>
          </w:tcPr>
          <w:p w14:paraId="27A37CB6" w14:textId="77777777" w:rsidR="00BB28C8" w:rsidRPr="00562E3A" w:rsidRDefault="00BB28C8" w:rsidP="00562E3A">
            <w:pPr>
              <w:widowControl w:val="0"/>
              <w:tabs>
                <w:tab w:val="left" w:pos="456"/>
                <w:tab w:val="left" w:pos="1451"/>
                <w:tab w:val="left" w:pos="2271"/>
                <w:tab w:val="left" w:pos="8865"/>
              </w:tabs>
              <w:ind w:firstLine="33"/>
              <w:jc w:val="right"/>
              <w:rPr>
                <w:rFonts w:ascii="Sylfaen" w:hAnsi="Sylfaen" w:cs="Sylfaen"/>
                <w:sz w:val="22"/>
                <w:szCs w:val="22"/>
                <w:lang w:val="en-US"/>
              </w:rPr>
            </w:pPr>
            <w:r w:rsidRPr="00562E3A">
              <w:rPr>
                <w:rFonts w:ascii="Sylfaen" w:hAnsi="Sylfaen"/>
                <w:sz w:val="22"/>
                <w:szCs w:val="22"/>
              </w:rPr>
              <w:t>"</w:t>
            </w:r>
            <w:r w:rsidRPr="00562E3A">
              <w:rPr>
                <w:rFonts w:ascii="Sylfaen" w:hAnsi="Sylfaen"/>
                <w:sz w:val="22"/>
                <w:szCs w:val="22"/>
                <w:lang w:val="en-US"/>
              </w:rPr>
              <w:tab/>
            </w:r>
            <w:r w:rsidRPr="00562E3A">
              <w:rPr>
                <w:rFonts w:ascii="Sylfaen" w:hAnsi="Sylfaen"/>
                <w:sz w:val="22"/>
                <w:szCs w:val="22"/>
              </w:rPr>
              <w:t>"</w:t>
            </w:r>
            <w:r w:rsidRPr="00562E3A">
              <w:rPr>
                <w:rFonts w:ascii="Sylfaen" w:hAnsi="Sylfaen"/>
                <w:sz w:val="22"/>
                <w:szCs w:val="22"/>
                <w:lang w:val="en-US"/>
              </w:rPr>
              <w:tab/>
            </w:r>
            <w:r w:rsidRPr="00562E3A">
              <w:rPr>
                <w:rFonts w:ascii="Sylfaen" w:hAnsi="Sylfaen"/>
                <w:sz w:val="22"/>
                <w:szCs w:val="22"/>
              </w:rPr>
              <w:t>20</w:t>
            </w:r>
            <w:r w:rsidRPr="00562E3A">
              <w:rPr>
                <w:rFonts w:ascii="Sylfaen" w:hAnsi="Sylfaen"/>
                <w:sz w:val="22"/>
                <w:szCs w:val="22"/>
                <w:lang w:val="en-US"/>
              </w:rPr>
              <w:tab/>
            </w:r>
            <w:r w:rsidRPr="00562E3A">
              <w:rPr>
                <w:rFonts w:ascii="Sylfaen" w:hAnsi="Sylfaen"/>
                <w:sz w:val="22"/>
                <w:szCs w:val="22"/>
              </w:rPr>
              <w:t>г.</w:t>
            </w:r>
          </w:p>
        </w:tc>
      </w:tr>
    </w:tbl>
    <w:p w14:paraId="4210B5A5" w14:textId="77777777" w:rsidR="00BB28C8" w:rsidRPr="00562E3A" w:rsidRDefault="00BB28C8" w:rsidP="00562E3A">
      <w:pPr>
        <w:widowControl w:val="0"/>
        <w:ind w:firstLine="567"/>
        <w:jc w:val="both"/>
        <w:rPr>
          <w:rFonts w:ascii="Sylfaen" w:hAnsi="Sylfaen"/>
          <w:sz w:val="22"/>
          <w:szCs w:val="22"/>
        </w:rPr>
      </w:pPr>
    </w:p>
    <w:p w14:paraId="1615450C" w14:textId="77777777" w:rsidR="00BB28C8" w:rsidRPr="00562E3A" w:rsidRDefault="00BB28C8" w:rsidP="00562E3A">
      <w:pPr>
        <w:widowControl w:val="0"/>
        <w:jc w:val="both"/>
        <w:rPr>
          <w:rFonts w:ascii="Sylfaen" w:hAnsi="Sylfaen" w:cs="Sylfaen"/>
          <w:sz w:val="22"/>
          <w:szCs w:val="22"/>
        </w:rPr>
      </w:pPr>
      <w:r w:rsidRPr="00562E3A">
        <w:rPr>
          <w:rFonts w:ascii="Sylfaen" w:hAnsi="Sylfaen"/>
          <w:sz w:val="22"/>
          <w:szCs w:val="22"/>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4906A97C" w14:textId="77777777" w:rsidR="00BB28C8" w:rsidRPr="00562E3A" w:rsidRDefault="00BB28C8" w:rsidP="00562E3A">
      <w:pPr>
        <w:widowControl w:val="0"/>
        <w:ind w:firstLine="567"/>
        <w:jc w:val="both"/>
        <w:rPr>
          <w:rFonts w:ascii="Sylfaen" w:hAnsi="Sylfaen"/>
          <w:b/>
          <w:sz w:val="22"/>
          <w:szCs w:val="22"/>
        </w:rPr>
      </w:pPr>
    </w:p>
    <w:p w14:paraId="1FA0E8DE" w14:textId="77777777" w:rsidR="00BB28C8" w:rsidRPr="00562E3A" w:rsidRDefault="00BB28C8" w:rsidP="00562E3A">
      <w:pPr>
        <w:widowControl w:val="0"/>
        <w:jc w:val="center"/>
        <w:rPr>
          <w:rFonts w:ascii="Sylfaen" w:hAnsi="Sylfaen"/>
          <w:b/>
          <w:sz w:val="22"/>
          <w:szCs w:val="22"/>
        </w:rPr>
      </w:pPr>
      <w:r w:rsidRPr="00562E3A">
        <w:rPr>
          <w:rFonts w:ascii="Sylfaen" w:hAnsi="Sylfaen"/>
          <w:b/>
          <w:sz w:val="22"/>
          <w:szCs w:val="22"/>
        </w:rPr>
        <w:t>1. ПРЕДМЕТ ДОГОВОРА</w:t>
      </w:r>
    </w:p>
    <w:p w14:paraId="7D6B6FE1" w14:textId="22900E83" w:rsidR="00BB28C8" w:rsidRPr="00562E3A" w:rsidRDefault="00BB28C8" w:rsidP="00FB1A13">
      <w:pPr>
        <w:ind w:firstLine="708"/>
        <w:jc w:val="both"/>
        <w:rPr>
          <w:ins w:id="19" w:author="Inesa Kocharyan" w:date="2024-02-09T17:30:00Z"/>
          <w:rFonts w:ascii="Sylfaen" w:hAnsi="Sylfaen"/>
          <w:sz w:val="22"/>
          <w:szCs w:val="22"/>
        </w:rPr>
      </w:pPr>
      <w:r w:rsidRPr="00562E3A">
        <w:rPr>
          <w:rFonts w:ascii="Sylfaen" w:hAnsi="Sylfaen"/>
          <w:sz w:val="22"/>
          <w:szCs w:val="22"/>
        </w:rPr>
        <w:t>1.1.</w:t>
      </w:r>
      <w:r w:rsidRPr="00562E3A">
        <w:rPr>
          <w:rFonts w:ascii="Sylfaen" w:hAnsi="Sylfaen"/>
          <w:sz w:val="22"/>
          <w:szCs w:val="22"/>
        </w:rPr>
        <w:tab/>
        <w:t>Подрядчик обязуется в установленном настоящим Договором порядке,</w:t>
      </w:r>
      <w:r w:rsidRPr="00562E3A">
        <w:rPr>
          <w:rFonts w:ascii="Sylfaen" w:hAnsi="Sylfaen" w:cs="Courier New"/>
          <w:sz w:val="22"/>
          <w:szCs w:val="22"/>
        </w:rPr>
        <w:t xml:space="preserve"> </w:t>
      </w:r>
      <w:r w:rsidRPr="00562E3A">
        <w:rPr>
          <w:rFonts w:ascii="Sylfaen" w:hAnsi="Sylfaen"/>
          <w:sz w:val="22"/>
          <w:szCs w:val="22"/>
        </w:rPr>
        <w:t xml:space="preserve">предусмотренных объемах, форме и сроках выполнять </w:t>
      </w:r>
      <w:r w:rsidR="00B45501" w:rsidRPr="00562E3A">
        <w:rPr>
          <w:rFonts w:ascii="Sylfaen" w:hAnsi="Sylfaen"/>
          <w:sz w:val="22"/>
          <w:szCs w:val="22"/>
        </w:rPr>
        <w:t xml:space="preserve">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w:t>
      </w:r>
      <w:proofErr w:type="spellStart"/>
      <w:r w:rsidR="00B45501" w:rsidRPr="00562E3A">
        <w:rPr>
          <w:rFonts w:ascii="Sylfaen" w:hAnsi="Sylfaen"/>
          <w:sz w:val="22"/>
          <w:szCs w:val="22"/>
        </w:rPr>
        <w:t>обслуживания,и</w:t>
      </w:r>
      <w:proofErr w:type="spellEnd"/>
      <w:r w:rsidR="00FB1A13">
        <w:rPr>
          <w:rFonts w:ascii="Sylfaen" w:hAnsi="Sylfaen"/>
          <w:sz w:val="22"/>
          <w:szCs w:val="22"/>
        </w:rPr>
        <w:t xml:space="preserve"> </w:t>
      </w:r>
      <w:r w:rsidR="00B45501" w:rsidRPr="00562E3A">
        <w:rPr>
          <w:rFonts w:ascii="Sylfaen" w:hAnsi="Sylfaen"/>
          <w:sz w:val="22"/>
          <w:szCs w:val="22"/>
        </w:rPr>
        <w:t>объемной ведомостью-сметой</w:t>
      </w:r>
      <w:r w:rsidR="00812B4F" w:rsidRPr="00562E3A">
        <w:rPr>
          <w:rFonts w:ascii="Sylfaen" w:hAnsi="Sylfaen"/>
          <w:sz w:val="22"/>
          <w:szCs w:val="22"/>
        </w:rPr>
        <w:t xml:space="preserve">    </w:t>
      </w:r>
      <w:proofErr w:type="spellStart"/>
      <w:r w:rsidR="00FB1A13">
        <w:rPr>
          <w:rFonts w:ascii="Sylfaen" w:hAnsi="Sylfaen"/>
          <w:sz w:val="22"/>
          <w:szCs w:val="22"/>
        </w:rPr>
        <w:t>с</w:t>
      </w:r>
      <w:r w:rsidR="00FB1A13" w:rsidRPr="00562E3A">
        <w:rPr>
          <w:rFonts w:ascii="Sylfaen" w:hAnsi="Sylfaen"/>
          <w:sz w:val="22"/>
          <w:szCs w:val="22"/>
        </w:rPr>
        <w:t>троителств</w:t>
      </w:r>
      <w:r w:rsidR="00FB1A13">
        <w:rPr>
          <w:rFonts w:ascii="Sylfaen" w:hAnsi="Sylfaen"/>
          <w:sz w:val="22"/>
          <w:szCs w:val="22"/>
        </w:rPr>
        <w:t>о</w:t>
      </w:r>
      <w:proofErr w:type="spellEnd"/>
      <w:r w:rsidR="00FB1A13" w:rsidRPr="00562E3A">
        <w:rPr>
          <w:rFonts w:ascii="Sylfaen" w:hAnsi="Sylfaen"/>
          <w:sz w:val="22"/>
          <w:szCs w:val="22"/>
        </w:rPr>
        <w:t xml:space="preserve"> оросительной </w:t>
      </w:r>
      <w:proofErr w:type="spellStart"/>
      <w:r w:rsidR="00FB1A13" w:rsidRPr="00562E3A">
        <w:rPr>
          <w:rFonts w:ascii="Sylfaen" w:hAnsi="Sylfaen"/>
          <w:sz w:val="22"/>
          <w:szCs w:val="22"/>
        </w:rPr>
        <w:t>системи</w:t>
      </w:r>
      <w:proofErr w:type="spellEnd"/>
      <w:r w:rsidR="00FB1A13" w:rsidRPr="00562E3A">
        <w:rPr>
          <w:rFonts w:ascii="Sylfaen" w:hAnsi="Sylfaen"/>
          <w:sz w:val="22"/>
          <w:szCs w:val="22"/>
        </w:rPr>
        <w:t xml:space="preserve"> в поселке </w:t>
      </w:r>
      <w:r w:rsidR="005A2E7E">
        <w:rPr>
          <w:rFonts w:ascii="Sylfaen" w:hAnsi="Sylfaen"/>
          <w:sz w:val="22"/>
          <w:szCs w:val="22"/>
        </w:rPr>
        <w:t>Грибоедов</w:t>
      </w:r>
      <w:r w:rsidR="00FB1A13" w:rsidRPr="00562E3A">
        <w:rPr>
          <w:rFonts w:ascii="Sylfaen" w:hAnsi="Sylfaen"/>
          <w:sz w:val="22"/>
          <w:szCs w:val="22"/>
        </w:rPr>
        <w:t xml:space="preserve"> общины Аракс Армавирской области РА </w:t>
      </w:r>
      <w:r w:rsidRPr="00562E3A">
        <w:rPr>
          <w:rFonts w:ascii="Sylfaen" w:hAnsi="Sylfaen"/>
          <w:sz w:val="22"/>
          <w:szCs w:val="22"/>
        </w:rPr>
        <w:t>работы (далее — работа), а Заказчик обязуется принимать выполненную работу и платить за нее.</w:t>
      </w:r>
    </w:p>
    <w:p w14:paraId="1DB00F37" w14:textId="447E9B89" w:rsidR="00B7135E" w:rsidRPr="00562E3A" w:rsidRDefault="00B7135E" w:rsidP="00562E3A">
      <w:pPr>
        <w:widowControl w:val="0"/>
        <w:jc w:val="both"/>
        <w:rPr>
          <w:rFonts w:ascii="Sylfaen" w:hAnsi="Sylfaen"/>
          <w:sz w:val="22"/>
          <w:szCs w:val="22"/>
        </w:rPr>
      </w:pPr>
      <w:r w:rsidRPr="00562E3A">
        <w:rPr>
          <w:rFonts w:ascii="Sylfaen" w:hAnsi="Sylfaen"/>
          <w:sz w:val="22"/>
          <w:szCs w:val="22"/>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Pr="00562E3A">
        <w:rPr>
          <w:rFonts w:ascii="Sylfaen" w:hAnsi="Sylfaen"/>
          <w:b/>
          <w:sz w:val="22"/>
          <w:szCs w:val="22"/>
        </w:rPr>
        <w:t xml:space="preserve">" </w:t>
      </w:r>
      <w:r w:rsidR="007C61DD">
        <w:rPr>
          <w:rFonts w:ascii="Sylfaen" w:hAnsi="Sylfaen"/>
          <w:b/>
          <w:sz w:val="22"/>
          <w:szCs w:val="22"/>
        </w:rPr>
        <w:t>ԱՄԱՀ-ԳՈ-ԲՄԱՇՁԲ-25/47</w:t>
      </w:r>
      <w:r w:rsidRPr="00562E3A">
        <w:rPr>
          <w:rFonts w:ascii="Sylfaen" w:hAnsi="Sylfaen"/>
          <w:b/>
          <w:sz w:val="22"/>
          <w:szCs w:val="22"/>
        </w:rPr>
        <w:t>"</w:t>
      </w:r>
      <w:r w:rsidRPr="00562E3A">
        <w:rPr>
          <w:rFonts w:ascii="Sylfaen" w:hAnsi="Sylfaen"/>
          <w:sz w:val="22"/>
          <w:szCs w:val="22"/>
        </w:rPr>
        <w:t>.</w:t>
      </w:r>
    </w:p>
    <w:p w14:paraId="064469DB" w14:textId="77777777" w:rsidR="00086B1E"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1.2.</w:t>
      </w:r>
      <w:r w:rsidRPr="00562E3A">
        <w:rPr>
          <w:rFonts w:ascii="Sylfaen" w:hAnsi="Sylfaen"/>
          <w:sz w:val="22"/>
          <w:szCs w:val="22"/>
        </w:rPr>
        <w:tab/>
      </w:r>
      <w:r w:rsidR="00086B1E" w:rsidRPr="00562E3A">
        <w:rPr>
          <w:rFonts w:ascii="Sylfaen" w:hAnsi="Sylfaen"/>
          <w:sz w:val="22"/>
          <w:szCs w:val="22"/>
        </w:rPr>
        <w:t>Предусмотренные договором работы выполняются Подрядчиком  в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14:paraId="19E4287D" w14:textId="013FEC03" w:rsidR="00BB28C8" w:rsidRPr="00562E3A" w:rsidRDefault="00BB28C8" w:rsidP="00FB1A13">
      <w:pPr>
        <w:widowControl w:val="0"/>
        <w:tabs>
          <w:tab w:val="left" w:pos="1134"/>
        </w:tabs>
        <w:ind w:firstLine="567"/>
        <w:jc w:val="both"/>
        <w:rPr>
          <w:rFonts w:ascii="Sylfaen" w:hAnsi="Sylfaen" w:cs="Times Armenian"/>
          <w:sz w:val="22"/>
          <w:szCs w:val="22"/>
          <w:vertAlign w:val="superscript"/>
        </w:rPr>
      </w:pPr>
      <w:r w:rsidRPr="00562E3A">
        <w:rPr>
          <w:rFonts w:ascii="Sylfaen" w:hAnsi="Sylfaen"/>
          <w:sz w:val="22"/>
          <w:szCs w:val="22"/>
        </w:rPr>
        <w:t>1.3.</w:t>
      </w:r>
      <w:r w:rsidRPr="00562E3A">
        <w:rPr>
          <w:rFonts w:ascii="Sylfaen" w:hAnsi="Sylfaen"/>
          <w:spacing w:val="6"/>
          <w:sz w:val="22"/>
          <w:szCs w:val="22"/>
        </w:rPr>
        <w:tab/>
        <w:t>Предусмотренные договором работы начинаются после вступления</w:t>
      </w:r>
      <w:r w:rsidRPr="00562E3A">
        <w:rPr>
          <w:rFonts w:ascii="Sylfaen" w:hAnsi="Sylfaen" w:cs="Courier New"/>
          <w:spacing w:val="6"/>
          <w:sz w:val="22"/>
          <w:szCs w:val="22"/>
          <w:lang w:val="en-US"/>
        </w:rPr>
        <w:t> </w:t>
      </w:r>
      <w:r w:rsidRPr="00562E3A">
        <w:rPr>
          <w:rFonts w:ascii="Sylfaen" w:hAnsi="Sylfaen"/>
          <w:spacing w:val="6"/>
          <w:sz w:val="22"/>
          <w:szCs w:val="22"/>
        </w:rPr>
        <w:t>договора в силу и устанавливается следующий срок выполнения:</w:t>
      </w:r>
      <w:r w:rsidR="00FB1A13">
        <w:rPr>
          <w:rFonts w:ascii="Sylfaen" w:hAnsi="Sylfaen"/>
          <w:spacing w:val="6"/>
          <w:sz w:val="22"/>
          <w:szCs w:val="22"/>
        </w:rPr>
        <w:t>1,5 месяца</w:t>
      </w:r>
    </w:p>
    <w:p w14:paraId="60F1F7C9"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 xml:space="preserve">Сроки выполнения предусмотренных договором отдельных видов работ, этапов и объемов </w:t>
      </w:r>
      <w:r w:rsidR="00086B1E" w:rsidRPr="00562E3A">
        <w:rPr>
          <w:rFonts w:ascii="Sylfaen" w:hAnsi="Sylfaen"/>
          <w:sz w:val="22"/>
          <w:szCs w:val="22"/>
        </w:rPr>
        <w:t>установлены календарным графиком, представленным в Приложении 2 к настоящему Договору.</w:t>
      </w:r>
      <w:r w:rsidRPr="00562E3A">
        <w:rPr>
          <w:rFonts w:ascii="Sylfaen" w:hAnsi="Sylfaen"/>
          <w:sz w:val="22"/>
          <w:szCs w:val="22"/>
        </w:rPr>
        <w:t xml:space="preserve"> </w:t>
      </w:r>
    </w:p>
    <w:p w14:paraId="3DBBB296" w14:textId="77777777" w:rsidR="00BB28C8" w:rsidRPr="00562E3A" w:rsidRDefault="00BB28C8" w:rsidP="00562E3A">
      <w:pPr>
        <w:widowControl w:val="0"/>
        <w:tabs>
          <w:tab w:val="left" w:pos="1134"/>
        </w:tabs>
        <w:ind w:firstLine="567"/>
        <w:jc w:val="both"/>
        <w:rPr>
          <w:rFonts w:ascii="Sylfaen" w:hAnsi="Sylfaen"/>
          <w:sz w:val="22"/>
          <w:szCs w:val="22"/>
        </w:rPr>
      </w:pPr>
    </w:p>
    <w:p w14:paraId="64BEF2CA" w14:textId="77777777" w:rsidR="00BB28C8" w:rsidRPr="00562E3A" w:rsidRDefault="00BB28C8" w:rsidP="00562E3A">
      <w:pPr>
        <w:widowControl w:val="0"/>
        <w:tabs>
          <w:tab w:val="left" w:pos="1276"/>
        </w:tabs>
        <w:ind w:firstLine="567"/>
        <w:jc w:val="center"/>
        <w:rPr>
          <w:rFonts w:ascii="Sylfaen" w:hAnsi="Sylfaen"/>
          <w:b/>
          <w:sz w:val="22"/>
          <w:szCs w:val="22"/>
        </w:rPr>
      </w:pPr>
      <w:r w:rsidRPr="00562E3A">
        <w:rPr>
          <w:rFonts w:ascii="Sylfaen" w:hAnsi="Sylfaen"/>
          <w:b/>
          <w:sz w:val="22"/>
          <w:szCs w:val="22"/>
        </w:rPr>
        <w:t>2. ВЫПОЛНЕНИЕ РАБОТ СРЕДСТВАМИ ПОДРЯДЧИКА</w:t>
      </w:r>
    </w:p>
    <w:p w14:paraId="0C752878" w14:textId="77777777" w:rsidR="00BB28C8" w:rsidRPr="00562E3A" w:rsidRDefault="00BB28C8" w:rsidP="00562E3A">
      <w:pPr>
        <w:widowControl w:val="0"/>
        <w:tabs>
          <w:tab w:val="left" w:pos="1134"/>
        </w:tabs>
        <w:ind w:firstLine="567"/>
        <w:jc w:val="both"/>
        <w:rPr>
          <w:rFonts w:ascii="Sylfaen" w:hAnsi="Sylfaen" w:cs="Times Armenian"/>
          <w:sz w:val="22"/>
          <w:szCs w:val="22"/>
        </w:rPr>
      </w:pPr>
      <w:r w:rsidRPr="00562E3A">
        <w:rPr>
          <w:rFonts w:ascii="Sylfaen" w:hAnsi="Sylfaen"/>
          <w:sz w:val="22"/>
          <w:szCs w:val="22"/>
        </w:rPr>
        <w:t>2.1.</w:t>
      </w:r>
      <w:r w:rsidRPr="00562E3A">
        <w:rPr>
          <w:rFonts w:ascii="Sylfaen" w:hAnsi="Sylfaen"/>
          <w:sz w:val="22"/>
          <w:szCs w:val="22"/>
        </w:rPr>
        <w:tab/>
        <w:t xml:space="preserve">Работа выполняется </w:t>
      </w:r>
      <w:r w:rsidR="002D456F" w:rsidRPr="00562E3A">
        <w:rPr>
          <w:rFonts w:ascii="Sylfaen" w:hAnsi="Sylfaen"/>
          <w:sz w:val="22"/>
          <w:szCs w:val="22"/>
        </w:rPr>
        <w:t xml:space="preserve">трудовым и техническим ресурсом, строительными материалами </w:t>
      </w:r>
      <w:r w:rsidRPr="00562E3A">
        <w:rPr>
          <w:rFonts w:ascii="Sylfaen" w:hAnsi="Sylfaen"/>
          <w:sz w:val="22"/>
          <w:szCs w:val="22"/>
        </w:rPr>
        <w:t xml:space="preserve">и средствами Подрядчика. </w:t>
      </w:r>
    </w:p>
    <w:p w14:paraId="059E4B74" w14:textId="77777777" w:rsidR="00BB28C8" w:rsidRPr="00562E3A" w:rsidRDefault="00BB28C8" w:rsidP="00562E3A">
      <w:pPr>
        <w:widowControl w:val="0"/>
        <w:tabs>
          <w:tab w:val="left" w:pos="1134"/>
          <w:tab w:val="left" w:pos="1276"/>
        </w:tabs>
        <w:ind w:firstLine="567"/>
        <w:jc w:val="both"/>
        <w:rPr>
          <w:rFonts w:ascii="Sylfaen" w:hAnsi="Sylfaen"/>
          <w:sz w:val="22"/>
          <w:szCs w:val="22"/>
        </w:rPr>
      </w:pPr>
      <w:r w:rsidRPr="00562E3A">
        <w:rPr>
          <w:rFonts w:ascii="Sylfaen" w:hAnsi="Sylfaen"/>
          <w:sz w:val="22"/>
          <w:szCs w:val="22"/>
        </w:rPr>
        <w:t>2.2.</w:t>
      </w:r>
      <w:r w:rsidRPr="00562E3A">
        <w:rPr>
          <w:rFonts w:ascii="Sylfaen" w:hAnsi="Sylfaen"/>
          <w:sz w:val="22"/>
          <w:szCs w:val="22"/>
        </w:rPr>
        <w:tab/>
        <w:t>Подрядчик несет ответственность за качество предоставленных им материалов и оборудования.</w:t>
      </w:r>
    </w:p>
    <w:p w14:paraId="24C15C09" w14:textId="77777777" w:rsidR="00BB28C8" w:rsidRPr="00562E3A" w:rsidRDefault="00BB28C8" w:rsidP="00562E3A">
      <w:pPr>
        <w:widowControl w:val="0"/>
        <w:tabs>
          <w:tab w:val="left" w:pos="1276"/>
        </w:tabs>
        <w:ind w:firstLine="567"/>
        <w:jc w:val="center"/>
        <w:rPr>
          <w:rFonts w:ascii="Sylfaen" w:hAnsi="Sylfaen"/>
          <w:b/>
          <w:i/>
          <w:sz w:val="22"/>
          <w:szCs w:val="22"/>
        </w:rPr>
      </w:pPr>
    </w:p>
    <w:p w14:paraId="28F49645" w14:textId="77777777" w:rsidR="00BB28C8" w:rsidRPr="00562E3A" w:rsidRDefault="00BB28C8" w:rsidP="00562E3A">
      <w:pPr>
        <w:widowControl w:val="0"/>
        <w:jc w:val="center"/>
        <w:rPr>
          <w:rFonts w:ascii="Sylfaen" w:hAnsi="Sylfaen"/>
          <w:b/>
          <w:sz w:val="22"/>
          <w:szCs w:val="22"/>
        </w:rPr>
      </w:pPr>
      <w:r w:rsidRPr="00562E3A">
        <w:rPr>
          <w:rFonts w:ascii="Sylfaen" w:hAnsi="Sylfaen"/>
          <w:b/>
          <w:sz w:val="22"/>
          <w:szCs w:val="22"/>
        </w:rPr>
        <w:t>3. ПРАВА И ОБЯЗАННОСТИ СТОРОН</w:t>
      </w:r>
    </w:p>
    <w:p w14:paraId="4A35961B" w14:textId="77777777" w:rsidR="00BB28C8" w:rsidRPr="00562E3A" w:rsidRDefault="00BB28C8" w:rsidP="00562E3A">
      <w:pPr>
        <w:widowControl w:val="0"/>
        <w:tabs>
          <w:tab w:val="left" w:pos="1276"/>
        </w:tabs>
        <w:ind w:firstLine="567"/>
        <w:jc w:val="both"/>
        <w:rPr>
          <w:rFonts w:ascii="Sylfaen" w:hAnsi="Sylfaen"/>
          <w:b/>
          <w:sz w:val="22"/>
          <w:szCs w:val="22"/>
        </w:rPr>
      </w:pPr>
      <w:r w:rsidRPr="00562E3A">
        <w:rPr>
          <w:rFonts w:ascii="Sylfaen" w:hAnsi="Sylfaen"/>
          <w:b/>
          <w:sz w:val="22"/>
          <w:szCs w:val="22"/>
        </w:rPr>
        <w:lastRenderedPageBreak/>
        <w:t>3.1.</w:t>
      </w:r>
      <w:r w:rsidRPr="00562E3A">
        <w:rPr>
          <w:rFonts w:ascii="Sylfaen" w:hAnsi="Sylfaen"/>
          <w:b/>
          <w:sz w:val="22"/>
          <w:szCs w:val="22"/>
        </w:rPr>
        <w:tab/>
        <w:t>Заказчик имеет право:</w:t>
      </w:r>
    </w:p>
    <w:p w14:paraId="04CC56C4"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3.1.1.</w:t>
      </w:r>
      <w:r w:rsidRPr="00562E3A">
        <w:rPr>
          <w:rFonts w:ascii="Sylfaen" w:hAnsi="Sylfaen"/>
          <w:sz w:val="22"/>
          <w:szCs w:val="22"/>
        </w:rPr>
        <w:tab/>
        <w:t>В любое время проверять ход и качество выполненной Подрядчиком работы, без вмешательства в его деятельность;</w:t>
      </w:r>
    </w:p>
    <w:p w14:paraId="2E293F39"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3.1.2.</w:t>
      </w:r>
      <w:r w:rsidRPr="00562E3A">
        <w:rPr>
          <w:rFonts w:ascii="Sylfaen" w:hAnsi="Sylfaen"/>
          <w:sz w:val="22"/>
          <w:szCs w:val="22"/>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7F6B3303"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3.1.3.</w:t>
      </w:r>
      <w:r w:rsidRPr="00562E3A">
        <w:rPr>
          <w:rFonts w:ascii="Sylfaen" w:hAnsi="Sylfaen"/>
          <w:sz w:val="22"/>
          <w:szCs w:val="22"/>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562E3A">
        <w:rPr>
          <w:rFonts w:ascii="Sylfaen" w:hAnsi="Sylfaen"/>
          <w:sz w:val="22"/>
          <w:szCs w:val="22"/>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4E90FAF7"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3.1.4.</w:t>
      </w:r>
      <w:r w:rsidRPr="00562E3A">
        <w:rPr>
          <w:rFonts w:ascii="Sylfaen" w:hAnsi="Sylfaen"/>
          <w:sz w:val="22"/>
          <w:szCs w:val="22"/>
        </w:rPr>
        <w:tab/>
        <w:t>В одностороннем порядке расторгать договор и требовать возмещения причиненных ему убытков, если:</w:t>
      </w:r>
    </w:p>
    <w:p w14:paraId="2AF8BFC1"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а)</w:t>
      </w:r>
      <w:r w:rsidRPr="00562E3A">
        <w:rPr>
          <w:rFonts w:ascii="Sylfaen" w:hAnsi="Sylfaen"/>
          <w:sz w:val="22"/>
          <w:szCs w:val="22"/>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23E129C7"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б)</w:t>
      </w:r>
      <w:r w:rsidRPr="00562E3A">
        <w:rPr>
          <w:rFonts w:ascii="Sylfaen" w:hAnsi="Sylfaen"/>
          <w:sz w:val="22"/>
          <w:szCs w:val="22"/>
        </w:rPr>
        <w:tab/>
        <w:t>Подрядчик нарушил предусмотренный в пункте 1.3 договора срок (календарный график включительно),</w:t>
      </w:r>
    </w:p>
    <w:p w14:paraId="100C88E5" w14:textId="77777777" w:rsidR="00B7135E"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в)</w:t>
      </w:r>
      <w:r w:rsidRPr="00562E3A">
        <w:rPr>
          <w:rFonts w:ascii="Sylfaen" w:hAnsi="Sylfaen"/>
          <w:sz w:val="22"/>
          <w:szCs w:val="22"/>
        </w:rPr>
        <w:tab/>
        <w:t xml:space="preserve">выполненная Подрядчиком работа не соответствует требованиям, установленным </w:t>
      </w:r>
      <w:r w:rsidR="00B7135E" w:rsidRPr="00562E3A">
        <w:rPr>
          <w:rFonts w:ascii="Sylfaen" w:hAnsi="Sylfaen"/>
          <w:sz w:val="22"/>
          <w:szCs w:val="22"/>
        </w:rPr>
        <w:t xml:space="preserve"> пунктами 1.1 и</w:t>
      </w:r>
      <w:r w:rsidR="00B45501" w:rsidRPr="00562E3A">
        <w:rPr>
          <w:rFonts w:ascii="Sylfaen" w:hAnsi="Sylfaen"/>
          <w:sz w:val="22"/>
          <w:szCs w:val="22"/>
        </w:rPr>
        <w:t>ли</w:t>
      </w:r>
      <w:r w:rsidR="00B7135E" w:rsidRPr="00562E3A">
        <w:rPr>
          <w:rFonts w:ascii="Sylfaen" w:hAnsi="Sylfaen"/>
          <w:sz w:val="22"/>
          <w:szCs w:val="22"/>
        </w:rPr>
        <w:t xml:space="preserve"> 1.2 настоящего договора,</w:t>
      </w:r>
    </w:p>
    <w:p w14:paraId="4BEC6540"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г)</w:t>
      </w:r>
      <w:r w:rsidRPr="00562E3A">
        <w:rPr>
          <w:rFonts w:ascii="Sylfaen" w:hAnsi="Sylfaen"/>
          <w:sz w:val="22"/>
          <w:szCs w:val="22"/>
        </w:rPr>
        <w:tab/>
        <w:t>Подрядчик нарушил разумные сроки безвозмездного устранения недостатков работы по основаниям, предусмотренным пунктом 3.1.3 договора;</w:t>
      </w:r>
    </w:p>
    <w:p w14:paraId="46F51A99"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3.1.5.</w:t>
      </w:r>
      <w:r w:rsidRPr="00562E3A">
        <w:rPr>
          <w:rFonts w:ascii="Sylfaen" w:hAnsi="Sylfaen"/>
          <w:sz w:val="22"/>
          <w:szCs w:val="22"/>
        </w:rPr>
        <w:tab/>
        <w:t>В течение гарантийного срока предъявлять требования, связанные с недостатками результата работы.</w:t>
      </w:r>
    </w:p>
    <w:p w14:paraId="440A2AF6"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3.1.6.</w:t>
      </w:r>
      <w:r w:rsidRPr="00562E3A">
        <w:rPr>
          <w:rFonts w:ascii="Sylfaen" w:hAnsi="Sylfaen"/>
          <w:sz w:val="22"/>
          <w:szCs w:val="22"/>
        </w:rPr>
        <w:tab/>
        <w:t>Уполномочить другое лицо на осуществление технического контроля над выполнением работы;</w:t>
      </w:r>
    </w:p>
    <w:p w14:paraId="551EEEDD" w14:textId="77777777" w:rsidR="00BB28C8" w:rsidRPr="00562E3A" w:rsidRDefault="00BB28C8"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3.1.7.</w:t>
      </w:r>
      <w:r w:rsidRPr="00562E3A">
        <w:rPr>
          <w:rFonts w:ascii="Sylfaen" w:hAnsi="Sylfaen"/>
          <w:sz w:val="22"/>
          <w:szCs w:val="22"/>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1EBE89C6" w14:textId="77777777" w:rsidR="00BB28C8" w:rsidRPr="00562E3A" w:rsidRDefault="00BB28C8" w:rsidP="00562E3A">
      <w:pPr>
        <w:rPr>
          <w:rFonts w:ascii="Sylfaen" w:hAnsi="Sylfaen"/>
          <w:b/>
          <w:sz w:val="22"/>
          <w:szCs w:val="22"/>
        </w:rPr>
      </w:pPr>
      <w:r w:rsidRPr="00562E3A">
        <w:rPr>
          <w:rFonts w:ascii="Sylfaen" w:hAnsi="Sylfaen"/>
          <w:b/>
          <w:sz w:val="22"/>
          <w:szCs w:val="22"/>
        </w:rPr>
        <w:br w:type="page"/>
      </w:r>
    </w:p>
    <w:p w14:paraId="0EB84394" w14:textId="77777777" w:rsidR="00BB28C8" w:rsidRPr="00562E3A" w:rsidRDefault="00BB28C8" w:rsidP="00562E3A">
      <w:pPr>
        <w:widowControl w:val="0"/>
        <w:tabs>
          <w:tab w:val="left" w:pos="1134"/>
        </w:tabs>
        <w:ind w:firstLine="567"/>
        <w:jc w:val="both"/>
        <w:rPr>
          <w:rFonts w:ascii="Sylfaen" w:hAnsi="Sylfaen" w:cs="Times Armenian"/>
          <w:b/>
          <w:sz w:val="22"/>
          <w:szCs w:val="22"/>
        </w:rPr>
      </w:pPr>
      <w:r w:rsidRPr="00562E3A">
        <w:rPr>
          <w:rFonts w:ascii="Sylfaen" w:hAnsi="Sylfaen"/>
          <w:b/>
          <w:sz w:val="22"/>
          <w:szCs w:val="22"/>
        </w:rPr>
        <w:lastRenderedPageBreak/>
        <w:t>3.2.</w:t>
      </w:r>
      <w:r w:rsidRPr="00562E3A">
        <w:rPr>
          <w:rFonts w:ascii="Sylfaen" w:hAnsi="Sylfaen"/>
          <w:b/>
          <w:sz w:val="22"/>
          <w:szCs w:val="22"/>
        </w:rPr>
        <w:tab/>
        <w:t>Заказчик обязан:</w:t>
      </w:r>
    </w:p>
    <w:p w14:paraId="4E0545A7" w14:textId="77777777" w:rsidR="00BB28C8" w:rsidRPr="00562E3A" w:rsidRDefault="00BB28C8"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3.2.1.</w:t>
      </w:r>
      <w:r w:rsidRPr="00562E3A">
        <w:rPr>
          <w:rFonts w:ascii="Sylfaen" w:hAnsi="Sylfaen"/>
          <w:sz w:val="22"/>
          <w:szCs w:val="22"/>
        </w:rPr>
        <w:tab/>
        <w:t>При выполнении работы оказывать Подрядчику содействие в случаях, в объеме и в порядке, предусмотренных договором.</w:t>
      </w:r>
    </w:p>
    <w:p w14:paraId="3B4DFD0C"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3.2.2.</w:t>
      </w:r>
      <w:r w:rsidRPr="00562E3A">
        <w:rPr>
          <w:rFonts w:ascii="Sylfaen" w:hAnsi="Sylfaen"/>
          <w:sz w:val="22"/>
          <w:szCs w:val="22"/>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39F185FC"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3.2.3.</w:t>
      </w:r>
      <w:r w:rsidRPr="00562E3A">
        <w:rPr>
          <w:rFonts w:ascii="Sylfaen" w:hAnsi="Sylfaen"/>
          <w:sz w:val="22"/>
          <w:szCs w:val="22"/>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01ADD91C" w14:textId="77777777" w:rsidR="00BB28C8" w:rsidRPr="00562E3A" w:rsidRDefault="00BB28C8" w:rsidP="00562E3A">
      <w:pPr>
        <w:widowControl w:val="0"/>
        <w:tabs>
          <w:tab w:val="left" w:pos="1276"/>
        </w:tabs>
        <w:ind w:firstLine="567"/>
        <w:jc w:val="both"/>
        <w:rPr>
          <w:ins w:id="20" w:author="Inesa Kocharyan" w:date="2024-02-09T17:41:00Z"/>
          <w:rFonts w:ascii="Sylfaen" w:hAnsi="Sylfaen"/>
          <w:sz w:val="22"/>
          <w:szCs w:val="22"/>
        </w:rPr>
      </w:pPr>
      <w:r w:rsidRPr="00562E3A">
        <w:rPr>
          <w:rFonts w:ascii="Sylfaen" w:hAnsi="Sylfaen"/>
          <w:sz w:val="22"/>
          <w:szCs w:val="22"/>
        </w:rPr>
        <w:t>3.2.4.</w:t>
      </w:r>
      <w:r w:rsidRPr="00562E3A">
        <w:rPr>
          <w:rFonts w:ascii="Sylfaen" w:hAnsi="Sylfaen"/>
          <w:sz w:val="22"/>
          <w:szCs w:val="22"/>
        </w:rPr>
        <w:tab/>
        <w:t>В случае приемки результата работы в срок, предусмотренный пунктом 1.3.</w:t>
      </w:r>
      <w:r w:rsidRPr="00562E3A">
        <w:rPr>
          <w:rFonts w:ascii="Sylfaen" w:hAnsi="Sylfaen"/>
          <w:sz w:val="22"/>
          <w:szCs w:val="22"/>
        </w:rPr>
        <w:tab/>
        <w:t xml:space="preserve">Договора, уплачивать Подрядчику суммы, подлежащие уплате последнему. </w:t>
      </w:r>
    </w:p>
    <w:p w14:paraId="056EC25E" w14:textId="77777777" w:rsidR="003234B7" w:rsidRPr="00562E3A" w:rsidRDefault="003234B7" w:rsidP="00562E3A">
      <w:pPr>
        <w:pStyle w:val="HTML"/>
        <w:shd w:val="clear" w:color="auto" w:fill="F8F9FA"/>
        <w:jc w:val="both"/>
        <w:rPr>
          <w:rFonts w:ascii="Sylfaen" w:hAnsi="Sylfaen"/>
          <w:sz w:val="22"/>
          <w:szCs w:val="22"/>
          <w:lang w:val="ru-RU"/>
        </w:rPr>
      </w:pPr>
      <w:r w:rsidRPr="00562E3A">
        <w:rPr>
          <w:rFonts w:ascii="Sylfaen" w:hAnsi="Sylfaen" w:cs="Times New Roman"/>
          <w:sz w:val="22"/>
          <w:szCs w:val="22"/>
          <w:lang w:val="ru-RU" w:eastAsia="ru-RU" w:bidi="ru-RU"/>
        </w:rPr>
        <w:t>3.</w:t>
      </w:r>
      <w:r w:rsidRPr="00562E3A">
        <w:rPr>
          <w:rFonts w:ascii="Sylfaen" w:hAnsi="Sylfaen"/>
          <w:sz w:val="22"/>
          <w:szCs w:val="22"/>
          <w:lang w:val="ru-RU"/>
        </w:rPr>
        <w:t>2.5 Предоставить Подрядчику письменное согласие, предусмотренное подпунктом 2 пункта 3.4.3 договора, в течение ....... дней.</w:t>
      </w:r>
    </w:p>
    <w:p w14:paraId="052356AA" w14:textId="77777777" w:rsidR="003234B7" w:rsidRPr="00562E3A" w:rsidRDefault="00772CBC" w:rsidP="00562E3A">
      <w:pPr>
        <w:widowControl w:val="0"/>
        <w:tabs>
          <w:tab w:val="left" w:pos="1276"/>
        </w:tabs>
        <w:ind w:firstLine="567"/>
        <w:jc w:val="both"/>
        <w:rPr>
          <w:rFonts w:ascii="Sylfaen" w:hAnsi="Sylfaen" w:cs="Times Armenian"/>
          <w:sz w:val="22"/>
          <w:szCs w:val="22"/>
        </w:rPr>
      </w:pPr>
      <w:r w:rsidRPr="00562E3A">
        <w:rPr>
          <w:rFonts w:ascii="Sylfaen" w:hAnsi="Sylfaen" w:cs="Times Armenian"/>
          <w:sz w:val="22"/>
          <w:szCs w:val="22"/>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37C058F1" w14:textId="77777777" w:rsidR="00BB28C8" w:rsidRPr="00562E3A" w:rsidRDefault="00BB28C8" w:rsidP="00562E3A">
      <w:pPr>
        <w:widowControl w:val="0"/>
        <w:tabs>
          <w:tab w:val="left" w:pos="1134"/>
        </w:tabs>
        <w:ind w:firstLine="567"/>
        <w:jc w:val="both"/>
        <w:rPr>
          <w:rFonts w:ascii="Sylfaen" w:hAnsi="Sylfaen"/>
          <w:b/>
          <w:sz w:val="22"/>
          <w:szCs w:val="22"/>
        </w:rPr>
      </w:pPr>
      <w:r w:rsidRPr="00562E3A">
        <w:rPr>
          <w:rFonts w:ascii="Sylfaen" w:hAnsi="Sylfaen"/>
          <w:b/>
          <w:sz w:val="22"/>
          <w:szCs w:val="22"/>
        </w:rPr>
        <w:t>3.3.</w:t>
      </w:r>
      <w:r w:rsidRPr="00562E3A">
        <w:rPr>
          <w:rFonts w:ascii="Sylfaen" w:hAnsi="Sylfaen"/>
          <w:b/>
          <w:sz w:val="22"/>
          <w:szCs w:val="22"/>
        </w:rPr>
        <w:tab/>
        <w:t>Подрядчик имеет право:</w:t>
      </w:r>
    </w:p>
    <w:p w14:paraId="6920F20A"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3.3.1.</w:t>
      </w:r>
      <w:r w:rsidRPr="00562E3A">
        <w:rPr>
          <w:rFonts w:ascii="Sylfaen" w:hAnsi="Sylfaen"/>
          <w:sz w:val="22"/>
          <w:szCs w:val="22"/>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2FF25070" w14:textId="77777777" w:rsidR="00BB28C8" w:rsidRPr="00562E3A" w:rsidRDefault="00BB28C8"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3.3.2.</w:t>
      </w:r>
      <w:r w:rsidRPr="00562E3A">
        <w:rPr>
          <w:rFonts w:ascii="Sylfaen" w:hAnsi="Sylfaen"/>
          <w:sz w:val="22"/>
          <w:szCs w:val="22"/>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7E049441" w14:textId="77777777" w:rsidR="00BB28C8" w:rsidRPr="00562E3A" w:rsidRDefault="00BB28C8" w:rsidP="00562E3A">
      <w:pPr>
        <w:widowControl w:val="0"/>
        <w:tabs>
          <w:tab w:val="left" w:pos="1276"/>
        </w:tabs>
        <w:ind w:firstLine="567"/>
        <w:jc w:val="both"/>
        <w:rPr>
          <w:rFonts w:ascii="Sylfaen" w:hAnsi="Sylfaen"/>
          <w:b/>
          <w:sz w:val="22"/>
          <w:szCs w:val="22"/>
        </w:rPr>
      </w:pPr>
      <w:r w:rsidRPr="00562E3A">
        <w:rPr>
          <w:rFonts w:ascii="Sylfaen" w:hAnsi="Sylfaen"/>
          <w:b/>
          <w:sz w:val="22"/>
          <w:szCs w:val="22"/>
        </w:rPr>
        <w:t>3.4.</w:t>
      </w:r>
      <w:r w:rsidRPr="00562E3A">
        <w:rPr>
          <w:rFonts w:ascii="Sylfaen" w:hAnsi="Sylfaen"/>
          <w:b/>
          <w:sz w:val="22"/>
          <w:szCs w:val="22"/>
        </w:rPr>
        <w:tab/>
        <w:t>Подрядчик обязан:</w:t>
      </w:r>
    </w:p>
    <w:p w14:paraId="10B86AF7" w14:textId="48D9716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3.4.1.</w:t>
      </w:r>
      <w:r w:rsidRPr="00562E3A">
        <w:rPr>
          <w:rFonts w:ascii="Sylfaen" w:hAnsi="Sylfaen"/>
          <w:sz w:val="22"/>
          <w:szCs w:val="22"/>
        </w:rPr>
        <w:tab/>
        <w:t xml:space="preserve">В порядке и в сроки, предусмотренные договором, в соответствии с проектом и ведомостью объема работ выполнять минимум </w:t>
      </w:r>
      <w:r w:rsidR="00E804FE" w:rsidRPr="00E804FE">
        <w:rPr>
          <w:rFonts w:ascii="Sylfaen" w:hAnsi="Sylfaen"/>
          <w:sz w:val="22"/>
          <w:szCs w:val="22"/>
        </w:rPr>
        <w:t>100</w:t>
      </w:r>
      <w:r w:rsidRPr="00562E3A">
        <w:rPr>
          <w:rFonts w:ascii="Sylfaen" w:hAnsi="Sylfaen"/>
          <w:sz w:val="22"/>
          <w:szCs w:val="22"/>
        </w:rPr>
        <w:t xml:space="preserve"> процентов работ самостоятельно, своими </w:t>
      </w:r>
      <w:r w:rsidR="007F7C4E" w:rsidRPr="00562E3A">
        <w:rPr>
          <w:rFonts w:ascii="Sylfaen" w:hAnsi="Sylfaen"/>
          <w:sz w:val="22"/>
          <w:szCs w:val="22"/>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562E3A">
        <w:rPr>
          <w:rFonts w:ascii="Sylfaen" w:hAnsi="Sylfaen"/>
          <w:sz w:val="22"/>
          <w:szCs w:val="22"/>
        </w:rPr>
        <w:t>.</w:t>
      </w:r>
    </w:p>
    <w:p w14:paraId="0DEC4832" w14:textId="77777777" w:rsidR="00BB28C8" w:rsidRPr="00562E3A" w:rsidRDefault="00BB28C8" w:rsidP="00562E3A">
      <w:pPr>
        <w:widowControl w:val="0"/>
        <w:tabs>
          <w:tab w:val="left" w:pos="1276"/>
        </w:tabs>
        <w:ind w:firstLine="567"/>
        <w:jc w:val="both"/>
        <w:rPr>
          <w:rFonts w:ascii="Sylfaen" w:hAnsi="Sylfaen" w:cs="Times Armenian"/>
          <w:sz w:val="22"/>
          <w:szCs w:val="22"/>
        </w:rPr>
      </w:pPr>
    </w:p>
    <w:p w14:paraId="3C9A5E10"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3.4.2.</w:t>
      </w:r>
      <w:r w:rsidRPr="00562E3A">
        <w:rPr>
          <w:rFonts w:ascii="Sylfaen" w:hAnsi="Sylfaen"/>
          <w:sz w:val="22"/>
          <w:szCs w:val="22"/>
        </w:rPr>
        <w:tab/>
        <w:t>Выполнять указания Заказчика по части работы, если они не противоречат условиям договора.</w:t>
      </w:r>
    </w:p>
    <w:p w14:paraId="091752A0" w14:textId="77777777" w:rsidR="00CF1054" w:rsidRPr="00562E3A" w:rsidRDefault="00BB28C8" w:rsidP="00562E3A">
      <w:pPr>
        <w:widowControl w:val="0"/>
        <w:tabs>
          <w:tab w:val="left" w:pos="1276"/>
        </w:tabs>
        <w:ind w:firstLine="567"/>
        <w:jc w:val="both"/>
        <w:rPr>
          <w:ins w:id="21" w:author="Inesa Kocharyan" w:date="2024-02-09T17:45:00Z"/>
          <w:rFonts w:ascii="Sylfaen" w:hAnsi="Sylfaen"/>
          <w:sz w:val="22"/>
          <w:szCs w:val="22"/>
        </w:rPr>
      </w:pPr>
      <w:r w:rsidRPr="00562E3A">
        <w:rPr>
          <w:rFonts w:ascii="Sylfaen" w:hAnsi="Sylfaen"/>
          <w:sz w:val="22"/>
          <w:szCs w:val="22"/>
        </w:rPr>
        <w:t>3.4.3.</w:t>
      </w:r>
      <w:r w:rsidRPr="00562E3A">
        <w:rPr>
          <w:rFonts w:ascii="Sylfaen" w:hAnsi="Sylfaen"/>
          <w:sz w:val="22"/>
          <w:szCs w:val="22"/>
        </w:rPr>
        <w:tab/>
      </w:r>
      <w:r w:rsidR="00DD6BD8" w:rsidRPr="00562E3A">
        <w:rPr>
          <w:rFonts w:ascii="Sylfaen" w:hAnsi="Sylfaen"/>
          <w:sz w:val="22"/>
          <w:szCs w:val="22"/>
        </w:rPr>
        <w:t>Обеспечивать</w:t>
      </w:r>
      <w:ins w:id="22" w:author="Inesa Kocharyan" w:date="2024-02-09T17:45:00Z">
        <w:r w:rsidR="00CF1054" w:rsidRPr="00562E3A">
          <w:rPr>
            <w:rFonts w:ascii="Sylfaen" w:hAnsi="Sylfaen"/>
            <w:sz w:val="22"/>
            <w:szCs w:val="22"/>
          </w:rPr>
          <w:t>:</w:t>
        </w:r>
      </w:ins>
    </w:p>
    <w:p w14:paraId="5EC96A30" w14:textId="77777777" w:rsidR="00DD6BD8" w:rsidRPr="00562E3A" w:rsidRDefault="00CF1054" w:rsidP="00562E3A">
      <w:pPr>
        <w:widowControl w:val="0"/>
        <w:tabs>
          <w:tab w:val="left" w:pos="1276"/>
        </w:tabs>
        <w:ind w:firstLine="567"/>
        <w:jc w:val="both"/>
        <w:rPr>
          <w:rFonts w:ascii="Sylfaen" w:hAnsi="Sylfaen"/>
          <w:sz w:val="22"/>
          <w:szCs w:val="22"/>
        </w:rPr>
      </w:pPr>
      <w:r w:rsidRPr="00562E3A">
        <w:rPr>
          <w:rFonts w:ascii="Sylfaen" w:hAnsi="Sylfaen"/>
          <w:sz w:val="22"/>
          <w:szCs w:val="22"/>
        </w:rPr>
        <w:t>1)</w:t>
      </w:r>
      <w:r w:rsidR="00DD6BD8" w:rsidRPr="00562E3A">
        <w:rPr>
          <w:rFonts w:ascii="Sylfaen" w:hAnsi="Sylfaen"/>
          <w:sz w:val="22"/>
          <w:szCs w:val="22"/>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w:t>
      </w:r>
      <w:proofErr w:type="spellStart"/>
      <w:r w:rsidR="00DD6BD8" w:rsidRPr="00562E3A">
        <w:rPr>
          <w:rFonts w:ascii="Sylfaen" w:hAnsi="Sylfaen"/>
          <w:sz w:val="22"/>
          <w:szCs w:val="22"/>
        </w:rPr>
        <w:t>индивидуальнoe</w:t>
      </w:r>
      <w:proofErr w:type="spellEnd"/>
      <w:r w:rsidR="00DD6BD8" w:rsidRPr="00562E3A">
        <w:rPr>
          <w:rFonts w:ascii="Sylfaen" w:hAnsi="Sylfaen"/>
          <w:sz w:val="22"/>
          <w:szCs w:val="22"/>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562E3A">
        <w:rPr>
          <w:rFonts w:ascii="Sylfaen" w:hAnsi="Sylfaen"/>
          <w:sz w:val="22"/>
          <w:szCs w:val="22"/>
        </w:rPr>
        <w:t>,</w:t>
      </w:r>
    </w:p>
    <w:p w14:paraId="6FFB97C4" w14:textId="77777777" w:rsidR="00CF1054" w:rsidRPr="00562E3A" w:rsidRDefault="00CF1054" w:rsidP="00562E3A">
      <w:pPr>
        <w:widowControl w:val="0"/>
        <w:tabs>
          <w:tab w:val="left" w:pos="1276"/>
        </w:tabs>
        <w:ind w:firstLine="567"/>
        <w:jc w:val="both"/>
        <w:rPr>
          <w:rFonts w:ascii="Sylfaen" w:hAnsi="Sylfaen"/>
          <w:sz w:val="22"/>
          <w:szCs w:val="22"/>
        </w:rPr>
      </w:pPr>
      <w:r w:rsidRPr="00562E3A">
        <w:rPr>
          <w:rFonts w:ascii="Sylfaen" w:hAnsi="Sylfaen"/>
          <w:sz w:val="22"/>
          <w:szCs w:val="22"/>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21FA1C5D"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3.4.4.</w:t>
      </w:r>
      <w:r w:rsidRPr="00562E3A">
        <w:rPr>
          <w:rFonts w:ascii="Sylfaen" w:hAnsi="Sylfaen"/>
          <w:sz w:val="22"/>
          <w:szCs w:val="22"/>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562E3A">
        <w:rPr>
          <w:rFonts w:ascii="Sylfaen" w:hAnsi="Sylfaen"/>
          <w:sz w:val="22"/>
          <w:szCs w:val="22"/>
        </w:rPr>
        <w:t xml:space="preserve"> (эксплуатации)</w:t>
      </w:r>
      <w:r w:rsidRPr="00562E3A">
        <w:rPr>
          <w:rFonts w:ascii="Sylfaen" w:hAnsi="Sylfaen"/>
          <w:sz w:val="22"/>
          <w:szCs w:val="22"/>
        </w:rPr>
        <w:t xml:space="preserve"> результата работы, а также сообщать сведения о возможных последствиях </w:t>
      </w:r>
      <w:r w:rsidRPr="00562E3A">
        <w:rPr>
          <w:rFonts w:ascii="Sylfaen" w:hAnsi="Sylfaen"/>
          <w:sz w:val="22"/>
          <w:szCs w:val="22"/>
        </w:rPr>
        <w:lastRenderedPageBreak/>
        <w:t>несоблюдения этих требований и правил.</w:t>
      </w:r>
    </w:p>
    <w:p w14:paraId="131ECD77" w14:textId="77777777" w:rsidR="00BB28C8" w:rsidRPr="00562E3A" w:rsidRDefault="00BB28C8"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3.4.5.</w:t>
      </w:r>
      <w:r w:rsidRPr="00562E3A">
        <w:rPr>
          <w:rFonts w:ascii="Sylfaen" w:hAnsi="Sylfaen"/>
          <w:sz w:val="22"/>
          <w:szCs w:val="22"/>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1FBD121E"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3.4.6.</w:t>
      </w:r>
      <w:r w:rsidRPr="00562E3A">
        <w:rPr>
          <w:rFonts w:ascii="Sylfaen" w:hAnsi="Sylfaen"/>
          <w:sz w:val="22"/>
          <w:szCs w:val="22"/>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336CD21B"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3.4.7.</w:t>
      </w:r>
      <w:r w:rsidRPr="00562E3A">
        <w:rPr>
          <w:rFonts w:ascii="Sylfaen" w:hAnsi="Sylfaen"/>
          <w:sz w:val="22"/>
          <w:szCs w:val="22"/>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70C51B0A"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3.4.8.</w:t>
      </w:r>
      <w:r w:rsidRPr="00562E3A">
        <w:rPr>
          <w:rFonts w:ascii="Sylfaen" w:hAnsi="Sylfaen"/>
          <w:sz w:val="22"/>
          <w:szCs w:val="22"/>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562E3A">
        <w:rPr>
          <w:rFonts w:ascii="Sylfaen" w:hAnsi="Sylfaen"/>
          <w:sz w:val="22"/>
          <w:szCs w:val="22"/>
        </w:rPr>
        <w:t xml:space="preserve"> своих средств</w:t>
      </w:r>
      <w:r w:rsidRPr="00562E3A">
        <w:rPr>
          <w:rFonts w:ascii="Sylfaen" w:hAnsi="Sylfaen"/>
          <w:sz w:val="22"/>
          <w:szCs w:val="22"/>
        </w:rPr>
        <w:t xml:space="preserve"> и в установленный Заказчиком разумный срок устранять эти недостатки. </w:t>
      </w:r>
    </w:p>
    <w:p w14:paraId="54AB488A" w14:textId="3B1D7E22" w:rsidR="00BB28C8" w:rsidRPr="00562E3A" w:rsidRDefault="00BB28C8"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3.4.9.</w:t>
      </w:r>
      <w:r w:rsidRPr="00562E3A">
        <w:rPr>
          <w:rFonts w:ascii="Sylfaen" w:hAnsi="Sylfaen"/>
          <w:sz w:val="22"/>
          <w:szCs w:val="22"/>
        </w:rPr>
        <w:tab/>
        <w:t>По договору устанавливается гарантийный срок в -</w:t>
      </w:r>
      <w:r w:rsidR="00E804FE" w:rsidRPr="00E804FE">
        <w:rPr>
          <w:rFonts w:ascii="Sylfaen" w:hAnsi="Sylfaen"/>
          <w:sz w:val="22"/>
          <w:szCs w:val="22"/>
        </w:rPr>
        <w:t>365</w:t>
      </w:r>
      <w:r w:rsidRPr="00562E3A">
        <w:rPr>
          <w:rFonts w:ascii="Sylfaen" w:hAnsi="Sylfaen"/>
          <w:sz w:val="22"/>
          <w:szCs w:val="22"/>
        </w:rPr>
        <w:t>-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562E3A">
        <w:rPr>
          <w:rFonts w:ascii="Sylfaen" w:hAnsi="Sylfaen"/>
          <w:sz w:val="22"/>
          <w:szCs w:val="22"/>
        </w:rPr>
        <w:t xml:space="preserve"> своих средств</w:t>
      </w:r>
      <w:r w:rsidRPr="00562E3A">
        <w:rPr>
          <w:rFonts w:ascii="Sylfaen" w:hAnsi="Sylfaen"/>
          <w:sz w:val="22"/>
          <w:szCs w:val="22"/>
        </w:rPr>
        <w:t xml:space="preserve"> и в установленный Заказчиком разумный срок устранять эти недостатки</w:t>
      </w:r>
      <w:r w:rsidR="00C86F9C" w:rsidRPr="00562E3A">
        <w:rPr>
          <w:rStyle w:val="af6"/>
          <w:rFonts w:ascii="Sylfaen" w:hAnsi="Sylfaen"/>
          <w:sz w:val="22"/>
          <w:szCs w:val="22"/>
        </w:rPr>
        <w:footnoteReference w:customMarkFollows="1" w:id="30"/>
        <w:t>26</w:t>
      </w:r>
      <w:r w:rsidRPr="00562E3A">
        <w:rPr>
          <w:rFonts w:ascii="Sylfaen" w:hAnsi="Sylfaen"/>
          <w:sz w:val="22"/>
          <w:szCs w:val="22"/>
        </w:rPr>
        <w:t>.</w:t>
      </w:r>
    </w:p>
    <w:p w14:paraId="4A0AC45A" w14:textId="77777777" w:rsidR="00BB28C8" w:rsidRPr="00562E3A" w:rsidRDefault="00BB28C8" w:rsidP="00562E3A">
      <w:pPr>
        <w:widowControl w:val="0"/>
        <w:tabs>
          <w:tab w:val="left" w:pos="1418"/>
        </w:tabs>
        <w:ind w:firstLine="567"/>
        <w:jc w:val="both"/>
        <w:rPr>
          <w:rFonts w:ascii="Sylfaen" w:hAnsi="Sylfaen" w:cs="Times Armenian"/>
          <w:sz w:val="22"/>
          <w:szCs w:val="22"/>
        </w:rPr>
      </w:pPr>
      <w:r w:rsidRPr="00562E3A">
        <w:rPr>
          <w:rFonts w:ascii="Sylfaen" w:hAnsi="Sylfaen"/>
          <w:sz w:val="22"/>
          <w:szCs w:val="22"/>
        </w:rPr>
        <w:t>3.4.10.</w:t>
      </w:r>
      <w:r w:rsidRPr="00562E3A">
        <w:rPr>
          <w:rFonts w:ascii="Sylfaen" w:hAnsi="Sylfaen"/>
          <w:sz w:val="22"/>
          <w:szCs w:val="22"/>
        </w:rPr>
        <w:tab/>
        <w:t xml:space="preserve">Минимальные требования, предъявляемые к </w:t>
      </w:r>
      <w:r w:rsidR="00CF1054" w:rsidRPr="00562E3A">
        <w:rPr>
          <w:rFonts w:ascii="Sylfaen" w:hAnsi="Sylfaen"/>
          <w:sz w:val="22"/>
          <w:szCs w:val="22"/>
        </w:rPr>
        <w:t xml:space="preserve">техническим характеристикам и </w:t>
      </w:r>
      <w:r w:rsidRPr="00562E3A">
        <w:rPr>
          <w:rFonts w:ascii="Sylfaen" w:hAnsi="Sylfaen"/>
          <w:sz w:val="22"/>
          <w:szCs w:val="22"/>
        </w:rPr>
        <w:t>гарантийным срокам объекта подряда, к его отдельным частям (конструкциям и т.д.) и использованным материалам,</w:t>
      </w:r>
      <w:r w:rsidR="00EA6DF8" w:rsidRPr="00562E3A">
        <w:rPr>
          <w:rFonts w:ascii="Sylfaen" w:hAnsi="Sylfaen"/>
          <w:sz w:val="22"/>
          <w:szCs w:val="22"/>
        </w:rPr>
        <w:t xml:space="preserve"> и (или) к</w:t>
      </w:r>
      <w:r w:rsidR="00165A51" w:rsidRPr="00562E3A">
        <w:rPr>
          <w:rFonts w:ascii="Sylfaen" w:hAnsi="Sylfaen"/>
          <w:sz w:val="22"/>
          <w:szCs w:val="22"/>
          <w:lang w:val="hy-AM"/>
        </w:rPr>
        <w:t xml:space="preserve"> </w:t>
      </w:r>
      <w:r w:rsidR="00165A51" w:rsidRPr="00562E3A">
        <w:rPr>
          <w:rFonts w:ascii="Sylfaen" w:hAnsi="Sylfaen"/>
          <w:sz w:val="22"/>
          <w:szCs w:val="22"/>
        </w:rPr>
        <w:t xml:space="preserve">приборам </w:t>
      </w:r>
      <w:r w:rsidR="00FA2CF4" w:rsidRPr="00562E3A">
        <w:rPr>
          <w:rFonts w:ascii="Sylfaen" w:hAnsi="Sylfaen"/>
          <w:sz w:val="22"/>
          <w:szCs w:val="22"/>
        </w:rPr>
        <w:t>и</w:t>
      </w:r>
      <w:r w:rsidR="00165A51" w:rsidRPr="00562E3A">
        <w:rPr>
          <w:rFonts w:ascii="Sylfaen" w:hAnsi="Sylfaen"/>
          <w:sz w:val="22"/>
          <w:szCs w:val="22"/>
        </w:rPr>
        <w:t xml:space="preserve"> оборудованию</w:t>
      </w:r>
      <w:r w:rsidR="00EA6DF8" w:rsidRPr="00562E3A">
        <w:rPr>
          <w:rFonts w:ascii="Sylfaen" w:hAnsi="Sylfaen"/>
          <w:sz w:val="22"/>
          <w:szCs w:val="22"/>
        </w:rPr>
        <w:t xml:space="preserve"> </w:t>
      </w:r>
      <w:r w:rsidRPr="00562E3A">
        <w:rPr>
          <w:rFonts w:ascii="Sylfaen" w:hAnsi="Sylfaen"/>
          <w:sz w:val="22"/>
          <w:szCs w:val="22"/>
        </w:rPr>
        <w:t xml:space="preserve"> представлены в приложении № —- к договору</w:t>
      </w:r>
      <w:r w:rsidR="00C86F9C" w:rsidRPr="00562E3A">
        <w:rPr>
          <w:rStyle w:val="af6"/>
          <w:rFonts w:ascii="Sylfaen" w:hAnsi="Sylfaen"/>
          <w:sz w:val="22"/>
          <w:szCs w:val="22"/>
        </w:rPr>
        <w:footnoteReference w:customMarkFollows="1" w:id="31"/>
        <w:t>27</w:t>
      </w:r>
      <w:r w:rsidRPr="00562E3A">
        <w:rPr>
          <w:rFonts w:ascii="Sylfaen" w:hAnsi="Sylfaen"/>
          <w:sz w:val="22"/>
          <w:szCs w:val="22"/>
        </w:rPr>
        <w:t xml:space="preserve">. </w:t>
      </w:r>
    </w:p>
    <w:p w14:paraId="1A1B91F4" w14:textId="77777777" w:rsidR="00BB28C8" w:rsidRPr="00562E3A" w:rsidRDefault="00BB28C8" w:rsidP="00562E3A">
      <w:pPr>
        <w:widowControl w:val="0"/>
        <w:tabs>
          <w:tab w:val="left" w:pos="1418"/>
        </w:tabs>
        <w:ind w:firstLine="567"/>
        <w:jc w:val="both"/>
        <w:rPr>
          <w:rFonts w:ascii="Sylfaen" w:hAnsi="Sylfaen"/>
          <w:sz w:val="22"/>
          <w:szCs w:val="22"/>
        </w:rPr>
      </w:pPr>
      <w:r w:rsidRPr="00562E3A">
        <w:rPr>
          <w:rFonts w:ascii="Sylfaen" w:hAnsi="Sylfaen"/>
          <w:sz w:val="22"/>
          <w:szCs w:val="22"/>
        </w:rPr>
        <w:t>3.4.11.</w:t>
      </w:r>
      <w:r w:rsidRPr="00562E3A">
        <w:rPr>
          <w:rFonts w:ascii="Sylfaen" w:hAnsi="Sylfaen"/>
          <w:sz w:val="22"/>
          <w:szCs w:val="22"/>
        </w:rPr>
        <w:tab/>
        <w:t>В течение срока действия обеспечени</w:t>
      </w:r>
      <w:r w:rsidR="006105DA" w:rsidRPr="00562E3A">
        <w:rPr>
          <w:rFonts w:ascii="Sylfaen" w:hAnsi="Sylfaen"/>
          <w:sz w:val="22"/>
          <w:szCs w:val="22"/>
        </w:rPr>
        <w:t xml:space="preserve">й квалификации и </w:t>
      </w:r>
      <w:r w:rsidRPr="00562E3A">
        <w:rPr>
          <w:rFonts w:ascii="Sylfaen" w:hAnsi="Sylfaen"/>
          <w:sz w:val="22"/>
          <w:szCs w:val="22"/>
        </w:rPr>
        <w:t>договора в случае начала процесса ликвидации или банкротства заранее в письменной форме уведомлять об этом Заказчика.</w:t>
      </w:r>
    </w:p>
    <w:p w14:paraId="2EBB0EA4" w14:textId="77777777" w:rsidR="00BB28C8" w:rsidRPr="00562E3A" w:rsidRDefault="00BB28C8" w:rsidP="00562E3A">
      <w:pPr>
        <w:widowControl w:val="0"/>
        <w:tabs>
          <w:tab w:val="left" w:pos="1276"/>
        </w:tabs>
        <w:ind w:firstLine="567"/>
        <w:jc w:val="both"/>
        <w:rPr>
          <w:rFonts w:ascii="Sylfaen" w:hAnsi="Sylfaen" w:cs="Sylfaen"/>
          <w:sz w:val="22"/>
          <w:szCs w:val="22"/>
          <w:u w:val="single"/>
        </w:rPr>
      </w:pPr>
    </w:p>
    <w:p w14:paraId="592D6A9D" w14:textId="77777777" w:rsidR="00BB28C8" w:rsidRPr="00562E3A" w:rsidRDefault="00BB28C8" w:rsidP="00562E3A">
      <w:pPr>
        <w:widowControl w:val="0"/>
        <w:tabs>
          <w:tab w:val="left" w:pos="1276"/>
        </w:tabs>
        <w:jc w:val="center"/>
        <w:rPr>
          <w:rFonts w:ascii="Sylfaen" w:hAnsi="Sylfaen"/>
          <w:b/>
          <w:sz w:val="22"/>
          <w:szCs w:val="22"/>
        </w:rPr>
      </w:pPr>
      <w:r w:rsidRPr="00562E3A">
        <w:rPr>
          <w:rFonts w:ascii="Sylfaen" w:hAnsi="Sylfaen"/>
          <w:b/>
          <w:sz w:val="22"/>
          <w:szCs w:val="22"/>
        </w:rPr>
        <w:t>4. ПОРЯДОК СДАЧИ И ПРИЕМКИ РАБОТЫ</w:t>
      </w:r>
    </w:p>
    <w:p w14:paraId="3E5FFC5A" w14:textId="77777777" w:rsidR="00F742F9" w:rsidRPr="00562E3A" w:rsidRDefault="00563671" w:rsidP="00562E3A">
      <w:pPr>
        <w:widowControl w:val="0"/>
        <w:tabs>
          <w:tab w:val="left" w:pos="1134"/>
        </w:tabs>
        <w:ind w:firstLine="567"/>
        <w:jc w:val="both"/>
        <w:rPr>
          <w:rFonts w:ascii="Sylfaen" w:hAnsi="Sylfaen"/>
          <w:sz w:val="22"/>
          <w:szCs w:val="22"/>
        </w:rPr>
      </w:pPr>
      <w:r w:rsidRPr="00562E3A">
        <w:rPr>
          <w:rFonts w:ascii="Sylfaen" w:hAnsi="Sylfaen"/>
          <w:sz w:val="22"/>
          <w:szCs w:val="22"/>
        </w:rPr>
        <w:t>4.1.</w:t>
      </w:r>
      <w:r w:rsidRPr="00562E3A">
        <w:rPr>
          <w:rFonts w:ascii="Sylfaen" w:hAnsi="Sylfaen"/>
          <w:sz w:val="22"/>
          <w:szCs w:val="22"/>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0360D114" w14:textId="77777777" w:rsidR="00563671" w:rsidRPr="00562E3A" w:rsidRDefault="00F742F9" w:rsidP="00562E3A">
      <w:pPr>
        <w:widowControl w:val="0"/>
        <w:tabs>
          <w:tab w:val="left" w:pos="1134"/>
        </w:tabs>
        <w:ind w:firstLine="567"/>
        <w:jc w:val="both"/>
        <w:rPr>
          <w:rFonts w:ascii="Sylfaen" w:hAnsi="Sylfaen" w:cs="Sylfaen"/>
          <w:sz w:val="22"/>
          <w:szCs w:val="22"/>
        </w:rPr>
      </w:pPr>
      <w:r w:rsidRPr="00562E3A">
        <w:rPr>
          <w:rFonts w:ascii="Sylfaen" w:hAnsi="Sylfaen" w:cs="Sylfaen"/>
          <w:sz w:val="22"/>
          <w:szCs w:val="22"/>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039C5" w:rsidRPr="00562E3A">
        <w:rPr>
          <w:rFonts w:ascii="Sylfaen" w:hAnsi="Sylfaen" w:cs="Sylfaen"/>
          <w:sz w:val="22"/>
          <w:szCs w:val="22"/>
          <w:vertAlign w:val="superscript"/>
        </w:rPr>
        <w:t>27.1</w:t>
      </w:r>
      <w:r w:rsidR="00563671" w:rsidRPr="00562E3A">
        <w:rPr>
          <w:rFonts w:ascii="Sylfaen" w:hAnsi="Sylfaen"/>
          <w:sz w:val="22"/>
          <w:szCs w:val="22"/>
        </w:rPr>
        <w:t xml:space="preserve"> </w:t>
      </w:r>
    </w:p>
    <w:p w14:paraId="3441B193" w14:textId="4DA4769C" w:rsidR="00563671" w:rsidRPr="00562E3A" w:rsidRDefault="00563671" w:rsidP="00562E3A">
      <w:pPr>
        <w:widowControl w:val="0"/>
        <w:ind w:firstLine="567"/>
        <w:jc w:val="both"/>
        <w:rPr>
          <w:rFonts w:ascii="Sylfaen" w:hAnsi="Sylfaen" w:cs="Sylfaen"/>
          <w:sz w:val="22"/>
          <w:szCs w:val="22"/>
        </w:rPr>
      </w:pPr>
      <w:r w:rsidRPr="00562E3A">
        <w:rPr>
          <w:rFonts w:ascii="Sylfaen" w:hAnsi="Sylfaen"/>
          <w:sz w:val="22"/>
          <w:szCs w:val="22"/>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w:t>
      </w:r>
      <w:r w:rsidRPr="00562E3A">
        <w:rPr>
          <w:rFonts w:ascii="Sylfaen" w:hAnsi="Sylfaen"/>
          <w:sz w:val="22"/>
          <w:szCs w:val="22"/>
        </w:rPr>
        <w:lastRenderedPageBreak/>
        <w:t>работы Заказчику (Приложение № 4.1) и _</w:t>
      </w:r>
      <w:r w:rsidR="00E804FE" w:rsidRPr="00E804FE">
        <w:rPr>
          <w:rFonts w:ascii="Sylfaen" w:hAnsi="Sylfaen"/>
          <w:sz w:val="22"/>
          <w:szCs w:val="22"/>
        </w:rPr>
        <w:t>3</w:t>
      </w:r>
      <w:r w:rsidRPr="00562E3A">
        <w:rPr>
          <w:rFonts w:ascii="Sylfaen" w:hAnsi="Sylfaen"/>
          <w:sz w:val="22"/>
          <w:szCs w:val="22"/>
        </w:rPr>
        <w:t xml:space="preserve">_ экземпляр акта сдачи-приемки (Приложение № 4). </w:t>
      </w:r>
    </w:p>
    <w:p w14:paraId="57462EEA" w14:textId="77777777" w:rsidR="00563671" w:rsidRPr="00562E3A" w:rsidRDefault="0056367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4.2.</w:t>
      </w:r>
      <w:r w:rsidRPr="00562E3A">
        <w:rPr>
          <w:rFonts w:ascii="Sylfaen" w:hAnsi="Sylfaen"/>
          <w:sz w:val="22"/>
          <w:szCs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3A82B108" w14:textId="77777777" w:rsidR="00563671" w:rsidRPr="00562E3A" w:rsidRDefault="0056367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а)</w:t>
      </w:r>
      <w:r w:rsidRPr="00562E3A">
        <w:rPr>
          <w:rFonts w:ascii="Sylfaen" w:hAnsi="Sylfaen"/>
          <w:sz w:val="22"/>
          <w:szCs w:val="22"/>
        </w:rPr>
        <w:tab/>
        <w:t>для урегулирования вопроса предпринимает меры, предусмотренные договором для подобной ситуации;</w:t>
      </w:r>
    </w:p>
    <w:p w14:paraId="42CE5A92" w14:textId="77777777" w:rsidR="00563671" w:rsidRPr="00562E3A" w:rsidRDefault="0056367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б)</w:t>
      </w:r>
      <w:r w:rsidRPr="00562E3A">
        <w:rPr>
          <w:rFonts w:ascii="Sylfaen" w:hAnsi="Sylfaen"/>
          <w:sz w:val="22"/>
          <w:szCs w:val="22"/>
        </w:rPr>
        <w:tab/>
        <w:t>в отношении Подрядчика применяет меры ответственности, предусмотренные договором.</w:t>
      </w:r>
    </w:p>
    <w:p w14:paraId="017564A4" w14:textId="77777777" w:rsidR="00563671" w:rsidRPr="00562E3A" w:rsidRDefault="0056367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4.</w:t>
      </w:r>
      <w:r w:rsidR="00C30550" w:rsidRPr="00562E3A">
        <w:rPr>
          <w:rFonts w:ascii="Sylfaen" w:hAnsi="Sylfaen"/>
          <w:sz w:val="22"/>
          <w:szCs w:val="22"/>
        </w:rPr>
        <w:t>3</w:t>
      </w:r>
      <w:r w:rsidRPr="00562E3A">
        <w:rPr>
          <w:rFonts w:ascii="Sylfaen" w:hAnsi="Sylfaen"/>
          <w:sz w:val="22"/>
          <w:szCs w:val="22"/>
        </w:rPr>
        <w:t>.</w:t>
      </w:r>
      <w:r w:rsidRPr="00562E3A">
        <w:rPr>
          <w:rFonts w:ascii="Sylfaen" w:hAnsi="Sylfaen"/>
          <w:sz w:val="22"/>
          <w:szCs w:val="22"/>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0FA293A4" w14:textId="77777777" w:rsidR="00563671" w:rsidRPr="00562E3A" w:rsidRDefault="00563671" w:rsidP="00562E3A">
      <w:pPr>
        <w:widowControl w:val="0"/>
        <w:tabs>
          <w:tab w:val="left" w:pos="1134"/>
        </w:tabs>
        <w:ind w:firstLine="567"/>
        <w:jc w:val="both"/>
        <w:rPr>
          <w:rFonts w:ascii="Sylfaen" w:hAnsi="Sylfaen"/>
          <w:sz w:val="22"/>
          <w:szCs w:val="22"/>
        </w:rPr>
      </w:pPr>
      <w:r w:rsidRPr="00562E3A">
        <w:rPr>
          <w:rFonts w:ascii="Sylfaen" w:hAnsi="Sylfaen"/>
          <w:sz w:val="22"/>
          <w:szCs w:val="22"/>
        </w:rPr>
        <w:t>4.</w:t>
      </w:r>
      <w:r w:rsidR="007E400C" w:rsidRPr="00562E3A">
        <w:rPr>
          <w:rFonts w:ascii="Sylfaen" w:hAnsi="Sylfaen"/>
          <w:sz w:val="22"/>
          <w:szCs w:val="22"/>
        </w:rPr>
        <w:t>4</w:t>
      </w:r>
      <w:r w:rsidRPr="00562E3A">
        <w:rPr>
          <w:rFonts w:ascii="Sylfaen" w:hAnsi="Sylfaen"/>
          <w:sz w:val="22"/>
          <w:szCs w:val="22"/>
        </w:rPr>
        <w:t>.</w:t>
      </w:r>
      <w:r w:rsidRPr="00562E3A">
        <w:rPr>
          <w:rFonts w:ascii="Sylfaen" w:hAnsi="Sylfaen"/>
          <w:sz w:val="22"/>
          <w:szCs w:val="22"/>
        </w:rPr>
        <w:tab/>
        <w:t>Если в срок, установленный пунктом 4.</w:t>
      </w:r>
      <w:r w:rsidR="007E400C" w:rsidRPr="00562E3A">
        <w:rPr>
          <w:rFonts w:ascii="Sylfaen" w:hAnsi="Sylfaen"/>
          <w:sz w:val="22"/>
          <w:szCs w:val="22"/>
        </w:rPr>
        <w:t>3</w:t>
      </w:r>
      <w:r w:rsidRPr="00562E3A">
        <w:rPr>
          <w:rFonts w:ascii="Sylfaen" w:hAnsi="Sylfaen"/>
          <w:sz w:val="22"/>
          <w:szCs w:val="22"/>
        </w:rPr>
        <w:t xml:space="preserve"> договора, Заказчик не</w:t>
      </w:r>
      <w:r w:rsidRPr="00562E3A">
        <w:rPr>
          <w:rFonts w:ascii="Sylfaen" w:hAnsi="Sylfaen" w:cs="Courier New"/>
          <w:sz w:val="22"/>
          <w:szCs w:val="22"/>
        </w:rPr>
        <w:t> </w:t>
      </w:r>
      <w:r w:rsidRPr="00562E3A">
        <w:rPr>
          <w:rFonts w:ascii="Sylfaen" w:hAnsi="Sylfaen"/>
          <w:sz w:val="22"/>
          <w:szCs w:val="22"/>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562E3A">
        <w:rPr>
          <w:rFonts w:ascii="Sylfaen" w:hAnsi="Sylfaen"/>
          <w:sz w:val="22"/>
          <w:szCs w:val="22"/>
        </w:rPr>
        <w:t>3</w:t>
      </w:r>
      <w:r w:rsidRPr="00562E3A">
        <w:rPr>
          <w:rFonts w:ascii="Sylfaen" w:hAnsi="Sylfaen"/>
          <w:sz w:val="22"/>
          <w:szCs w:val="22"/>
        </w:rPr>
        <w:t xml:space="preserve"> договора окончательного срока Заказчик предоставляет Подрядчику утвержденный им акт сдачи-приемки. </w:t>
      </w:r>
    </w:p>
    <w:p w14:paraId="6B06A68F" w14:textId="77777777" w:rsidR="0032067F" w:rsidRPr="00562E3A" w:rsidRDefault="006365A9"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4.5</w:t>
      </w:r>
      <w:r w:rsidR="0032067F" w:rsidRPr="00562E3A">
        <w:rPr>
          <w:rFonts w:ascii="Sylfaen" w:hAnsi="Sylfaen"/>
          <w:sz w:val="22"/>
          <w:szCs w:val="22"/>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7930B930" w14:textId="77777777" w:rsidR="00563671" w:rsidRPr="00562E3A" w:rsidRDefault="00563671"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4.6.</w:t>
      </w:r>
      <w:r w:rsidRPr="00562E3A">
        <w:rPr>
          <w:rFonts w:ascii="Sylfaen" w:hAnsi="Sylfaen"/>
          <w:szCs w:val="22"/>
        </w:rPr>
        <w:tab/>
        <w:t xml:space="preserve">Во время приемки работы применяются также следующие условия: </w:t>
      </w:r>
    </w:p>
    <w:p w14:paraId="5D3D6AFC"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1)</w:t>
      </w:r>
      <w:r w:rsidRPr="00562E3A">
        <w:rPr>
          <w:rFonts w:ascii="Sylfaen" w:hAnsi="Sylfaen"/>
          <w:szCs w:val="22"/>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562E3A">
        <w:rPr>
          <w:rFonts w:ascii="Sylfaen" w:hAnsi="Sylfaen"/>
          <w:szCs w:val="22"/>
        </w:rPr>
        <w:t>приемной комиссии по завершенному строительству (далее-приемная комиссия)</w:t>
      </w:r>
      <w:r w:rsidRPr="00562E3A">
        <w:rPr>
          <w:rFonts w:ascii="Sylfaen" w:hAnsi="Sylfaen"/>
          <w:szCs w:val="22"/>
        </w:rPr>
        <w:t>, установленной постановлением Правительства Республики Армения № 596-N от 19 марта 2015 года, и для приемки выполненных работ;</w:t>
      </w:r>
    </w:p>
    <w:p w14:paraId="183E2BD4"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2)</w:t>
      </w:r>
      <w:r w:rsidRPr="00562E3A">
        <w:rPr>
          <w:rFonts w:ascii="Sylfaen" w:hAnsi="Sylfaen"/>
          <w:szCs w:val="22"/>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562E3A">
        <w:rPr>
          <w:rFonts w:ascii="Sylfaen" w:hAnsi="Sylfaen" w:cs="Courier New"/>
          <w:szCs w:val="22"/>
        </w:rPr>
        <w:t> </w:t>
      </w:r>
      <w:r w:rsidRPr="00562E3A">
        <w:rPr>
          <w:rFonts w:ascii="Sylfaen" w:hAnsi="Sylfaen"/>
          <w:szCs w:val="22"/>
        </w:rPr>
        <w:t>года;</w:t>
      </w:r>
    </w:p>
    <w:p w14:paraId="2424152C"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3)</w:t>
      </w:r>
      <w:r w:rsidRPr="00562E3A">
        <w:rPr>
          <w:rFonts w:ascii="Sylfaen" w:hAnsi="Sylfaen"/>
          <w:szCs w:val="22"/>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174CF275"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4)</w:t>
      </w:r>
      <w:r w:rsidRPr="00562E3A">
        <w:rPr>
          <w:rFonts w:ascii="Sylfaen" w:hAnsi="Sylfaen"/>
          <w:szCs w:val="22"/>
        </w:rPr>
        <w:tab/>
        <w:t>после получения в установленном порядке акта, указанного в подпункте</w:t>
      </w:r>
      <w:r w:rsidRPr="00562E3A">
        <w:rPr>
          <w:rFonts w:ascii="Sylfaen" w:hAnsi="Sylfaen" w:cs="Courier New"/>
          <w:szCs w:val="22"/>
        </w:rPr>
        <w:t> </w:t>
      </w:r>
      <w:r w:rsidRPr="00562E3A">
        <w:rPr>
          <w:rFonts w:ascii="Sylfaen" w:hAnsi="Sylfaen"/>
          <w:szCs w:val="22"/>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7DFE3231"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а.</w:t>
      </w:r>
      <w:r w:rsidRPr="00562E3A">
        <w:rPr>
          <w:rFonts w:ascii="Sylfaen" w:hAnsi="Sylfaen"/>
          <w:szCs w:val="22"/>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1BD86AC7"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б.</w:t>
      </w:r>
      <w:r w:rsidRPr="00562E3A">
        <w:rPr>
          <w:rFonts w:ascii="Sylfaen" w:hAnsi="Sylfaen"/>
          <w:szCs w:val="22"/>
        </w:rPr>
        <w:tab/>
        <w:t>не соответствует требованиям договора, то акт не подписывается;</w:t>
      </w:r>
    </w:p>
    <w:p w14:paraId="58851A33"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5)</w:t>
      </w:r>
      <w:r w:rsidRPr="00562E3A">
        <w:rPr>
          <w:rFonts w:ascii="Sylfaen" w:hAnsi="Sylfaen"/>
          <w:szCs w:val="22"/>
        </w:rPr>
        <w:tab/>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w:t>
      </w:r>
      <w:r w:rsidRPr="00562E3A">
        <w:rPr>
          <w:rFonts w:ascii="Sylfaen" w:hAnsi="Sylfaen"/>
          <w:szCs w:val="22"/>
        </w:rPr>
        <w:lastRenderedPageBreak/>
        <w:t>общей суммы выполненных для капитального строительства работ.</w:t>
      </w:r>
    </w:p>
    <w:p w14:paraId="054B026E" w14:textId="77777777" w:rsidR="00BB28C8" w:rsidRPr="00562E3A" w:rsidRDefault="00BB28C8" w:rsidP="00562E3A">
      <w:pPr>
        <w:widowControl w:val="0"/>
        <w:tabs>
          <w:tab w:val="left" w:pos="1276"/>
        </w:tabs>
        <w:ind w:firstLine="567"/>
        <w:jc w:val="center"/>
        <w:rPr>
          <w:rFonts w:ascii="Sylfaen" w:hAnsi="Sylfaen"/>
          <w:b/>
          <w:sz w:val="22"/>
          <w:szCs w:val="22"/>
        </w:rPr>
      </w:pPr>
      <w:r w:rsidRPr="00562E3A">
        <w:rPr>
          <w:rFonts w:ascii="Sylfaen" w:hAnsi="Sylfaen"/>
          <w:b/>
          <w:sz w:val="22"/>
          <w:szCs w:val="22"/>
        </w:rPr>
        <w:t>5.</w:t>
      </w:r>
      <w:r w:rsidRPr="00562E3A">
        <w:rPr>
          <w:rFonts w:ascii="Sylfaen" w:hAnsi="Sylfaen"/>
          <w:b/>
          <w:sz w:val="22"/>
          <w:szCs w:val="22"/>
          <w:lang w:val="hy-AM"/>
        </w:rPr>
        <w:t xml:space="preserve"> </w:t>
      </w:r>
      <w:r w:rsidRPr="00562E3A">
        <w:rPr>
          <w:rFonts w:ascii="Sylfaen" w:hAnsi="Sylfaen"/>
          <w:b/>
          <w:sz w:val="22"/>
          <w:szCs w:val="22"/>
        </w:rPr>
        <w:t>ЦЕНА И ОПЛАТА РАБОТЫ</w:t>
      </w:r>
    </w:p>
    <w:p w14:paraId="29A8D8A8"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5.1.</w:t>
      </w:r>
      <w:r w:rsidRPr="00562E3A">
        <w:rPr>
          <w:rFonts w:ascii="Sylfaen" w:hAnsi="Sylfaen"/>
          <w:sz w:val="22"/>
          <w:szCs w:val="22"/>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5F1D94D1" w14:textId="77777777" w:rsidR="00BB28C8" w:rsidRPr="00562E3A" w:rsidRDefault="00BB28C8" w:rsidP="00562E3A">
      <w:pPr>
        <w:widowControl w:val="0"/>
        <w:tabs>
          <w:tab w:val="num" w:pos="1134"/>
        </w:tabs>
        <w:ind w:firstLine="567"/>
        <w:jc w:val="both"/>
        <w:rPr>
          <w:rFonts w:ascii="Sylfaen" w:hAnsi="Sylfaen"/>
          <w:sz w:val="22"/>
          <w:szCs w:val="22"/>
        </w:rPr>
      </w:pPr>
      <w:r w:rsidRPr="00562E3A">
        <w:rPr>
          <w:rFonts w:ascii="Sylfaen" w:hAnsi="Sylfaen"/>
          <w:sz w:val="22"/>
          <w:szCs w:val="22"/>
        </w:rPr>
        <w:t>5.2.</w:t>
      </w:r>
      <w:r w:rsidRPr="00562E3A">
        <w:rPr>
          <w:rFonts w:ascii="Sylfaen" w:hAnsi="Sylfaen"/>
          <w:sz w:val="22"/>
          <w:szCs w:val="22"/>
        </w:rPr>
        <w:tab/>
        <w:t>Цена работы стабильна, и Подрядчик не вправе требовать увеличения, а Заказчик — снижения этой цены.</w:t>
      </w:r>
    </w:p>
    <w:p w14:paraId="0CE30127" w14:textId="77777777" w:rsidR="00666775" w:rsidRPr="00562E3A" w:rsidRDefault="00BB28C8" w:rsidP="00562E3A">
      <w:pPr>
        <w:widowControl w:val="0"/>
        <w:tabs>
          <w:tab w:val="left" w:pos="1134"/>
        </w:tabs>
        <w:ind w:firstLine="567"/>
        <w:jc w:val="both"/>
        <w:rPr>
          <w:ins w:id="23" w:author="Vardan" w:date="2022-10-29T23:33:00Z"/>
          <w:rFonts w:ascii="Sylfaen" w:hAnsi="Sylfaen"/>
          <w:sz w:val="22"/>
          <w:szCs w:val="22"/>
        </w:rPr>
      </w:pPr>
      <w:r w:rsidRPr="00562E3A">
        <w:rPr>
          <w:rFonts w:ascii="Sylfaen" w:hAnsi="Sylfaen"/>
          <w:sz w:val="22"/>
          <w:szCs w:val="22"/>
        </w:rPr>
        <w:t>5.3.</w:t>
      </w:r>
      <w:r w:rsidRPr="00562E3A">
        <w:rPr>
          <w:rFonts w:ascii="Sylfaen" w:hAnsi="Sylfaen"/>
          <w:sz w:val="22"/>
          <w:szCs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7BAFE5DE" w14:textId="77777777" w:rsidR="006A4B0D" w:rsidRPr="00562E3A" w:rsidRDefault="003D07B5" w:rsidP="00562E3A">
      <w:pPr>
        <w:jc w:val="both"/>
        <w:rPr>
          <w:rFonts w:ascii="Sylfaen" w:hAnsi="Sylfaen"/>
          <w:sz w:val="22"/>
          <w:szCs w:val="22"/>
        </w:rPr>
      </w:pPr>
      <w:r w:rsidRPr="00562E3A">
        <w:rPr>
          <w:rFonts w:ascii="Sylfaen" w:hAnsi="Sylfaen"/>
          <w:sz w:val="22"/>
          <w:szCs w:val="22"/>
        </w:rPr>
        <w:t xml:space="preserve">     </w:t>
      </w:r>
      <w:r w:rsidR="00BB28C8" w:rsidRPr="00562E3A">
        <w:rPr>
          <w:rFonts w:ascii="Sylfaen" w:hAnsi="Sylfaen"/>
          <w:sz w:val="22"/>
          <w:szCs w:val="22"/>
        </w:rPr>
        <w:t xml:space="preserve">Перечисление денежных средств производится на основании акта сдачи-приемки в </w:t>
      </w:r>
      <w:r w:rsidR="00E02310" w:rsidRPr="00562E3A">
        <w:rPr>
          <w:rFonts w:ascii="Sylfaen" w:hAnsi="Sylfaen"/>
          <w:sz w:val="22"/>
          <w:szCs w:val="22"/>
        </w:rPr>
        <w:t>течение месяцев</w:t>
      </w:r>
      <w:r w:rsidR="00BB28C8" w:rsidRPr="00562E3A">
        <w:rPr>
          <w:rFonts w:ascii="Sylfaen" w:hAnsi="Sylfaen"/>
          <w:sz w:val="22"/>
          <w:szCs w:val="22"/>
        </w:rPr>
        <w:t>, предусмотренны</w:t>
      </w:r>
      <w:r w:rsidR="00E02310" w:rsidRPr="00562E3A">
        <w:rPr>
          <w:rFonts w:ascii="Sylfaen" w:hAnsi="Sylfaen"/>
          <w:sz w:val="22"/>
          <w:szCs w:val="22"/>
        </w:rPr>
        <w:t>х</w:t>
      </w:r>
      <w:r w:rsidR="00BB28C8" w:rsidRPr="00562E3A">
        <w:rPr>
          <w:rFonts w:ascii="Sylfaen" w:hAnsi="Sylfaen"/>
          <w:sz w:val="22"/>
          <w:szCs w:val="22"/>
        </w:rPr>
        <w:t xml:space="preserve"> графиком оплаты договора (Приложение № 2), но не позднее чем до </w:t>
      </w:r>
      <w:r w:rsidR="00E02310" w:rsidRPr="00562E3A">
        <w:rPr>
          <w:rFonts w:ascii="Sylfaen" w:hAnsi="Sylfaen"/>
          <w:sz w:val="22"/>
          <w:szCs w:val="22"/>
        </w:rPr>
        <w:t xml:space="preserve">----ого </w:t>
      </w:r>
      <w:r w:rsidR="00BB28C8" w:rsidRPr="00562E3A">
        <w:rPr>
          <w:rFonts w:ascii="Sylfaen" w:hAnsi="Sylfaen"/>
          <w:sz w:val="22"/>
          <w:szCs w:val="22"/>
        </w:rPr>
        <w:t xml:space="preserve"> декабря данного года. </w:t>
      </w:r>
    </w:p>
    <w:p w14:paraId="26127866" w14:textId="77777777" w:rsidR="006A4B0D" w:rsidRPr="00562E3A" w:rsidRDefault="006A4B0D" w:rsidP="00562E3A">
      <w:pPr>
        <w:widowControl w:val="0"/>
        <w:tabs>
          <w:tab w:val="left" w:pos="1134"/>
        </w:tabs>
        <w:ind w:firstLine="567"/>
        <w:jc w:val="both"/>
        <w:rPr>
          <w:rFonts w:ascii="Sylfaen" w:hAnsi="Sylfaen"/>
          <w:sz w:val="22"/>
          <w:szCs w:val="22"/>
          <w:lang w:val="hy-AM"/>
        </w:rPr>
      </w:pPr>
      <w:r w:rsidRPr="00562E3A">
        <w:rPr>
          <w:rFonts w:ascii="Sylfaen" w:hAnsi="Sylfaen"/>
          <w:sz w:val="22"/>
          <w:szCs w:val="22"/>
          <w:lang w:val="hy-AM"/>
        </w:rPr>
        <w:t xml:space="preserve">При этом, с целью совершения платежа, </w:t>
      </w:r>
      <w:r w:rsidRPr="00562E3A">
        <w:rPr>
          <w:rFonts w:ascii="Sylfaen" w:hAnsi="Sylfaen"/>
          <w:sz w:val="22"/>
          <w:szCs w:val="22"/>
        </w:rPr>
        <w:t>заказчик</w:t>
      </w:r>
      <w:r w:rsidRPr="00562E3A">
        <w:rPr>
          <w:rFonts w:ascii="Sylfaen" w:hAnsi="Sylfaen"/>
          <w:sz w:val="22"/>
          <w:szCs w:val="22"/>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562E3A">
        <w:rPr>
          <w:rFonts w:ascii="Sylfaen" w:hAnsi="Sylfaen"/>
          <w:sz w:val="22"/>
          <w:szCs w:val="22"/>
          <w:vertAlign w:val="superscript"/>
          <w:lang w:val="hy-AM"/>
        </w:rPr>
        <w:t>28,1</w:t>
      </w:r>
      <w:r w:rsidRPr="00562E3A">
        <w:rPr>
          <w:rFonts w:ascii="Sylfaen" w:hAnsi="Sylfaen"/>
          <w:sz w:val="22"/>
          <w:szCs w:val="22"/>
          <w:lang w:val="hy-AM"/>
        </w:rPr>
        <w:t>.</w:t>
      </w:r>
    </w:p>
    <w:p w14:paraId="2DA1B98C" w14:textId="77777777" w:rsidR="001167B6" w:rsidRPr="00562E3A" w:rsidRDefault="001167B6" w:rsidP="00562E3A">
      <w:pPr>
        <w:pStyle w:val="HTML"/>
        <w:shd w:val="clear" w:color="auto" w:fill="F8F9FA"/>
        <w:jc w:val="both"/>
        <w:rPr>
          <w:rFonts w:ascii="Sylfaen" w:hAnsi="Sylfaen" w:cs="Times New Roman"/>
          <w:sz w:val="22"/>
          <w:szCs w:val="22"/>
          <w:lang w:val="ru-RU" w:eastAsia="ru-RU" w:bidi="ru-RU"/>
        </w:rPr>
      </w:pPr>
      <w:r w:rsidRPr="00562E3A">
        <w:rPr>
          <w:rFonts w:ascii="Sylfaen" w:hAnsi="Sylfaen"/>
          <w:sz w:val="22"/>
          <w:szCs w:val="22"/>
          <w:lang w:val="ru-RU"/>
        </w:rPr>
        <w:t xml:space="preserve">5.4 </w:t>
      </w:r>
      <w:r w:rsidRPr="00562E3A">
        <w:rPr>
          <w:rFonts w:ascii="Sylfaen" w:hAnsi="Sylfaen" w:cs="Times New Roman"/>
          <w:sz w:val="22"/>
          <w:szCs w:val="22"/>
          <w:lang w:val="ru-RU" w:eastAsia="ru-RU" w:bidi="ru-RU"/>
        </w:rPr>
        <w:t xml:space="preserve">В рамках договора за исполнительные акты платежи осуществляются по следующей формуле: </w:t>
      </w:r>
    </w:p>
    <w:p w14:paraId="3057F731" w14:textId="77777777" w:rsidR="001167B6" w:rsidRPr="00562E3A" w:rsidRDefault="001167B6" w:rsidP="00562E3A">
      <w:pPr>
        <w:pStyle w:val="norm"/>
        <w:widowControl w:val="0"/>
        <w:spacing w:line="240" w:lineRule="auto"/>
        <w:ind w:firstLine="567"/>
        <w:contextualSpacing/>
        <w:rPr>
          <w:rFonts w:ascii="Sylfaen" w:hAnsi="Sylfaen"/>
          <w:szCs w:val="22"/>
        </w:rPr>
      </w:pPr>
      <w:r w:rsidRPr="00562E3A">
        <w:rPr>
          <w:rFonts w:ascii="Sylfaen" w:hAnsi="Sylfaen"/>
          <w:szCs w:val="22"/>
        </w:rPr>
        <w:t>ВС= ЦУ/</w:t>
      </w:r>
      <w:proofErr w:type="spellStart"/>
      <w:r w:rsidRPr="00562E3A">
        <w:rPr>
          <w:rFonts w:ascii="Sylfaen" w:hAnsi="Sylfaen"/>
          <w:szCs w:val="22"/>
        </w:rPr>
        <w:t>СЦxОР</w:t>
      </w:r>
      <w:proofErr w:type="spellEnd"/>
      <w:r w:rsidRPr="00562E3A">
        <w:rPr>
          <w:rFonts w:ascii="Sylfaen" w:hAnsi="Sylfaen"/>
          <w:szCs w:val="22"/>
        </w:rPr>
        <w:t xml:space="preserve"> где:</w:t>
      </w:r>
    </w:p>
    <w:p w14:paraId="39B2E9A5" w14:textId="77777777" w:rsidR="001167B6" w:rsidRPr="00562E3A" w:rsidRDefault="001167B6" w:rsidP="00562E3A">
      <w:pPr>
        <w:pStyle w:val="HTML"/>
        <w:shd w:val="clear" w:color="auto" w:fill="F8F9FA"/>
        <w:rPr>
          <w:rFonts w:ascii="Sylfaen" w:hAnsi="Sylfaen" w:cs="Times New Roman"/>
          <w:sz w:val="22"/>
          <w:szCs w:val="22"/>
          <w:lang w:val="ru-RU" w:eastAsia="ru-RU" w:bidi="ru-RU"/>
        </w:rPr>
      </w:pPr>
      <w:r w:rsidRPr="00562E3A">
        <w:rPr>
          <w:rFonts w:ascii="Sylfaen" w:hAnsi="Sylfaen" w:cs="Times New Roman"/>
          <w:sz w:val="22"/>
          <w:szCs w:val="22"/>
          <w:lang w:val="ru-RU" w:eastAsia="ru-RU" w:bidi="ru-RU"/>
        </w:rPr>
        <w:t>ЦУ - цена, указанная в пункте 5.1 договора (если включено более одного лота, то цена данного лота);</w:t>
      </w:r>
    </w:p>
    <w:p w14:paraId="1FBA266D" w14:textId="77777777" w:rsidR="001167B6" w:rsidRPr="00562E3A" w:rsidRDefault="001167B6" w:rsidP="00562E3A">
      <w:pPr>
        <w:pStyle w:val="norm"/>
        <w:widowControl w:val="0"/>
        <w:spacing w:line="240" w:lineRule="auto"/>
        <w:ind w:firstLine="567"/>
        <w:rPr>
          <w:rFonts w:ascii="Sylfaen" w:hAnsi="Sylfaen"/>
          <w:szCs w:val="22"/>
        </w:rPr>
      </w:pPr>
      <w:r w:rsidRPr="00562E3A">
        <w:rPr>
          <w:rFonts w:ascii="Sylfaen" w:hAnsi="Sylfaen"/>
          <w:szCs w:val="22"/>
        </w:rPr>
        <w:t>СЦ-сметная цена строительных работ, опубликованная в настоящем приглашении,</w:t>
      </w:r>
    </w:p>
    <w:p w14:paraId="4360E203" w14:textId="77777777" w:rsidR="001167B6" w:rsidRPr="00562E3A" w:rsidRDefault="001167B6" w:rsidP="00562E3A">
      <w:pPr>
        <w:pStyle w:val="norm"/>
        <w:widowControl w:val="0"/>
        <w:spacing w:line="240" w:lineRule="auto"/>
        <w:ind w:firstLine="567"/>
        <w:rPr>
          <w:rFonts w:ascii="Sylfaen" w:hAnsi="Sylfaen"/>
          <w:szCs w:val="22"/>
        </w:rPr>
      </w:pPr>
      <w:r w:rsidRPr="00562E3A">
        <w:rPr>
          <w:rFonts w:ascii="Sylfaen" w:hAnsi="Sylfaen"/>
          <w:szCs w:val="22"/>
        </w:rPr>
        <w:t>ОР - объем работ, представленный данным исполнительным актом, в денежном выражении,</w:t>
      </w:r>
    </w:p>
    <w:p w14:paraId="76CB72B1" w14:textId="77777777" w:rsidR="001167B6" w:rsidRPr="00562E3A" w:rsidRDefault="001167B6" w:rsidP="00562E3A">
      <w:pPr>
        <w:widowControl w:val="0"/>
        <w:tabs>
          <w:tab w:val="num" w:pos="1134"/>
        </w:tabs>
        <w:ind w:firstLine="567"/>
        <w:jc w:val="both"/>
        <w:rPr>
          <w:rFonts w:ascii="Sylfaen" w:hAnsi="Sylfaen"/>
          <w:sz w:val="22"/>
          <w:szCs w:val="22"/>
        </w:rPr>
      </w:pPr>
      <w:r w:rsidRPr="00562E3A">
        <w:rPr>
          <w:rFonts w:ascii="Sylfaen" w:hAnsi="Sylfaen"/>
          <w:sz w:val="22"/>
          <w:szCs w:val="22"/>
        </w:rPr>
        <w:t>ВС-сумма, выплачиваемая за работы, указанные в объемной ведомость-смете.</w:t>
      </w:r>
    </w:p>
    <w:p w14:paraId="75FBD5D3" w14:textId="77777777" w:rsidR="006A4B0D" w:rsidRPr="00562E3A" w:rsidRDefault="006A4B0D" w:rsidP="00562E3A">
      <w:pPr>
        <w:rPr>
          <w:rFonts w:ascii="Sylfaen" w:hAnsi="Sylfaen"/>
          <w:b/>
          <w:sz w:val="22"/>
          <w:szCs w:val="22"/>
        </w:rPr>
      </w:pPr>
    </w:p>
    <w:p w14:paraId="594704A6" w14:textId="77777777" w:rsidR="00BB28C8" w:rsidRPr="00562E3A" w:rsidRDefault="00BB28C8" w:rsidP="00562E3A">
      <w:pPr>
        <w:widowControl w:val="0"/>
        <w:tabs>
          <w:tab w:val="left" w:pos="1276"/>
        </w:tabs>
        <w:ind w:firstLine="567"/>
        <w:jc w:val="center"/>
        <w:rPr>
          <w:rFonts w:ascii="Sylfaen" w:hAnsi="Sylfaen"/>
          <w:b/>
          <w:sz w:val="22"/>
          <w:szCs w:val="22"/>
        </w:rPr>
      </w:pPr>
      <w:r w:rsidRPr="00562E3A">
        <w:rPr>
          <w:rFonts w:ascii="Sylfaen" w:hAnsi="Sylfaen"/>
          <w:b/>
          <w:sz w:val="22"/>
          <w:szCs w:val="22"/>
        </w:rPr>
        <w:t>6. ОТВЕТСТВЕННОСТЬ СТОРОН</w:t>
      </w:r>
    </w:p>
    <w:p w14:paraId="148A3E08"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6.1.</w:t>
      </w:r>
      <w:r w:rsidRPr="00562E3A">
        <w:rPr>
          <w:rFonts w:ascii="Sylfaen" w:hAnsi="Sylfaen"/>
          <w:sz w:val="22"/>
          <w:szCs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67A77B3"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6.2.</w:t>
      </w:r>
      <w:r w:rsidRPr="00562E3A">
        <w:rPr>
          <w:rFonts w:ascii="Sylfaen" w:hAnsi="Sylfaen"/>
          <w:sz w:val="22"/>
          <w:szCs w:val="22"/>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14:paraId="734EC9BE" w14:textId="77777777" w:rsidR="00BB28C8" w:rsidRPr="00562E3A" w:rsidRDefault="00BB28C8" w:rsidP="00562E3A">
      <w:pPr>
        <w:widowControl w:val="0"/>
        <w:tabs>
          <w:tab w:val="left" w:pos="1134"/>
        </w:tabs>
        <w:ind w:firstLine="567"/>
        <w:jc w:val="both"/>
        <w:rPr>
          <w:rFonts w:ascii="Sylfaen" w:hAnsi="Sylfaen" w:cs="Tahoma"/>
          <w:sz w:val="22"/>
          <w:szCs w:val="22"/>
        </w:rPr>
      </w:pPr>
      <w:r w:rsidRPr="00562E3A">
        <w:rPr>
          <w:rFonts w:ascii="Sylfaen" w:hAnsi="Sylfaen"/>
          <w:sz w:val="22"/>
          <w:szCs w:val="22"/>
        </w:rPr>
        <w:t>6.3.</w:t>
      </w:r>
      <w:r w:rsidRPr="00562E3A">
        <w:rPr>
          <w:rFonts w:ascii="Sylfaen" w:hAnsi="Sylfaen"/>
          <w:sz w:val="22"/>
          <w:szCs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562E3A">
        <w:rPr>
          <w:rFonts w:ascii="Sylfaen" w:hAnsi="Sylfaen"/>
          <w:sz w:val="22"/>
          <w:szCs w:val="22"/>
        </w:rPr>
        <w:t>.</w:t>
      </w:r>
      <w:r w:rsidRPr="00562E3A">
        <w:rPr>
          <w:rFonts w:ascii="Sylfaen" w:hAnsi="Sylfaen"/>
          <w:sz w:val="22"/>
          <w:szCs w:val="22"/>
        </w:rPr>
        <w:t xml:space="preserve"> от Подрядчика взимается штраф в размере 0,5 (ноль целых пять десятых) процента от суммы, установленной в пункте 5.1 договора</w:t>
      </w:r>
      <w:r w:rsidR="00835B3E" w:rsidRPr="00562E3A">
        <w:rPr>
          <w:rStyle w:val="af6"/>
          <w:rFonts w:ascii="Sylfaen" w:hAnsi="Sylfaen"/>
          <w:sz w:val="22"/>
          <w:szCs w:val="22"/>
        </w:rPr>
        <w:footnoteReference w:customMarkFollows="1" w:id="32"/>
        <w:t>30</w:t>
      </w:r>
      <w:r w:rsidRPr="00562E3A">
        <w:rPr>
          <w:rFonts w:ascii="Sylfaen" w:hAnsi="Sylfaen"/>
          <w:sz w:val="22"/>
          <w:szCs w:val="22"/>
        </w:rPr>
        <w:t>. При этом</w:t>
      </w:r>
      <w:r w:rsidRPr="00562E3A">
        <w:rPr>
          <w:rFonts w:ascii="Sylfaen" w:hAnsi="Sylfaen"/>
          <w:sz w:val="22"/>
          <w:szCs w:val="22"/>
          <w:lang w:val="hy-AM"/>
        </w:rPr>
        <w:t>,</w:t>
      </w:r>
      <w:r w:rsidRPr="00562E3A">
        <w:rPr>
          <w:rFonts w:ascii="Sylfaen" w:hAnsi="Sylfaen"/>
          <w:sz w:val="22"/>
          <w:szCs w:val="22"/>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562E3A">
        <w:rPr>
          <w:rFonts w:ascii="Sylfaen" w:hAnsi="Sylfaen"/>
          <w:sz w:val="22"/>
          <w:szCs w:val="22"/>
        </w:rPr>
        <w:t>.</w:t>
      </w:r>
    </w:p>
    <w:p w14:paraId="309E754F"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lastRenderedPageBreak/>
        <w:t>6.4.</w:t>
      </w:r>
      <w:r w:rsidRPr="00562E3A">
        <w:rPr>
          <w:rFonts w:ascii="Sylfaen" w:hAnsi="Sylfaen"/>
          <w:sz w:val="22"/>
          <w:szCs w:val="22"/>
        </w:rPr>
        <w:tab/>
        <w:t>Предусмотренные пунктами 6.2</w:t>
      </w:r>
      <w:r w:rsidR="006B6561" w:rsidRPr="00562E3A">
        <w:rPr>
          <w:rFonts w:ascii="Sylfaen" w:hAnsi="Sylfaen"/>
          <w:sz w:val="22"/>
          <w:szCs w:val="22"/>
        </w:rPr>
        <w:t>,</w:t>
      </w:r>
      <w:r w:rsidRPr="00562E3A">
        <w:rPr>
          <w:rFonts w:ascii="Sylfaen" w:hAnsi="Sylfaen"/>
          <w:sz w:val="22"/>
          <w:szCs w:val="22"/>
        </w:rPr>
        <w:t xml:space="preserve"> 6.3 </w:t>
      </w:r>
      <w:r w:rsidR="006B6561" w:rsidRPr="00562E3A">
        <w:rPr>
          <w:rFonts w:ascii="Sylfaen" w:hAnsi="Sylfaen"/>
          <w:sz w:val="22"/>
          <w:szCs w:val="22"/>
        </w:rPr>
        <w:t xml:space="preserve">и 6.5.1 </w:t>
      </w:r>
      <w:r w:rsidRPr="00562E3A">
        <w:rPr>
          <w:rFonts w:ascii="Sylfaen" w:hAnsi="Sylfaen"/>
          <w:sz w:val="22"/>
          <w:szCs w:val="22"/>
        </w:rPr>
        <w:t>договора пеня и штраф исчисляются и зачитываются вместе с суммами, уплачиваемыми Подрядчику.</w:t>
      </w:r>
    </w:p>
    <w:p w14:paraId="4A073822"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6.5.</w:t>
      </w:r>
      <w:r w:rsidRPr="00562E3A">
        <w:rPr>
          <w:rFonts w:ascii="Sylfaen" w:hAnsi="Sylfaen"/>
          <w:sz w:val="22"/>
          <w:szCs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1201416D" w14:textId="77777777" w:rsidR="006263C5" w:rsidRPr="00562E3A" w:rsidRDefault="00B54A07" w:rsidP="00562E3A">
      <w:pPr>
        <w:widowControl w:val="0"/>
        <w:tabs>
          <w:tab w:val="left" w:pos="1134"/>
        </w:tabs>
        <w:ind w:firstLine="567"/>
        <w:jc w:val="both"/>
        <w:rPr>
          <w:rFonts w:ascii="Sylfaen" w:hAnsi="Sylfaen"/>
          <w:sz w:val="22"/>
          <w:szCs w:val="22"/>
        </w:rPr>
      </w:pPr>
      <w:r w:rsidRPr="00562E3A">
        <w:rPr>
          <w:rFonts w:ascii="Sylfaen" w:hAnsi="Sylfaen"/>
          <w:sz w:val="22"/>
          <w:szCs w:val="22"/>
        </w:rPr>
        <w:t>6.5.1.</w:t>
      </w:r>
      <w:r w:rsidR="006263C5" w:rsidRPr="00562E3A">
        <w:rPr>
          <w:rFonts w:ascii="Sylfaen" w:hAnsi="Sylfaen"/>
          <w:sz w:val="22"/>
          <w:szCs w:val="22"/>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562E3A">
        <w:rPr>
          <w:rFonts w:ascii="Sylfaen" w:hAnsi="Sylfaen"/>
          <w:sz w:val="22"/>
          <w:szCs w:val="22"/>
          <w:vertAlign w:val="superscript"/>
        </w:rPr>
        <w:t>31.1</w:t>
      </w:r>
    </w:p>
    <w:tbl>
      <w:tblPr>
        <w:tblStyle w:val="aff2"/>
        <w:tblW w:w="0" w:type="auto"/>
        <w:tblLook w:val="04A0" w:firstRow="1" w:lastRow="0" w:firstColumn="1" w:lastColumn="0" w:noHBand="0" w:noVBand="1"/>
      </w:tblPr>
      <w:tblGrid>
        <w:gridCol w:w="704"/>
        <w:gridCol w:w="3260"/>
        <w:gridCol w:w="2127"/>
        <w:gridCol w:w="2268"/>
      </w:tblGrid>
      <w:tr w:rsidR="00D2457B" w:rsidRPr="00562E3A" w14:paraId="47592987" w14:textId="0EED6F0B" w:rsidTr="00D2457B">
        <w:tc>
          <w:tcPr>
            <w:tcW w:w="704" w:type="dxa"/>
            <w:tcBorders>
              <w:top w:val="single" w:sz="4" w:space="0" w:color="auto"/>
              <w:left w:val="single" w:sz="4" w:space="0" w:color="auto"/>
              <w:bottom w:val="single" w:sz="4" w:space="0" w:color="auto"/>
              <w:right w:val="single" w:sz="4" w:space="0" w:color="auto"/>
            </w:tcBorders>
            <w:hideMark/>
          </w:tcPr>
          <w:p w14:paraId="5537BA9A" w14:textId="7BFF102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cs="Sylfaen"/>
                <w:sz w:val="16"/>
                <w:szCs w:val="16"/>
              </w:rPr>
              <w:t>N</w:t>
            </w:r>
          </w:p>
        </w:tc>
        <w:tc>
          <w:tcPr>
            <w:tcW w:w="3260" w:type="dxa"/>
            <w:tcBorders>
              <w:top w:val="single" w:sz="4" w:space="0" w:color="auto"/>
              <w:left w:val="single" w:sz="4" w:space="0" w:color="auto"/>
              <w:bottom w:val="single" w:sz="4" w:space="0" w:color="auto"/>
              <w:right w:val="single" w:sz="4" w:space="0" w:color="auto"/>
            </w:tcBorders>
            <w:hideMark/>
          </w:tcPr>
          <w:p w14:paraId="55FE9523" w14:textId="024664E0" w:rsidR="00D2457B" w:rsidRPr="00562E3A" w:rsidRDefault="00D2457B" w:rsidP="00D2457B">
            <w:pPr>
              <w:pStyle w:val="af4"/>
              <w:spacing w:before="0" w:beforeAutospacing="0" w:after="0" w:afterAutospacing="0"/>
              <w:jc w:val="center"/>
              <w:rPr>
                <w:rFonts w:ascii="Sylfaen" w:hAnsi="Sylfaen" w:cs="Sylfaen"/>
                <w:sz w:val="22"/>
                <w:szCs w:val="22"/>
                <w:u w:val="single"/>
                <w:lang w:val="hy-AM" w:eastAsia="en-US"/>
              </w:rPr>
            </w:pPr>
            <w:r w:rsidRPr="00FC09A3">
              <w:rPr>
                <w:rFonts w:ascii="Sylfaen" w:hAnsi="Sylfaen" w:cs="Sylfaen"/>
                <w:sz w:val="16"/>
                <w:szCs w:val="16"/>
                <w:u w:val="single"/>
                <w:lang w:val="hy-AM"/>
              </w:rPr>
              <w:t>Нарушение</w:t>
            </w:r>
          </w:p>
        </w:tc>
        <w:tc>
          <w:tcPr>
            <w:tcW w:w="2127" w:type="dxa"/>
            <w:tcBorders>
              <w:top w:val="single" w:sz="4" w:space="0" w:color="auto"/>
              <w:left w:val="single" w:sz="4" w:space="0" w:color="auto"/>
              <w:bottom w:val="single" w:sz="4" w:space="0" w:color="auto"/>
              <w:right w:val="single" w:sz="4" w:space="0" w:color="auto"/>
            </w:tcBorders>
            <w:hideMark/>
          </w:tcPr>
          <w:p w14:paraId="22AC4ED6" w14:textId="36522A2F" w:rsidR="00D2457B" w:rsidRPr="00562E3A" w:rsidRDefault="00D2457B" w:rsidP="00D2457B">
            <w:pPr>
              <w:pStyle w:val="af4"/>
              <w:spacing w:before="0" w:beforeAutospacing="0" w:after="0" w:afterAutospacing="0"/>
              <w:jc w:val="center"/>
              <w:rPr>
                <w:rFonts w:ascii="Sylfaen" w:hAnsi="Sylfaen" w:cs="Sylfaen"/>
                <w:sz w:val="22"/>
                <w:szCs w:val="22"/>
                <w:u w:val="single"/>
                <w:lang w:val="en-US" w:eastAsia="en-US"/>
              </w:rPr>
            </w:pPr>
            <w:r w:rsidRPr="00FC09A3">
              <w:rPr>
                <w:rFonts w:ascii="Sylfaen" w:hAnsi="Sylfaen"/>
                <w:sz w:val="16"/>
                <w:szCs w:val="16"/>
                <w:u w:val="single"/>
                <w:lang w:val="en-US"/>
              </w:rPr>
              <w:t>О</w:t>
            </w:r>
            <w:proofErr w:type="spellStart"/>
            <w:r w:rsidRPr="00FC09A3">
              <w:rPr>
                <w:rFonts w:ascii="Sylfaen" w:hAnsi="Sylfaen"/>
                <w:sz w:val="16"/>
                <w:szCs w:val="16"/>
                <w:u w:val="single"/>
              </w:rPr>
              <w:t>тветственност</w:t>
            </w:r>
            <w:proofErr w:type="spellEnd"/>
            <w:r w:rsidRPr="00FC09A3">
              <w:rPr>
                <w:rFonts w:ascii="Sylfaen" w:hAnsi="Sylfaen"/>
                <w:sz w:val="16"/>
                <w:szCs w:val="16"/>
                <w:u w:val="single"/>
                <w:lang w:val="en-US"/>
              </w:rPr>
              <w:t>ь</w:t>
            </w:r>
          </w:p>
        </w:tc>
        <w:tc>
          <w:tcPr>
            <w:tcW w:w="2268" w:type="dxa"/>
            <w:tcBorders>
              <w:top w:val="single" w:sz="4" w:space="0" w:color="auto"/>
              <w:left w:val="single" w:sz="4" w:space="0" w:color="auto"/>
              <w:bottom w:val="single" w:sz="4" w:space="0" w:color="auto"/>
              <w:right w:val="single" w:sz="4" w:space="0" w:color="auto"/>
            </w:tcBorders>
          </w:tcPr>
          <w:p w14:paraId="0CE6D3B3" w14:textId="09292CE9" w:rsidR="00D2457B" w:rsidRPr="00562E3A" w:rsidRDefault="00D2457B" w:rsidP="00D2457B">
            <w:pPr>
              <w:pStyle w:val="af4"/>
              <w:spacing w:before="0" w:beforeAutospacing="0" w:after="0" w:afterAutospacing="0"/>
              <w:jc w:val="center"/>
              <w:rPr>
                <w:rFonts w:ascii="Sylfaen" w:hAnsi="Sylfaen"/>
                <w:sz w:val="22"/>
                <w:szCs w:val="22"/>
                <w:u w:val="single"/>
                <w:lang w:val="en-US"/>
              </w:rPr>
            </w:pPr>
            <w:proofErr w:type="spellStart"/>
            <w:r w:rsidRPr="00FC09A3">
              <w:rPr>
                <w:rFonts w:ascii="Sylfaen" w:hAnsi="Sylfaen"/>
                <w:sz w:val="16"/>
                <w:szCs w:val="16"/>
                <w:u w:val="single"/>
                <w:lang w:val="en-US"/>
              </w:rPr>
              <w:t>Срокиустранениянарушения</w:t>
            </w:r>
            <w:proofErr w:type="spellEnd"/>
          </w:p>
        </w:tc>
      </w:tr>
      <w:tr w:rsidR="00D2457B" w:rsidRPr="00562E3A" w14:paraId="6F07BEE4" w14:textId="68292A40" w:rsidTr="00D2457B">
        <w:tc>
          <w:tcPr>
            <w:tcW w:w="704" w:type="dxa"/>
            <w:tcBorders>
              <w:top w:val="single" w:sz="4" w:space="0" w:color="auto"/>
              <w:left w:val="single" w:sz="4" w:space="0" w:color="auto"/>
              <w:bottom w:val="single" w:sz="4" w:space="0" w:color="auto"/>
              <w:right w:val="single" w:sz="4" w:space="0" w:color="auto"/>
            </w:tcBorders>
          </w:tcPr>
          <w:p w14:paraId="429B0C51" w14:textId="7975F3DA"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1</w:t>
            </w:r>
          </w:p>
        </w:tc>
        <w:tc>
          <w:tcPr>
            <w:tcW w:w="3260" w:type="dxa"/>
            <w:tcBorders>
              <w:top w:val="single" w:sz="4" w:space="0" w:color="auto"/>
              <w:left w:val="single" w:sz="4" w:space="0" w:color="auto"/>
              <w:bottom w:val="single" w:sz="4" w:space="0" w:color="auto"/>
              <w:right w:val="single" w:sz="4" w:space="0" w:color="auto"/>
            </w:tcBorders>
          </w:tcPr>
          <w:p w14:paraId="513444F5" w14:textId="3D18DE64"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У подрядчика нет разрешения на размещение строительного мусора.</w:t>
            </w:r>
          </w:p>
        </w:tc>
        <w:tc>
          <w:tcPr>
            <w:tcW w:w="2127" w:type="dxa"/>
            <w:tcBorders>
              <w:top w:val="single" w:sz="4" w:space="0" w:color="auto"/>
              <w:left w:val="single" w:sz="4" w:space="0" w:color="auto"/>
              <w:bottom w:val="single" w:sz="4" w:space="0" w:color="auto"/>
              <w:right w:val="single" w:sz="4" w:space="0" w:color="auto"/>
            </w:tcBorders>
          </w:tcPr>
          <w:p w14:paraId="5D465A6C" w14:textId="7E188741"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4F9BD170" w14:textId="0E09BC28"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3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5619FFEB" w14:textId="4EBDAC90" w:rsidTr="00D2457B">
        <w:tc>
          <w:tcPr>
            <w:tcW w:w="704" w:type="dxa"/>
            <w:tcBorders>
              <w:top w:val="single" w:sz="4" w:space="0" w:color="auto"/>
              <w:left w:val="single" w:sz="4" w:space="0" w:color="auto"/>
              <w:bottom w:val="single" w:sz="4" w:space="0" w:color="auto"/>
              <w:right w:val="single" w:sz="4" w:space="0" w:color="auto"/>
            </w:tcBorders>
          </w:tcPr>
          <w:p w14:paraId="173332FB" w14:textId="313E5E31"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2</w:t>
            </w:r>
          </w:p>
        </w:tc>
        <w:tc>
          <w:tcPr>
            <w:tcW w:w="3260" w:type="dxa"/>
            <w:tcBorders>
              <w:top w:val="single" w:sz="4" w:space="0" w:color="auto"/>
              <w:left w:val="single" w:sz="4" w:space="0" w:color="auto"/>
              <w:bottom w:val="single" w:sz="4" w:space="0" w:color="auto"/>
              <w:right w:val="single" w:sz="4" w:space="0" w:color="auto"/>
            </w:tcBorders>
          </w:tcPr>
          <w:p w14:paraId="22378E4B" w14:textId="40B05132"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Мусор, бытовые отходы и посторонние предметы не вывезены со строительной площадки и/или площадки (в период выполнения работ, а также перед вводом объекта строительства в эксплуатацию в установленном порядке)</w:t>
            </w:r>
          </w:p>
        </w:tc>
        <w:tc>
          <w:tcPr>
            <w:tcW w:w="2127" w:type="dxa"/>
            <w:tcBorders>
              <w:top w:val="single" w:sz="4" w:space="0" w:color="auto"/>
              <w:left w:val="single" w:sz="4" w:space="0" w:color="auto"/>
              <w:bottom w:val="single" w:sz="4" w:space="0" w:color="auto"/>
              <w:right w:val="single" w:sz="4" w:space="0" w:color="auto"/>
            </w:tcBorders>
          </w:tcPr>
          <w:p w14:paraId="485A952F" w14:textId="4727CB5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56300D38" w14:textId="5CB1DE0A"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73F0FB37" w14:textId="426904FC" w:rsidTr="00D2457B">
        <w:tc>
          <w:tcPr>
            <w:tcW w:w="704" w:type="dxa"/>
            <w:tcBorders>
              <w:top w:val="single" w:sz="4" w:space="0" w:color="auto"/>
              <w:left w:val="single" w:sz="4" w:space="0" w:color="auto"/>
              <w:bottom w:val="single" w:sz="4" w:space="0" w:color="auto"/>
              <w:right w:val="single" w:sz="4" w:space="0" w:color="auto"/>
            </w:tcBorders>
          </w:tcPr>
          <w:p w14:paraId="3E7BBE07" w14:textId="50067DDB"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3</w:t>
            </w:r>
          </w:p>
        </w:tc>
        <w:tc>
          <w:tcPr>
            <w:tcW w:w="3260" w:type="dxa"/>
            <w:tcBorders>
              <w:top w:val="single" w:sz="4" w:space="0" w:color="auto"/>
              <w:left w:val="single" w:sz="4" w:space="0" w:color="auto"/>
              <w:bottom w:val="single" w:sz="4" w:space="0" w:color="auto"/>
              <w:right w:val="single" w:sz="4" w:space="0" w:color="auto"/>
            </w:tcBorders>
          </w:tcPr>
          <w:p w14:paraId="2C35DC59" w14:textId="24170DE2"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Информационные щиты, необходимые для информирования населения, не установлены (в начале и в конце маршрута).</w:t>
            </w:r>
          </w:p>
        </w:tc>
        <w:tc>
          <w:tcPr>
            <w:tcW w:w="2127" w:type="dxa"/>
            <w:tcBorders>
              <w:top w:val="single" w:sz="4" w:space="0" w:color="auto"/>
              <w:left w:val="single" w:sz="4" w:space="0" w:color="auto"/>
              <w:bottom w:val="single" w:sz="4" w:space="0" w:color="auto"/>
              <w:right w:val="single" w:sz="4" w:space="0" w:color="auto"/>
            </w:tcBorders>
          </w:tcPr>
          <w:p w14:paraId="295318F3" w14:textId="237C49FB"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74ED4E3B" w14:textId="722EE278"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5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77D9DB0C" w14:textId="77777777" w:rsidTr="00D2457B">
        <w:tc>
          <w:tcPr>
            <w:tcW w:w="704" w:type="dxa"/>
            <w:tcBorders>
              <w:top w:val="single" w:sz="4" w:space="0" w:color="auto"/>
              <w:left w:val="single" w:sz="4" w:space="0" w:color="auto"/>
              <w:bottom w:val="single" w:sz="4" w:space="0" w:color="auto"/>
              <w:right w:val="single" w:sz="4" w:space="0" w:color="auto"/>
            </w:tcBorders>
          </w:tcPr>
          <w:p w14:paraId="7A94E3AC" w14:textId="6F77CEF1"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4</w:t>
            </w:r>
          </w:p>
        </w:tc>
        <w:tc>
          <w:tcPr>
            <w:tcW w:w="3260" w:type="dxa"/>
            <w:tcBorders>
              <w:top w:val="single" w:sz="4" w:space="0" w:color="auto"/>
              <w:left w:val="single" w:sz="4" w:space="0" w:color="auto"/>
              <w:bottom w:val="single" w:sz="4" w:space="0" w:color="auto"/>
              <w:right w:val="single" w:sz="4" w:space="0" w:color="auto"/>
            </w:tcBorders>
          </w:tcPr>
          <w:p w14:paraId="3CEF2E8D" w14:textId="624AE271"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Опасная площадка не огорожена, на строительной площадке не соблюдены требования временной организации дорожного движения (не установлены предупреждающие знаки, рабочие площадки не оборудованы мигалками и т.п.).</w:t>
            </w:r>
          </w:p>
        </w:tc>
        <w:tc>
          <w:tcPr>
            <w:tcW w:w="2127" w:type="dxa"/>
            <w:tcBorders>
              <w:top w:val="single" w:sz="4" w:space="0" w:color="auto"/>
              <w:left w:val="single" w:sz="4" w:space="0" w:color="auto"/>
              <w:bottom w:val="single" w:sz="4" w:space="0" w:color="auto"/>
              <w:right w:val="single" w:sz="4" w:space="0" w:color="auto"/>
            </w:tcBorders>
          </w:tcPr>
          <w:p w14:paraId="3ED9B4CF" w14:textId="6DDE02A8"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7918DFAA" w14:textId="77777777" w:rsidR="00D2457B" w:rsidRPr="00FC09A3" w:rsidRDefault="00D2457B" w:rsidP="00D2457B">
            <w:pPr>
              <w:rPr>
                <w:rFonts w:ascii="GHEA Grapalat" w:hAnsi="GHEA Grapalat"/>
                <w:color w:val="000000"/>
                <w:sz w:val="16"/>
                <w:szCs w:val="16"/>
                <w:lang w:val="hy-AM" w:eastAsia="en-US"/>
              </w:rPr>
            </w:pPr>
            <w:r w:rsidRPr="00FC09A3">
              <w:rPr>
                <w:rFonts w:ascii="GHEA Grapalat" w:hAnsi="GHEA Grapalat"/>
                <w:color w:val="000000"/>
                <w:sz w:val="16"/>
                <w:szCs w:val="16"/>
                <w:lang w:val="hy-AM" w:eastAsia="en-US"/>
              </w:rPr>
              <w:t>1) По поводу знаков - 3 дня.</w:t>
            </w:r>
          </w:p>
          <w:p w14:paraId="40FA3E05" w14:textId="4A4967AE"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eastAsia="en-US"/>
              </w:rPr>
              <w:t>2) По мигалкам - максимум - 12 часов.</w:t>
            </w:r>
          </w:p>
        </w:tc>
      </w:tr>
      <w:tr w:rsidR="00D2457B" w:rsidRPr="00562E3A" w14:paraId="6E364E62" w14:textId="77777777" w:rsidTr="00D2457B">
        <w:tc>
          <w:tcPr>
            <w:tcW w:w="704" w:type="dxa"/>
            <w:tcBorders>
              <w:top w:val="single" w:sz="4" w:space="0" w:color="auto"/>
              <w:left w:val="single" w:sz="4" w:space="0" w:color="auto"/>
              <w:bottom w:val="single" w:sz="4" w:space="0" w:color="auto"/>
              <w:right w:val="single" w:sz="4" w:space="0" w:color="auto"/>
            </w:tcBorders>
          </w:tcPr>
          <w:p w14:paraId="105FAA98" w14:textId="1E38AEF2"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5</w:t>
            </w:r>
          </w:p>
        </w:tc>
        <w:tc>
          <w:tcPr>
            <w:tcW w:w="3260" w:type="dxa"/>
            <w:tcBorders>
              <w:top w:val="single" w:sz="4" w:space="0" w:color="auto"/>
              <w:left w:val="single" w:sz="4" w:space="0" w:color="auto"/>
              <w:bottom w:val="single" w:sz="4" w:space="0" w:color="auto"/>
              <w:right w:val="single" w:sz="4" w:space="0" w:color="auto"/>
            </w:tcBorders>
          </w:tcPr>
          <w:p w14:paraId="41205113" w14:textId="7F9C4CDB"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Строительный мусор накапливается на площадках, мусор не вывезен в специально отведенные места.</w:t>
            </w:r>
          </w:p>
        </w:tc>
        <w:tc>
          <w:tcPr>
            <w:tcW w:w="2127" w:type="dxa"/>
            <w:tcBorders>
              <w:top w:val="single" w:sz="4" w:space="0" w:color="auto"/>
              <w:left w:val="single" w:sz="4" w:space="0" w:color="auto"/>
              <w:bottom w:val="single" w:sz="4" w:space="0" w:color="auto"/>
              <w:right w:val="single" w:sz="4" w:space="0" w:color="auto"/>
            </w:tcBorders>
          </w:tcPr>
          <w:p w14:paraId="0FD3272A" w14:textId="2A3D70A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329220E5" w14:textId="1218BE9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4271FB19" w14:textId="77777777" w:rsidTr="00D2457B">
        <w:tc>
          <w:tcPr>
            <w:tcW w:w="704" w:type="dxa"/>
            <w:tcBorders>
              <w:top w:val="single" w:sz="4" w:space="0" w:color="auto"/>
              <w:left w:val="single" w:sz="4" w:space="0" w:color="auto"/>
              <w:bottom w:val="single" w:sz="4" w:space="0" w:color="auto"/>
              <w:right w:val="single" w:sz="4" w:space="0" w:color="auto"/>
            </w:tcBorders>
          </w:tcPr>
          <w:p w14:paraId="27F96641" w14:textId="2006C41A"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6</w:t>
            </w:r>
          </w:p>
        </w:tc>
        <w:tc>
          <w:tcPr>
            <w:tcW w:w="3260" w:type="dxa"/>
            <w:tcBorders>
              <w:top w:val="single" w:sz="4" w:space="0" w:color="auto"/>
              <w:left w:val="single" w:sz="4" w:space="0" w:color="auto"/>
              <w:bottom w:val="single" w:sz="4" w:space="0" w:color="auto"/>
              <w:right w:val="single" w:sz="4" w:space="0" w:color="auto"/>
            </w:tcBorders>
          </w:tcPr>
          <w:p w14:paraId="25D49B31" w14:textId="3E9DCFB2"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 лагере или на рабочей базе подрядчика отсутствуют санитарные условия.</w:t>
            </w:r>
          </w:p>
        </w:tc>
        <w:tc>
          <w:tcPr>
            <w:tcW w:w="2127" w:type="dxa"/>
            <w:tcBorders>
              <w:top w:val="single" w:sz="4" w:space="0" w:color="auto"/>
              <w:left w:val="single" w:sz="4" w:space="0" w:color="auto"/>
              <w:bottom w:val="single" w:sz="4" w:space="0" w:color="auto"/>
              <w:right w:val="single" w:sz="4" w:space="0" w:color="auto"/>
            </w:tcBorders>
          </w:tcPr>
          <w:p w14:paraId="68526D88" w14:textId="4735A69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3D40E63B" w14:textId="7045FC1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5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5E3E790F" w14:textId="77777777" w:rsidTr="00D2457B">
        <w:tc>
          <w:tcPr>
            <w:tcW w:w="704" w:type="dxa"/>
            <w:tcBorders>
              <w:top w:val="single" w:sz="4" w:space="0" w:color="auto"/>
              <w:left w:val="single" w:sz="4" w:space="0" w:color="auto"/>
              <w:bottom w:val="single" w:sz="4" w:space="0" w:color="auto"/>
              <w:right w:val="single" w:sz="4" w:space="0" w:color="auto"/>
            </w:tcBorders>
          </w:tcPr>
          <w:p w14:paraId="1F908453" w14:textId="655AB018"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7</w:t>
            </w:r>
          </w:p>
        </w:tc>
        <w:tc>
          <w:tcPr>
            <w:tcW w:w="3260" w:type="dxa"/>
            <w:tcBorders>
              <w:top w:val="single" w:sz="4" w:space="0" w:color="auto"/>
              <w:left w:val="single" w:sz="4" w:space="0" w:color="auto"/>
              <w:bottom w:val="single" w:sz="4" w:space="0" w:color="auto"/>
              <w:right w:val="single" w:sz="4" w:space="0" w:color="auto"/>
            </w:tcBorders>
          </w:tcPr>
          <w:p w14:paraId="063121F9" w14:textId="632286E5"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 лагере или на рабочей базе подрядчика отсутствуют средства первой помощи и пожаротушения.</w:t>
            </w:r>
          </w:p>
        </w:tc>
        <w:tc>
          <w:tcPr>
            <w:tcW w:w="2127" w:type="dxa"/>
            <w:tcBorders>
              <w:top w:val="single" w:sz="4" w:space="0" w:color="auto"/>
              <w:left w:val="single" w:sz="4" w:space="0" w:color="auto"/>
              <w:bottom w:val="single" w:sz="4" w:space="0" w:color="auto"/>
              <w:right w:val="single" w:sz="4" w:space="0" w:color="auto"/>
            </w:tcBorders>
          </w:tcPr>
          <w:p w14:paraId="25F0FB51" w14:textId="3E9DFAE6"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28E60C32" w14:textId="4DAF1F1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455F87D1" w14:textId="77777777" w:rsidTr="00D2457B">
        <w:tc>
          <w:tcPr>
            <w:tcW w:w="704" w:type="dxa"/>
            <w:tcBorders>
              <w:top w:val="single" w:sz="4" w:space="0" w:color="auto"/>
              <w:left w:val="single" w:sz="4" w:space="0" w:color="auto"/>
              <w:bottom w:val="single" w:sz="4" w:space="0" w:color="auto"/>
              <w:right w:val="single" w:sz="4" w:space="0" w:color="auto"/>
            </w:tcBorders>
          </w:tcPr>
          <w:p w14:paraId="4079C9B8" w14:textId="75265467"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8</w:t>
            </w:r>
          </w:p>
        </w:tc>
        <w:tc>
          <w:tcPr>
            <w:tcW w:w="3260" w:type="dxa"/>
            <w:tcBorders>
              <w:top w:val="single" w:sz="4" w:space="0" w:color="auto"/>
              <w:left w:val="single" w:sz="4" w:space="0" w:color="auto"/>
              <w:bottom w:val="single" w:sz="4" w:space="0" w:color="auto"/>
              <w:right w:val="single" w:sz="4" w:space="0" w:color="auto"/>
            </w:tcBorders>
          </w:tcPr>
          <w:p w14:paraId="1B3C7668" w14:textId="5A80F904"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Инженерно-технический, ремонтный и рабочий персонал, занятый в строительстве, не носит специальной верхней одежды и средств защиты, соответствующих технологическим процессам (перчатки, каски, очки и т.п.).</w:t>
            </w:r>
          </w:p>
        </w:tc>
        <w:tc>
          <w:tcPr>
            <w:tcW w:w="2127" w:type="dxa"/>
            <w:tcBorders>
              <w:top w:val="single" w:sz="4" w:space="0" w:color="auto"/>
              <w:left w:val="single" w:sz="4" w:space="0" w:color="auto"/>
              <w:bottom w:val="single" w:sz="4" w:space="0" w:color="auto"/>
              <w:right w:val="single" w:sz="4" w:space="0" w:color="auto"/>
            </w:tcBorders>
          </w:tcPr>
          <w:p w14:paraId="79973018" w14:textId="20DDE333"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381D1164" w14:textId="7B61DFB5"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4 </w:t>
            </w:r>
            <w:r w:rsidRPr="00FC09A3">
              <w:rPr>
                <w:rFonts w:ascii="GHEA Grapalat" w:hAnsi="GHEA Grapalat"/>
                <w:color w:val="000000"/>
                <w:sz w:val="16"/>
                <w:szCs w:val="16"/>
              </w:rPr>
              <w:t>час</w:t>
            </w:r>
          </w:p>
        </w:tc>
      </w:tr>
      <w:tr w:rsidR="00D2457B" w:rsidRPr="00562E3A" w14:paraId="48083ACC" w14:textId="77777777" w:rsidTr="00D2457B">
        <w:tc>
          <w:tcPr>
            <w:tcW w:w="704" w:type="dxa"/>
            <w:tcBorders>
              <w:top w:val="single" w:sz="4" w:space="0" w:color="auto"/>
              <w:left w:val="single" w:sz="4" w:space="0" w:color="auto"/>
              <w:bottom w:val="single" w:sz="4" w:space="0" w:color="auto"/>
              <w:right w:val="single" w:sz="4" w:space="0" w:color="auto"/>
            </w:tcBorders>
          </w:tcPr>
          <w:p w14:paraId="68B354DC" w14:textId="71890F59"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9</w:t>
            </w:r>
          </w:p>
        </w:tc>
        <w:tc>
          <w:tcPr>
            <w:tcW w:w="3260" w:type="dxa"/>
            <w:tcBorders>
              <w:top w:val="single" w:sz="4" w:space="0" w:color="auto"/>
              <w:left w:val="single" w:sz="4" w:space="0" w:color="auto"/>
              <w:bottom w:val="single" w:sz="4" w:space="0" w:color="auto"/>
              <w:right w:val="single" w:sz="4" w:space="0" w:color="auto"/>
            </w:tcBorders>
          </w:tcPr>
          <w:p w14:paraId="42CB6B44" w14:textId="321ECBC9"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При проведении строительных работ не соблюдаются требования по предотвращению запыления воздуха (при проведении пылеобразующих работ строительная площадка не регулярно увлажняется струей воды и т.п.)</w:t>
            </w:r>
          </w:p>
        </w:tc>
        <w:tc>
          <w:tcPr>
            <w:tcW w:w="2127" w:type="dxa"/>
            <w:tcBorders>
              <w:top w:val="single" w:sz="4" w:space="0" w:color="auto"/>
              <w:left w:val="single" w:sz="4" w:space="0" w:color="auto"/>
              <w:bottom w:val="single" w:sz="4" w:space="0" w:color="auto"/>
              <w:right w:val="single" w:sz="4" w:space="0" w:color="auto"/>
            </w:tcBorders>
          </w:tcPr>
          <w:p w14:paraId="10DEE666" w14:textId="627C9AA2"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52399099" w14:textId="61453707"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2 </w:t>
            </w:r>
            <w:r w:rsidRPr="00FC09A3">
              <w:rPr>
                <w:rFonts w:ascii="GHEA Grapalat" w:hAnsi="GHEA Grapalat"/>
                <w:color w:val="000000"/>
                <w:sz w:val="16"/>
                <w:szCs w:val="16"/>
              </w:rPr>
              <w:t>час</w:t>
            </w:r>
          </w:p>
        </w:tc>
      </w:tr>
      <w:tr w:rsidR="00D2457B" w:rsidRPr="00562E3A" w14:paraId="00C25BFA" w14:textId="77777777" w:rsidTr="00D2457B">
        <w:tc>
          <w:tcPr>
            <w:tcW w:w="704" w:type="dxa"/>
            <w:tcBorders>
              <w:top w:val="single" w:sz="4" w:space="0" w:color="auto"/>
              <w:left w:val="single" w:sz="4" w:space="0" w:color="auto"/>
              <w:bottom w:val="single" w:sz="4" w:space="0" w:color="auto"/>
              <w:right w:val="single" w:sz="4" w:space="0" w:color="auto"/>
            </w:tcBorders>
          </w:tcPr>
          <w:p w14:paraId="07CA5995" w14:textId="065283D2"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10</w:t>
            </w:r>
          </w:p>
        </w:tc>
        <w:tc>
          <w:tcPr>
            <w:tcW w:w="3260" w:type="dxa"/>
            <w:tcBorders>
              <w:top w:val="single" w:sz="4" w:space="0" w:color="auto"/>
              <w:left w:val="single" w:sz="4" w:space="0" w:color="auto"/>
              <w:bottom w:val="single" w:sz="4" w:space="0" w:color="auto"/>
              <w:right w:val="single" w:sz="4" w:space="0" w:color="auto"/>
            </w:tcBorders>
          </w:tcPr>
          <w:p w14:paraId="78DB6B96" w14:textId="2697D367"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Строительные материалы и отходы не перевозятся в крытых грузовиках.</w:t>
            </w:r>
          </w:p>
        </w:tc>
        <w:tc>
          <w:tcPr>
            <w:tcW w:w="2127" w:type="dxa"/>
            <w:tcBorders>
              <w:top w:val="single" w:sz="4" w:space="0" w:color="auto"/>
              <w:left w:val="single" w:sz="4" w:space="0" w:color="auto"/>
              <w:bottom w:val="single" w:sz="4" w:space="0" w:color="auto"/>
              <w:right w:val="single" w:sz="4" w:space="0" w:color="auto"/>
            </w:tcBorders>
          </w:tcPr>
          <w:p w14:paraId="14BB5E1E" w14:textId="2995CE2B"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73166BDA" w14:textId="7313007D"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Не предоставлен</w:t>
            </w:r>
          </w:p>
        </w:tc>
      </w:tr>
    </w:tbl>
    <w:p w14:paraId="7EE25E1E"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6.6.</w:t>
      </w:r>
      <w:r w:rsidRPr="00562E3A">
        <w:rPr>
          <w:rFonts w:ascii="Sylfaen" w:hAnsi="Sylfaen"/>
          <w:sz w:val="22"/>
          <w:szCs w:val="22"/>
        </w:rPr>
        <w:tab/>
        <w:t xml:space="preserve">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w:t>
      </w:r>
      <w:r w:rsidRPr="00562E3A">
        <w:rPr>
          <w:rFonts w:ascii="Sylfaen" w:hAnsi="Sylfaen"/>
          <w:sz w:val="22"/>
          <w:szCs w:val="22"/>
        </w:rPr>
        <w:lastRenderedPageBreak/>
        <w:t>законодательством Республики Армения.</w:t>
      </w:r>
    </w:p>
    <w:p w14:paraId="4D41AFE4"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6.7.</w:t>
      </w:r>
      <w:r w:rsidRPr="00562E3A">
        <w:rPr>
          <w:rFonts w:ascii="Sylfaen" w:hAnsi="Sylfaen"/>
          <w:sz w:val="22"/>
          <w:szCs w:val="22"/>
        </w:rPr>
        <w:tab/>
        <w:t xml:space="preserve">Уплата пеней и (или) штрафов не освобождает стороны от исполнения своих договорных обязательств. </w:t>
      </w:r>
    </w:p>
    <w:p w14:paraId="6C059591" w14:textId="77777777" w:rsidR="00BB28C8" w:rsidRPr="00562E3A" w:rsidRDefault="00BB28C8" w:rsidP="00562E3A">
      <w:pPr>
        <w:widowControl w:val="0"/>
        <w:tabs>
          <w:tab w:val="left" w:pos="1276"/>
        </w:tabs>
        <w:jc w:val="center"/>
        <w:rPr>
          <w:rFonts w:ascii="Sylfaen" w:hAnsi="Sylfaen"/>
          <w:b/>
          <w:sz w:val="22"/>
          <w:szCs w:val="22"/>
        </w:rPr>
      </w:pPr>
      <w:r w:rsidRPr="00562E3A">
        <w:rPr>
          <w:rFonts w:ascii="Sylfaen" w:hAnsi="Sylfaen"/>
          <w:b/>
          <w:sz w:val="22"/>
          <w:szCs w:val="22"/>
        </w:rPr>
        <w:t>7. ДЕЙСТВИЕ НЕПРЕОДОЛИМОЙ СИЛЫ (ФОРС-МАЖОР)</w:t>
      </w:r>
    </w:p>
    <w:p w14:paraId="2D47D06A"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7134C59" w14:textId="77777777" w:rsidR="00BB28C8" w:rsidRPr="00562E3A" w:rsidRDefault="00BB28C8" w:rsidP="00562E3A">
      <w:pPr>
        <w:widowControl w:val="0"/>
        <w:tabs>
          <w:tab w:val="left" w:pos="1276"/>
        </w:tabs>
        <w:jc w:val="center"/>
        <w:rPr>
          <w:rFonts w:ascii="Sylfaen" w:hAnsi="Sylfaen" w:cs="Sylfaen"/>
          <w:b/>
          <w:sz w:val="22"/>
          <w:szCs w:val="22"/>
        </w:rPr>
      </w:pPr>
      <w:r w:rsidRPr="00562E3A">
        <w:rPr>
          <w:rFonts w:ascii="Sylfaen" w:hAnsi="Sylfaen"/>
          <w:b/>
          <w:sz w:val="22"/>
          <w:szCs w:val="22"/>
        </w:rPr>
        <w:t>8. ИНЫЕ УСЛОВИЯ</w:t>
      </w:r>
    </w:p>
    <w:p w14:paraId="7A64C400" w14:textId="77777777" w:rsidR="00BB28C8" w:rsidRPr="00562E3A" w:rsidRDefault="00BB28C8" w:rsidP="00562E3A">
      <w:pPr>
        <w:widowControl w:val="0"/>
        <w:tabs>
          <w:tab w:val="left" w:pos="1134"/>
        </w:tabs>
        <w:ind w:firstLine="567"/>
        <w:jc w:val="both"/>
        <w:rPr>
          <w:rFonts w:ascii="Sylfaen" w:hAnsi="Sylfaen" w:cs="Times Armenian"/>
          <w:sz w:val="22"/>
          <w:szCs w:val="22"/>
        </w:rPr>
      </w:pPr>
      <w:r w:rsidRPr="00562E3A">
        <w:rPr>
          <w:rFonts w:ascii="Sylfaen" w:hAnsi="Sylfaen"/>
          <w:sz w:val="22"/>
          <w:szCs w:val="22"/>
        </w:rPr>
        <w:t>8.1.</w:t>
      </w:r>
      <w:r w:rsidRPr="00562E3A">
        <w:rPr>
          <w:rFonts w:ascii="Sylfaen" w:hAnsi="Sylfaen"/>
          <w:sz w:val="22"/>
          <w:szCs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06C033C2" w14:textId="77777777" w:rsidR="00BB28C8" w:rsidRPr="00562E3A" w:rsidRDefault="00BB28C8"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62E3A">
        <w:rPr>
          <w:rStyle w:val="af6"/>
          <w:rFonts w:ascii="Sylfaen" w:hAnsi="Sylfaen"/>
          <w:sz w:val="22"/>
          <w:szCs w:val="22"/>
        </w:rPr>
        <w:t xml:space="preserve"> </w:t>
      </w:r>
      <w:r w:rsidR="00A102AD" w:rsidRPr="00562E3A">
        <w:rPr>
          <w:rStyle w:val="af6"/>
          <w:rFonts w:ascii="Sylfaen" w:hAnsi="Sylfaen"/>
          <w:sz w:val="22"/>
          <w:szCs w:val="22"/>
        </w:rPr>
        <w:footnoteReference w:customMarkFollows="1" w:id="33"/>
        <w:t>31</w:t>
      </w:r>
      <w:r w:rsidRPr="00562E3A">
        <w:rPr>
          <w:rFonts w:ascii="Sylfaen" w:hAnsi="Sylfaen"/>
          <w:sz w:val="22"/>
          <w:szCs w:val="22"/>
        </w:rPr>
        <w:t>.</w:t>
      </w:r>
    </w:p>
    <w:p w14:paraId="168E416B" w14:textId="77777777" w:rsidR="00BB28C8" w:rsidRPr="00562E3A" w:rsidRDefault="00BB28C8" w:rsidP="00562E3A">
      <w:pPr>
        <w:widowControl w:val="0"/>
        <w:tabs>
          <w:tab w:val="left" w:pos="1134"/>
        </w:tabs>
        <w:ind w:firstLine="567"/>
        <w:jc w:val="both"/>
        <w:rPr>
          <w:rFonts w:ascii="Sylfaen" w:hAnsi="Sylfaen" w:cs="Times Armenian"/>
          <w:sz w:val="22"/>
          <w:szCs w:val="22"/>
        </w:rPr>
      </w:pPr>
      <w:r w:rsidRPr="00562E3A">
        <w:rPr>
          <w:rFonts w:ascii="Sylfaen" w:hAnsi="Sylfaen"/>
          <w:sz w:val="22"/>
          <w:szCs w:val="22"/>
        </w:rPr>
        <w:t>8.2.</w:t>
      </w:r>
      <w:r w:rsidRPr="00562E3A">
        <w:rPr>
          <w:rFonts w:ascii="Sylfaen" w:hAnsi="Sylfaen"/>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A70523A"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8.3.</w:t>
      </w:r>
      <w:r w:rsidRPr="00562E3A">
        <w:rPr>
          <w:rFonts w:ascii="Sylfaen" w:hAnsi="Sylfaen"/>
          <w:sz w:val="22"/>
          <w:szCs w:val="22"/>
        </w:rPr>
        <w:tab/>
        <w:t xml:space="preserve">В том случае, когда в установленном законом порядке в результате контроля </w:t>
      </w:r>
      <w:r w:rsidRPr="00562E3A">
        <w:rPr>
          <w:rFonts w:ascii="Sylfaen" w:hAnsi="Sylfaen"/>
          <w:spacing w:val="-4"/>
          <w:sz w:val="22"/>
          <w:szCs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562E3A">
        <w:rPr>
          <w:rFonts w:ascii="Sylfaen" w:hAnsi="Sylfaen"/>
          <w:spacing w:val="-4"/>
          <w:sz w:val="22"/>
          <w:szCs w:val="22"/>
        </w:rPr>
        <w:t xml:space="preserve"> расторгает договор</w:t>
      </w:r>
      <w:r w:rsidRPr="00562E3A">
        <w:rPr>
          <w:rFonts w:ascii="Sylfaen" w:hAnsi="Sylfaen"/>
          <w:spacing w:val="-4"/>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720F6949"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8.4.</w:t>
      </w:r>
      <w:r w:rsidRPr="00562E3A">
        <w:rPr>
          <w:rFonts w:ascii="Sylfaen" w:hAnsi="Sylfaen"/>
          <w:sz w:val="22"/>
          <w:szCs w:val="22"/>
        </w:rPr>
        <w:tab/>
        <w:t>Споры в связи с договором подлежат рассмотрению в судах Республики</w:t>
      </w:r>
      <w:r w:rsidRPr="00562E3A">
        <w:rPr>
          <w:rFonts w:ascii="Sylfaen" w:hAnsi="Sylfaen" w:cs="Courier New"/>
          <w:sz w:val="22"/>
          <w:szCs w:val="22"/>
          <w:lang w:val="en-US"/>
        </w:rPr>
        <w:t> </w:t>
      </w:r>
      <w:r w:rsidRPr="00562E3A">
        <w:rPr>
          <w:rFonts w:ascii="Sylfaen" w:hAnsi="Sylfaen"/>
          <w:sz w:val="22"/>
          <w:szCs w:val="22"/>
        </w:rPr>
        <w:t>Армения.</w:t>
      </w:r>
    </w:p>
    <w:p w14:paraId="54471D24"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8.5</w:t>
      </w:r>
      <w:r w:rsidRPr="00562E3A">
        <w:rPr>
          <w:rFonts w:ascii="Sylfaen" w:hAnsi="Sylfaen"/>
          <w:sz w:val="22"/>
          <w:szCs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4735BF3A" w14:textId="77777777" w:rsidR="00BB28C8" w:rsidRPr="00562E3A" w:rsidRDefault="00BB28C8"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3F5E30B"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lastRenderedPageBreak/>
        <w:t>8.6.</w:t>
      </w:r>
      <w:r w:rsidRPr="00562E3A">
        <w:rPr>
          <w:rFonts w:ascii="Sylfaen" w:hAnsi="Sylfaen"/>
          <w:sz w:val="22"/>
          <w:szCs w:val="22"/>
        </w:rPr>
        <w:tab/>
        <w:t>Если договор осуществляется посредством заключения договора субподряда:</w:t>
      </w:r>
    </w:p>
    <w:p w14:paraId="3B140812"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1)</w:t>
      </w:r>
      <w:r w:rsidRPr="00562E3A">
        <w:rPr>
          <w:rFonts w:ascii="Sylfaen" w:hAnsi="Sylfaen"/>
          <w:sz w:val="22"/>
          <w:szCs w:val="22"/>
        </w:rPr>
        <w:tab/>
        <w:t>Подрядчик несет ответственность за неисполнение или ненадлежащее исполнение обязательств субподрядчика;</w:t>
      </w:r>
    </w:p>
    <w:p w14:paraId="0A8663BF"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2)</w:t>
      </w:r>
      <w:r w:rsidRPr="00562E3A">
        <w:rPr>
          <w:rFonts w:ascii="Sylfaen" w:hAnsi="Sylfaen"/>
          <w:sz w:val="22"/>
          <w:szCs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BE6511" w:rsidRPr="00562E3A">
        <w:rPr>
          <w:rFonts w:ascii="Sylfaen" w:hAnsi="Sylfaen"/>
          <w:sz w:val="22"/>
          <w:szCs w:val="22"/>
        </w:rPr>
        <w:t xml:space="preserve">. При этом в случае применения настоящего подпункта </w:t>
      </w:r>
      <w:r w:rsidR="00595725" w:rsidRPr="00562E3A">
        <w:rPr>
          <w:rFonts w:ascii="Sylfaen" w:hAnsi="Sylfaen"/>
          <w:sz w:val="22"/>
          <w:szCs w:val="22"/>
        </w:rPr>
        <w:t>субподрядчиком</w:t>
      </w:r>
      <w:r w:rsidR="00BE6511" w:rsidRPr="00562E3A">
        <w:rPr>
          <w:rFonts w:ascii="Sylfaen" w:hAnsi="Sylfaen"/>
          <w:sz w:val="22"/>
          <w:szCs w:val="22"/>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155366" w:rsidRPr="00562E3A">
        <w:rPr>
          <w:rStyle w:val="af6"/>
          <w:rFonts w:ascii="Sylfaen" w:hAnsi="Sylfaen"/>
          <w:sz w:val="22"/>
          <w:szCs w:val="22"/>
        </w:rPr>
        <w:footnoteReference w:customMarkFollows="1" w:id="34"/>
        <w:t>32</w:t>
      </w:r>
    </w:p>
    <w:p w14:paraId="60AD5B9E"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8.7.</w:t>
      </w:r>
      <w:r w:rsidRPr="00562E3A">
        <w:rPr>
          <w:rFonts w:ascii="Sylfaen" w:hAnsi="Sylfaen"/>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562E3A">
        <w:rPr>
          <w:rStyle w:val="af6"/>
          <w:rFonts w:ascii="Sylfaen" w:hAnsi="Sylfaen"/>
          <w:sz w:val="22"/>
          <w:szCs w:val="22"/>
        </w:rPr>
        <w:footnoteReference w:customMarkFollows="1" w:id="35"/>
        <w:t>33</w:t>
      </w:r>
      <w:r w:rsidRPr="00562E3A">
        <w:rPr>
          <w:rFonts w:ascii="Sylfaen" w:hAnsi="Sylfaen"/>
          <w:sz w:val="22"/>
          <w:szCs w:val="22"/>
        </w:rPr>
        <w:t>.</w:t>
      </w:r>
    </w:p>
    <w:p w14:paraId="75A0B64E"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8.8.</w:t>
      </w:r>
      <w:r w:rsidRPr="00562E3A">
        <w:rPr>
          <w:rFonts w:ascii="Sylfaen" w:hAnsi="Sylfaen"/>
          <w:sz w:val="22"/>
          <w:szCs w:val="22"/>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562E3A">
        <w:rPr>
          <w:rFonts w:ascii="Sylfaen" w:hAnsi="Sylfaen"/>
          <w:sz w:val="22"/>
          <w:szCs w:val="22"/>
        </w:rPr>
        <w:t>7-и</w:t>
      </w:r>
      <w:r w:rsidRPr="00562E3A">
        <w:rPr>
          <w:rFonts w:ascii="Sylfaen" w:hAnsi="Sylfaen"/>
          <w:sz w:val="22"/>
          <w:szCs w:val="22"/>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317EBC7B" w14:textId="77777777" w:rsidR="00BB28C8" w:rsidRPr="00562E3A" w:rsidRDefault="00BB28C8" w:rsidP="00562E3A">
      <w:pPr>
        <w:widowControl w:val="0"/>
        <w:tabs>
          <w:tab w:val="left" w:pos="1134"/>
        </w:tabs>
        <w:ind w:firstLine="567"/>
        <w:jc w:val="both"/>
        <w:rPr>
          <w:rFonts w:ascii="Sylfaen" w:hAnsi="Sylfaen" w:cs="Times Armenian"/>
          <w:sz w:val="22"/>
          <w:szCs w:val="22"/>
        </w:rPr>
      </w:pPr>
      <w:r w:rsidRPr="00562E3A">
        <w:rPr>
          <w:rFonts w:ascii="Sylfaen" w:hAnsi="Sylfaen"/>
          <w:sz w:val="22"/>
          <w:szCs w:val="22"/>
        </w:rPr>
        <w:t>8.9.</w:t>
      </w:r>
      <w:r w:rsidRPr="00562E3A">
        <w:rPr>
          <w:rFonts w:ascii="Sylfaen" w:hAnsi="Sylfaen"/>
          <w:sz w:val="22"/>
          <w:szCs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6611951F" w14:textId="77777777" w:rsidR="00BB28C8" w:rsidRPr="00562E3A" w:rsidRDefault="00BB28C8" w:rsidP="00562E3A">
      <w:pPr>
        <w:widowControl w:val="0"/>
        <w:ind w:firstLine="567"/>
        <w:jc w:val="both"/>
        <w:rPr>
          <w:rFonts w:ascii="Sylfaen" w:hAnsi="Sylfaen"/>
          <w:sz w:val="22"/>
          <w:szCs w:val="22"/>
        </w:rPr>
      </w:pPr>
      <w:r w:rsidRPr="00562E3A">
        <w:rPr>
          <w:rFonts w:ascii="Sylfaen" w:hAnsi="Sylfaen"/>
          <w:sz w:val="22"/>
          <w:szCs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4B92A951" w14:textId="77777777" w:rsidR="00BB28C8" w:rsidRPr="00562E3A" w:rsidRDefault="00BB28C8"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8.10.</w:t>
      </w:r>
      <w:r w:rsidRPr="00562E3A">
        <w:rPr>
          <w:rFonts w:ascii="Sylfaen" w:hAnsi="Sylfaen"/>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54766736" w14:textId="77777777" w:rsidR="004B4A95" w:rsidRPr="00562E3A" w:rsidRDefault="00BB28C8" w:rsidP="00562E3A">
      <w:pPr>
        <w:widowControl w:val="0"/>
        <w:tabs>
          <w:tab w:val="left" w:pos="1276"/>
        </w:tabs>
        <w:ind w:firstLine="567"/>
        <w:jc w:val="both"/>
        <w:rPr>
          <w:rFonts w:ascii="Sylfaen" w:hAnsi="Sylfaen"/>
          <w:spacing w:val="-4"/>
          <w:sz w:val="22"/>
          <w:szCs w:val="22"/>
        </w:rPr>
      </w:pPr>
      <w:r w:rsidRPr="00562E3A">
        <w:rPr>
          <w:rFonts w:ascii="Sylfaen" w:hAnsi="Sylfaen"/>
          <w:sz w:val="22"/>
          <w:szCs w:val="22"/>
        </w:rPr>
        <w:t>8.11.</w:t>
      </w:r>
      <w:r w:rsidRPr="00562E3A">
        <w:rPr>
          <w:rFonts w:ascii="Sylfaen" w:hAnsi="Sylfaen"/>
          <w:sz w:val="22"/>
          <w:szCs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562E3A">
        <w:rPr>
          <w:rFonts w:ascii="Sylfaen" w:hAnsi="Sylfaen"/>
          <w:spacing w:val="-4"/>
          <w:sz w:val="22"/>
          <w:szCs w:val="22"/>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w:t>
      </w:r>
      <w:r w:rsidRPr="00562E3A">
        <w:rPr>
          <w:rFonts w:ascii="Sylfaen" w:hAnsi="Sylfaen"/>
          <w:spacing w:val="-4"/>
          <w:sz w:val="22"/>
          <w:szCs w:val="22"/>
        </w:rPr>
        <w:lastRenderedPageBreak/>
        <w:t>следующего за опубликованием уведомления дня, установленного настоящим пунктом.</w:t>
      </w:r>
      <w:r w:rsidR="004B4A95" w:rsidRPr="00562E3A">
        <w:rPr>
          <w:rFonts w:ascii="Sylfaen" w:hAnsi="Sylfaen"/>
          <w:spacing w:val="-4"/>
          <w:sz w:val="22"/>
          <w:szCs w:val="22"/>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562E3A">
        <w:rPr>
          <w:rFonts w:ascii="Sylfaen" w:hAnsi="Sylfaen"/>
          <w:spacing w:val="-4"/>
          <w:sz w:val="22"/>
          <w:szCs w:val="22"/>
        </w:rPr>
        <w:t>Подрядчика</w:t>
      </w:r>
      <w:r w:rsidR="004B4A95" w:rsidRPr="00562E3A">
        <w:rPr>
          <w:rFonts w:ascii="Sylfaen" w:hAnsi="Sylfaen"/>
          <w:spacing w:val="-4"/>
          <w:sz w:val="22"/>
          <w:szCs w:val="22"/>
        </w:rPr>
        <w:t>.</w:t>
      </w:r>
    </w:p>
    <w:p w14:paraId="5D6253D7" w14:textId="77777777" w:rsidR="00244B5D" w:rsidRPr="00562E3A" w:rsidRDefault="00244B5D" w:rsidP="00562E3A">
      <w:pPr>
        <w:widowControl w:val="0"/>
        <w:tabs>
          <w:tab w:val="left" w:pos="1276"/>
        </w:tabs>
        <w:ind w:firstLine="567"/>
        <w:jc w:val="both"/>
        <w:rPr>
          <w:rFonts w:ascii="Sylfaen" w:hAnsi="Sylfaen"/>
          <w:spacing w:val="-4"/>
          <w:sz w:val="22"/>
          <w:szCs w:val="22"/>
        </w:rPr>
      </w:pPr>
      <w:r w:rsidRPr="00562E3A">
        <w:rPr>
          <w:rFonts w:ascii="Sylfaen" w:hAnsi="Sylfaen"/>
          <w:spacing w:val="-4"/>
          <w:sz w:val="22"/>
          <w:szCs w:val="22"/>
        </w:rPr>
        <w:t>8.12</w:t>
      </w:r>
      <w:r w:rsidR="002B11BA" w:rsidRPr="00562E3A">
        <w:rPr>
          <w:rFonts w:ascii="Sylfaen" w:hAnsi="Sylfaen"/>
          <w:spacing w:val="-4"/>
          <w:sz w:val="22"/>
          <w:szCs w:val="22"/>
        </w:rPr>
        <w:t>.</w:t>
      </w:r>
      <w:r w:rsidRPr="00562E3A">
        <w:rPr>
          <w:rFonts w:ascii="Sylfaen" w:hAnsi="Sylfaen"/>
          <w:spacing w:val="-4"/>
          <w:sz w:val="22"/>
          <w:szCs w:val="22"/>
        </w:rPr>
        <w:t xml:space="preserve"> Подрядчик</w:t>
      </w:r>
      <w:r w:rsidRPr="00562E3A">
        <w:rPr>
          <w:rFonts w:ascii="Sylfaen" w:hAnsi="Sylfaen"/>
          <w:color w:val="000000" w:themeColor="text1"/>
          <w:sz w:val="22"/>
          <w:szCs w:val="22"/>
        </w:rPr>
        <w:t xml:space="preserve"> </w:t>
      </w:r>
      <w:r w:rsidRPr="00562E3A">
        <w:rPr>
          <w:rStyle w:val="ezkurwreuab5ozgtqnkl"/>
          <w:rFonts w:ascii="Sylfaen" w:hAnsi="Sylfaen"/>
          <w:sz w:val="22"/>
          <w:szCs w:val="22"/>
        </w:rPr>
        <w:t>имеет право</w:t>
      </w:r>
      <w:r w:rsidRPr="00562E3A">
        <w:rPr>
          <w:rFonts w:ascii="Sylfaen" w:hAnsi="Sylfaen"/>
          <w:sz w:val="22"/>
          <w:szCs w:val="22"/>
        </w:rPr>
        <w:t xml:space="preserve"> </w:t>
      </w:r>
      <w:r w:rsidRPr="00562E3A">
        <w:rPr>
          <w:rStyle w:val="ezkurwreuab5ozgtqnkl"/>
          <w:rFonts w:ascii="Sylfaen" w:hAnsi="Sylfaen"/>
          <w:sz w:val="22"/>
          <w:szCs w:val="22"/>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562E3A">
        <w:rPr>
          <w:rFonts w:ascii="Sylfaen" w:hAnsi="Sylfaen"/>
          <w:sz w:val="22"/>
          <w:szCs w:val="22"/>
        </w:rPr>
        <w:t xml:space="preserve"> </w:t>
      </w:r>
      <w:r w:rsidRPr="00562E3A">
        <w:rPr>
          <w:rStyle w:val="ezkurwreuab5ozgtqnkl"/>
          <w:rFonts w:ascii="Sylfaen" w:hAnsi="Sylfaen"/>
          <w:sz w:val="22"/>
          <w:szCs w:val="22"/>
        </w:rPr>
        <w:t xml:space="preserve">(далее-договор факторинга). В </w:t>
      </w:r>
      <w:r w:rsidRPr="00562E3A">
        <w:rPr>
          <w:rFonts w:ascii="Sylfaen" w:hAnsi="Sylfaen"/>
          <w:sz w:val="22"/>
          <w:szCs w:val="22"/>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562E3A">
        <w:rPr>
          <w:rStyle w:val="ezkurwreuab5ozgtqnkl"/>
          <w:rFonts w:ascii="Sylfaen" w:hAnsi="Sylfaen"/>
          <w:sz w:val="22"/>
          <w:szCs w:val="22"/>
        </w:rPr>
        <w:t>Заказчик</w:t>
      </w:r>
      <w:r w:rsidRPr="00562E3A">
        <w:rPr>
          <w:rFonts w:ascii="Sylfaen" w:hAnsi="Sylfaen"/>
          <w:sz w:val="22"/>
          <w:szCs w:val="22"/>
        </w:rPr>
        <w:t xml:space="preserve"> </w:t>
      </w:r>
      <w:r w:rsidRPr="00562E3A">
        <w:rPr>
          <w:rStyle w:val="ezkurwreuab5ozgtqnkl"/>
          <w:rFonts w:ascii="Sylfaen" w:hAnsi="Sylfaen"/>
          <w:sz w:val="22"/>
          <w:szCs w:val="22"/>
        </w:rPr>
        <w:t xml:space="preserve">при осуществлении платежей обеспечивает расчет и зачет штрафов и пеней </w:t>
      </w:r>
      <w:r w:rsidRPr="00562E3A">
        <w:rPr>
          <w:rFonts w:ascii="Sylfaen" w:hAnsi="Sylfaen"/>
          <w:spacing w:val="-4"/>
          <w:sz w:val="22"/>
          <w:szCs w:val="22"/>
        </w:rPr>
        <w:t>Подрядчику</w:t>
      </w:r>
      <w:r w:rsidRPr="00562E3A">
        <w:rPr>
          <w:rFonts w:ascii="Sylfaen" w:hAnsi="Sylfaen"/>
          <w:sz w:val="22"/>
          <w:szCs w:val="22"/>
        </w:rPr>
        <w:t xml:space="preserve"> </w:t>
      </w:r>
      <w:r w:rsidRPr="00562E3A">
        <w:rPr>
          <w:rStyle w:val="ezkurwreuab5ozgtqnkl"/>
          <w:rFonts w:ascii="Sylfaen" w:hAnsi="Sylfaen"/>
          <w:sz w:val="22"/>
          <w:szCs w:val="22"/>
        </w:rPr>
        <w:t>с суммами, подлежащими уплате, независимо от</w:t>
      </w:r>
      <w:r w:rsidRPr="00562E3A">
        <w:rPr>
          <w:rFonts w:ascii="Sylfaen" w:hAnsi="Sylfaen"/>
          <w:sz w:val="22"/>
          <w:szCs w:val="22"/>
        </w:rPr>
        <w:t xml:space="preserve"> </w:t>
      </w:r>
      <w:r w:rsidRPr="00562E3A">
        <w:rPr>
          <w:rStyle w:val="ezkurwreuab5ozgtqnkl"/>
          <w:rFonts w:ascii="Sylfaen" w:hAnsi="Sylfaen"/>
          <w:sz w:val="22"/>
          <w:szCs w:val="22"/>
        </w:rPr>
        <w:t>того,</w:t>
      </w:r>
      <w:r w:rsidRPr="00562E3A">
        <w:rPr>
          <w:rFonts w:ascii="Sylfaen" w:hAnsi="Sylfaen"/>
          <w:sz w:val="22"/>
          <w:szCs w:val="22"/>
        </w:rPr>
        <w:t xml:space="preserve"> </w:t>
      </w:r>
      <w:r w:rsidRPr="00562E3A">
        <w:rPr>
          <w:rStyle w:val="ezkurwreuab5ozgtqnkl"/>
          <w:rFonts w:ascii="Sylfaen" w:hAnsi="Sylfaen"/>
          <w:sz w:val="22"/>
          <w:szCs w:val="22"/>
        </w:rPr>
        <w:t>было ли</w:t>
      </w:r>
      <w:r w:rsidRPr="00562E3A">
        <w:rPr>
          <w:rFonts w:ascii="Sylfaen" w:hAnsi="Sylfaen"/>
          <w:sz w:val="22"/>
          <w:szCs w:val="22"/>
        </w:rPr>
        <w:t xml:space="preserve"> </w:t>
      </w:r>
      <w:r w:rsidRPr="00562E3A">
        <w:rPr>
          <w:rStyle w:val="ezkurwreuab5ozgtqnkl"/>
          <w:rFonts w:ascii="Sylfaen" w:hAnsi="Sylfaen"/>
          <w:sz w:val="22"/>
          <w:szCs w:val="22"/>
        </w:rPr>
        <w:t>уступлено требование</w:t>
      </w:r>
      <w:r w:rsidRPr="00562E3A">
        <w:rPr>
          <w:rStyle w:val="ezkurwreuab5ozgtqnkl"/>
          <w:rFonts w:ascii="Sylfaen" w:hAnsi="Sylfaen"/>
          <w:sz w:val="22"/>
          <w:szCs w:val="22"/>
          <w:lang w:val="hy-AM"/>
        </w:rPr>
        <w:t xml:space="preserve">. </w:t>
      </w:r>
      <w:r w:rsidRPr="00562E3A">
        <w:rPr>
          <w:rStyle w:val="ezkurwreuab5ozgtqnkl"/>
          <w:rFonts w:ascii="Sylfaen" w:hAnsi="Sylfaen"/>
          <w:sz w:val="22"/>
          <w:szCs w:val="22"/>
        </w:rPr>
        <w:t>При</w:t>
      </w:r>
      <w:r w:rsidRPr="00562E3A">
        <w:rPr>
          <w:rFonts w:ascii="Sylfaen" w:hAnsi="Sylfaen"/>
          <w:sz w:val="22"/>
          <w:szCs w:val="22"/>
        </w:rPr>
        <w:t xml:space="preserve"> </w:t>
      </w:r>
      <w:r w:rsidRPr="00562E3A">
        <w:rPr>
          <w:rStyle w:val="ezkurwreuab5ozgtqnkl"/>
          <w:rFonts w:ascii="Sylfaen" w:hAnsi="Sylfaen"/>
          <w:sz w:val="22"/>
          <w:szCs w:val="22"/>
        </w:rPr>
        <w:t xml:space="preserve">этом, в случае получения письменного уведомления об уступке требования на основании договора факторинга (Приложение N </w:t>
      </w:r>
      <w:r w:rsidR="00E64589" w:rsidRPr="00562E3A">
        <w:rPr>
          <w:rStyle w:val="ezkurwreuab5ozgtqnkl"/>
          <w:rFonts w:ascii="Sylfaen" w:hAnsi="Sylfaen"/>
          <w:sz w:val="22"/>
          <w:szCs w:val="22"/>
        </w:rPr>
        <w:t>5</w:t>
      </w:r>
      <w:r w:rsidRPr="00562E3A">
        <w:rPr>
          <w:rStyle w:val="ezkurwreuab5ozgtqnkl"/>
          <w:rFonts w:ascii="Sylfaen" w:hAnsi="Sylfaen"/>
          <w:sz w:val="22"/>
          <w:szCs w:val="22"/>
        </w:rPr>
        <w:t>) Заказчик</w:t>
      </w:r>
      <w:r w:rsidRPr="00562E3A">
        <w:rPr>
          <w:rFonts w:ascii="Sylfaen" w:hAnsi="Sylfaen"/>
          <w:sz w:val="22"/>
          <w:szCs w:val="22"/>
        </w:rPr>
        <w:t xml:space="preserve"> </w:t>
      </w:r>
      <w:r w:rsidRPr="00562E3A">
        <w:rPr>
          <w:rStyle w:val="ezkurwreuab5ozgtqnkl"/>
          <w:rFonts w:ascii="Sylfaen" w:hAnsi="Sylfaen"/>
          <w:sz w:val="22"/>
          <w:szCs w:val="22"/>
        </w:rPr>
        <w:t>производит платеж, установленный договором, финансовому</w:t>
      </w:r>
      <w:r w:rsidRPr="00562E3A">
        <w:rPr>
          <w:rFonts w:ascii="Sylfaen" w:hAnsi="Sylfaen"/>
          <w:sz w:val="22"/>
          <w:szCs w:val="22"/>
        </w:rPr>
        <w:t xml:space="preserve"> </w:t>
      </w:r>
      <w:r w:rsidRPr="00562E3A">
        <w:rPr>
          <w:rStyle w:val="ezkurwreuab5ozgtqnkl"/>
          <w:rFonts w:ascii="Sylfaen" w:hAnsi="Sylfaen"/>
          <w:sz w:val="22"/>
          <w:szCs w:val="22"/>
        </w:rPr>
        <w:t>агенту, если</w:t>
      </w:r>
      <w:r w:rsidRPr="00562E3A">
        <w:rPr>
          <w:rFonts w:ascii="Sylfaen" w:hAnsi="Sylfaen"/>
          <w:sz w:val="22"/>
          <w:szCs w:val="22"/>
        </w:rPr>
        <w:t xml:space="preserve"> </w:t>
      </w:r>
      <w:r w:rsidRPr="00562E3A">
        <w:rPr>
          <w:rStyle w:val="ezkurwreuab5ozgtqnkl"/>
          <w:rFonts w:ascii="Sylfaen" w:hAnsi="Sylfaen"/>
          <w:sz w:val="22"/>
          <w:szCs w:val="22"/>
        </w:rPr>
        <w:t>уведомление</w:t>
      </w:r>
      <w:r w:rsidRPr="00562E3A">
        <w:rPr>
          <w:rFonts w:ascii="Sylfaen" w:hAnsi="Sylfaen"/>
          <w:sz w:val="22"/>
          <w:szCs w:val="22"/>
        </w:rPr>
        <w:t xml:space="preserve"> </w:t>
      </w:r>
      <w:r w:rsidRPr="00562E3A">
        <w:rPr>
          <w:rStyle w:val="ezkurwreuab5ozgtqnkl"/>
          <w:rFonts w:ascii="Sylfaen" w:hAnsi="Sylfaen"/>
          <w:sz w:val="22"/>
          <w:szCs w:val="22"/>
        </w:rPr>
        <w:t>было получено</w:t>
      </w:r>
      <w:r w:rsidRPr="00562E3A">
        <w:rPr>
          <w:rFonts w:ascii="Sylfaen" w:hAnsi="Sylfaen"/>
          <w:sz w:val="22"/>
          <w:szCs w:val="22"/>
        </w:rPr>
        <w:t xml:space="preserve"> </w:t>
      </w:r>
      <w:r w:rsidRPr="00562E3A">
        <w:rPr>
          <w:rStyle w:val="ezkurwreuab5ozgtqnkl"/>
          <w:rFonts w:ascii="Sylfaen" w:hAnsi="Sylfaen"/>
          <w:sz w:val="22"/>
          <w:szCs w:val="22"/>
        </w:rPr>
        <w:t>в день, предшествующий дню внесения Заказчиком платежного поручения и копии протокола в казначейскую систему уполномоченного органа.</w:t>
      </w:r>
      <w:r w:rsidR="00323C68" w:rsidRPr="00562E3A">
        <w:rPr>
          <w:rStyle w:val="ezkurwreuab5ozgtqnkl"/>
          <w:rFonts w:ascii="Sylfaen" w:hAnsi="Sylfaen"/>
          <w:sz w:val="22"/>
          <w:szCs w:val="22"/>
        </w:rPr>
        <w:t xml:space="preserve"> </w:t>
      </w:r>
      <w:r w:rsidR="00323C68" w:rsidRPr="00562E3A">
        <w:rPr>
          <w:rStyle w:val="ezkurwreuab5ozgtqnkl"/>
          <w:rFonts w:ascii="Sylfaen" w:hAnsi="Sylfaen"/>
          <w:sz w:val="22"/>
          <w:szCs w:val="22"/>
          <w:vertAlign w:val="superscript"/>
        </w:rPr>
        <w:t>34</w:t>
      </w:r>
    </w:p>
    <w:p w14:paraId="2037350D"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8.1</w:t>
      </w:r>
      <w:r w:rsidR="00244B5D" w:rsidRPr="00562E3A">
        <w:rPr>
          <w:rFonts w:ascii="Sylfaen" w:hAnsi="Sylfaen"/>
          <w:sz w:val="22"/>
          <w:szCs w:val="22"/>
        </w:rPr>
        <w:t>3</w:t>
      </w:r>
      <w:r w:rsidRPr="00562E3A">
        <w:rPr>
          <w:rFonts w:ascii="Sylfaen" w:hAnsi="Sylfaen"/>
          <w:sz w:val="22"/>
          <w:szCs w:val="22"/>
        </w:rPr>
        <w:t>.</w:t>
      </w:r>
      <w:r w:rsidRPr="00562E3A">
        <w:rPr>
          <w:rFonts w:ascii="Sylfaen" w:hAnsi="Sylfaen"/>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00FAF451"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8.1</w:t>
      </w:r>
      <w:r w:rsidR="00244B5D" w:rsidRPr="00562E3A">
        <w:rPr>
          <w:rFonts w:ascii="Sylfaen" w:hAnsi="Sylfaen"/>
          <w:sz w:val="22"/>
          <w:szCs w:val="22"/>
        </w:rPr>
        <w:t>4</w:t>
      </w:r>
      <w:r w:rsidRPr="00562E3A">
        <w:rPr>
          <w:rFonts w:ascii="Sylfaen" w:hAnsi="Sylfaen"/>
          <w:sz w:val="22"/>
          <w:szCs w:val="22"/>
        </w:rPr>
        <w:t>.</w:t>
      </w:r>
      <w:r w:rsidRPr="00562E3A">
        <w:rPr>
          <w:rFonts w:ascii="Sylfaen" w:hAnsi="Sylfaen"/>
          <w:sz w:val="22"/>
          <w:szCs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sidRPr="00562E3A">
        <w:rPr>
          <w:rFonts w:ascii="Sylfaen" w:hAnsi="Sylfaen"/>
          <w:sz w:val="22"/>
          <w:szCs w:val="22"/>
        </w:rPr>
        <w:t>,</w:t>
      </w:r>
      <w:r w:rsidRPr="00562E3A">
        <w:rPr>
          <w:rFonts w:ascii="Sylfaen" w:hAnsi="Sylfaen"/>
          <w:sz w:val="22"/>
          <w:szCs w:val="22"/>
        </w:rPr>
        <w:t xml:space="preserve"> № 4.1 </w:t>
      </w:r>
      <w:r w:rsidR="002346A4" w:rsidRPr="00562E3A">
        <w:rPr>
          <w:rFonts w:ascii="Sylfaen" w:hAnsi="Sylfaen"/>
          <w:sz w:val="22"/>
          <w:szCs w:val="22"/>
        </w:rPr>
        <w:t xml:space="preserve">и № 5 </w:t>
      </w:r>
      <w:r w:rsidRPr="00562E3A">
        <w:rPr>
          <w:rFonts w:ascii="Sylfaen" w:hAnsi="Sylfaen"/>
          <w:sz w:val="22"/>
          <w:szCs w:val="22"/>
        </w:rPr>
        <w:t>к настоящему договору считаются неотъемлемой частью договора.</w:t>
      </w:r>
    </w:p>
    <w:p w14:paraId="367B6A91" w14:textId="77777777" w:rsidR="009F799F"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8.1</w:t>
      </w:r>
      <w:r w:rsidR="00244B5D" w:rsidRPr="00562E3A">
        <w:rPr>
          <w:rFonts w:ascii="Sylfaen" w:hAnsi="Sylfaen"/>
          <w:sz w:val="22"/>
          <w:szCs w:val="22"/>
        </w:rPr>
        <w:t>5</w:t>
      </w:r>
      <w:r w:rsidRPr="00562E3A">
        <w:rPr>
          <w:rFonts w:ascii="Sylfaen" w:hAnsi="Sylfaen"/>
          <w:sz w:val="22"/>
          <w:szCs w:val="22"/>
        </w:rPr>
        <w:t>.</w:t>
      </w:r>
      <w:r w:rsidRPr="00562E3A">
        <w:rPr>
          <w:rFonts w:ascii="Sylfaen" w:hAnsi="Sylfaen"/>
          <w:sz w:val="22"/>
          <w:szCs w:val="22"/>
        </w:rPr>
        <w:tab/>
        <w:t>К отношениям, связанным с настоящим договором, применяется право Республики Армения.</w:t>
      </w:r>
    </w:p>
    <w:p w14:paraId="37B41DC9" w14:textId="77777777" w:rsidR="009F799F" w:rsidRPr="00562E3A" w:rsidRDefault="009F799F" w:rsidP="00562E3A">
      <w:pPr>
        <w:rPr>
          <w:rFonts w:ascii="Sylfaen" w:hAnsi="Sylfaen"/>
          <w:sz w:val="22"/>
          <w:szCs w:val="22"/>
          <w:lang w:val="hy-AM"/>
        </w:rPr>
      </w:pPr>
      <w:r w:rsidRPr="00562E3A">
        <w:rPr>
          <w:rFonts w:ascii="Sylfaen" w:hAnsi="Sylfaen"/>
          <w:sz w:val="22"/>
          <w:szCs w:val="22"/>
          <w:lang w:val="hy-AM"/>
        </w:rPr>
        <w:t>---------------------------------------------</w:t>
      </w:r>
    </w:p>
    <w:p w14:paraId="13E7768C" w14:textId="77777777" w:rsidR="0065206B" w:rsidRPr="00562E3A" w:rsidRDefault="0065206B" w:rsidP="00562E3A">
      <w:pPr>
        <w:rPr>
          <w:rStyle w:val="ezkurwreuab5ozgtqnkl"/>
          <w:rFonts w:ascii="Sylfaen" w:hAnsi="Sylfaen"/>
          <w:i/>
          <w:sz w:val="22"/>
          <w:szCs w:val="22"/>
          <w:highlight w:val="yellow"/>
        </w:rPr>
      </w:pPr>
      <w:r w:rsidRPr="00562E3A">
        <w:rPr>
          <w:rFonts w:ascii="Sylfaen" w:hAnsi="Sylfaen"/>
          <w:sz w:val="22"/>
          <w:szCs w:val="22"/>
          <w:vertAlign w:val="superscript"/>
          <w:lang w:val="hy-AM"/>
        </w:rPr>
        <w:t>34</w:t>
      </w:r>
      <w:r w:rsidRPr="00562E3A">
        <w:rPr>
          <w:rFonts w:ascii="Sylfaen" w:hAnsi="Sylfaen"/>
          <w:sz w:val="22"/>
          <w:szCs w:val="22"/>
          <w:lang w:val="hy-AM"/>
        </w:rPr>
        <w:t xml:space="preserve"> </w:t>
      </w:r>
      <w:r w:rsidRPr="00562E3A">
        <w:rPr>
          <w:rStyle w:val="ezkurwreuab5ozgtqnkl"/>
          <w:rFonts w:ascii="Sylfaen" w:hAnsi="Sylfaen"/>
          <w:i/>
          <w:sz w:val="22"/>
          <w:szCs w:val="22"/>
        </w:rPr>
        <w:t>Если</w:t>
      </w:r>
      <w:r w:rsidRPr="00562E3A">
        <w:rPr>
          <w:rFonts w:ascii="Sylfaen" w:hAnsi="Sylfaen"/>
          <w:i/>
          <w:sz w:val="22"/>
          <w:szCs w:val="22"/>
        </w:rPr>
        <w:t xml:space="preserve"> </w:t>
      </w:r>
      <w:r w:rsidRPr="00562E3A">
        <w:rPr>
          <w:rStyle w:val="ezkurwreuab5ozgtqnkl"/>
          <w:rFonts w:ascii="Sylfaen" w:hAnsi="Sylfaen"/>
          <w:i/>
          <w:sz w:val="22"/>
          <w:szCs w:val="22"/>
        </w:rPr>
        <w:t xml:space="preserve">Заказчик </w:t>
      </w:r>
      <w:r w:rsidRPr="00562E3A">
        <w:rPr>
          <w:rFonts w:ascii="Sylfaen" w:hAnsi="Sylfaen"/>
          <w:i/>
          <w:sz w:val="22"/>
          <w:szCs w:val="22"/>
        </w:rPr>
        <w:t xml:space="preserve"> </w:t>
      </w:r>
      <w:r w:rsidRPr="00562E3A">
        <w:rPr>
          <w:rStyle w:val="ezkurwreuab5ozgtqnkl"/>
          <w:rFonts w:ascii="Sylfaen" w:hAnsi="Sylfaen"/>
          <w:i/>
          <w:sz w:val="22"/>
          <w:szCs w:val="22"/>
        </w:rPr>
        <w:t>является</w:t>
      </w:r>
      <w:r w:rsidRPr="00562E3A">
        <w:rPr>
          <w:rFonts w:ascii="Sylfaen" w:hAnsi="Sylfaen"/>
          <w:i/>
          <w:sz w:val="22"/>
          <w:szCs w:val="22"/>
        </w:rPr>
        <w:t xml:space="preserve"> </w:t>
      </w:r>
      <w:r w:rsidR="00D21C38" w:rsidRPr="00562E3A">
        <w:rPr>
          <w:rStyle w:val="ezkurwreuab5ozgtqnkl"/>
          <w:rFonts w:ascii="Sylfaen" w:hAnsi="Sylfaen"/>
          <w:i/>
          <w:sz w:val="22"/>
          <w:szCs w:val="22"/>
        </w:rPr>
        <w:t>заказчиком</w:t>
      </w:r>
      <w:r w:rsidRPr="00562E3A">
        <w:rPr>
          <w:rStyle w:val="ezkurwreuab5ozgtqnkl"/>
          <w:rFonts w:ascii="Sylfaen" w:hAnsi="Sylfaen"/>
          <w:i/>
          <w:sz w:val="22"/>
          <w:szCs w:val="22"/>
        </w:rPr>
        <w:t>, не имеющим счета в казначействе, настоящий</w:t>
      </w:r>
      <w:r w:rsidRPr="00562E3A">
        <w:rPr>
          <w:rFonts w:ascii="Sylfaen" w:hAnsi="Sylfaen"/>
          <w:i/>
          <w:sz w:val="22"/>
          <w:szCs w:val="22"/>
        </w:rPr>
        <w:t xml:space="preserve"> </w:t>
      </w:r>
      <w:r w:rsidRPr="00562E3A">
        <w:rPr>
          <w:rStyle w:val="ezkurwreuab5ozgtqnkl"/>
          <w:rFonts w:ascii="Sylfaen" w:hAnsi="Sylfaen"/>
          <w:i/>
          <w:sz w:val="22"/>
          <w:szCs w:val="22"/>
        </w:rPr>
        <w:t>пункт</w:t>
      </w:r>
      <w:r w:rsidRPr="00562E3A">
        <w:rPr>
          <w:rFonts w:ascii="Sylfaen" w:hAnsi="Sylfaen"/>
          <w:i/>
          <w:sz w:val="22"/>
          <w:szCs w:val="22"/>
        </w:rPr>
        <w:t xml:space="preserve"> </w:t>
      </w:r>
      <w:r w:rsidRPr="00562E3A">
        <w:rPr>
          <w:rStyle w:val="ezkurwreuab5ozgtqnkl"/>
          <w:rFonts w:ascii="Sylfaen" w:hAnsi="Sylfaen"/>
          <w:i/>
          <w:sz w:val="22"/>
          <w:szCs w:val="22"/>
        </w:rPr>
        <w:t>редактируется</w:t>
      </w:r>
      <w:r w:rsidRPr="00562E3A">
        <w:rPr>
          <w:rFonts w:ascii="Sylfaen" w:hAnsi="Sylfaen"/>
          <w:i/>
          <w:sz w:val="22"/>
          <w:szCs w:val="22"/>
        </w:rPr>
        <w:t xml:space="preserve"> </w:t>
      </w:r>
      <w:r w:rsidRPr="00562E3A">
        <w:rPr>
          <w:rStyle w:val="ezkurwreuab5ozgtqnkl"/>
          <w:rFonts w:ascii="Sylfaen" w:hAnsi="Sylfaen"/>
          <w:i/>
          <w:sz w:val="22"/>
          <w:szCs w:val="22"/>
        </w:rPr>
        <w:t>заменив</w:t>
      </w:r>
      <w:r w:rsidRPr="00562E3A">
        <w:rPr>
          <w:rFonts w:ascii="Sylfaen" w:hAnsi="Sylfaen"/>
          <w:i/>
          <w:sz w:val="22"/>
          <w:szCs w:val="22"/>
        </w:rPr>
        <w:t xml:space="preserve"> </w:t>
      </w:r>
      <w:r w:rsidRPr="00562E3A">
        <w:rPr>
          <w:rStyle w:val="ezkurwreuab5ozgtqnkl"/>
          <w:rFonts w:ascii="Sylfaen" w:hAnsi="Sylfaen"/>
          <w:i/>
          <w:sz w:val="22"/>
          <w:szCs w:val="22"/>
        </w:rPr>
        <w:t>слова</w:t>
      </w:r>
      <w:r w:rsidRPr="00562E3A">
        <w:rPr>
          <w:rFonts w:ascii="Sylfaen" w:hAnsi="Sylfaen"/>
          <w:i/>
          <w:sz w:val="22"/>
          <w:szCs w:val="22"/>
        </w:rPr>
        <w:t xml:space="preserve"> </w:t>
      </w:r>
      <w:r w:rsidRPr="00562E3A">
        <w:rPr>
          <w:rStyle w:val="ezkurwreuab5ozgtqnkl"/>
          <w:rFonts w:ascii="Sylfaen" w:hAnsi="Sylfaen"/>
          <w:i/>
          <w:sz w:val="22"/>
          <w:szCs w:val="22"/>
        </w:rPr>
        <w:t>"внесения платежного</w:t>
      </w:r>
      <w:r w:rsidRPr="00562E3A">
        <w:rPr>
          <w:rFonts w:ascii="Sylfaen" w:hAnsi="Sylfaen"/>
          <w:i/>
          <w:sz w:val="22"/>
          <w:szCs w:val="22"/>
        </w:rPr>
        <w:t xml:space="preserve"> </w:t>
      </w:r>
      <w:r w:rsidRPr="00562E3A">
        <w:rPr>
          <w:rStyle w:val="ezkurwreuab5ozgtqnkl"/>
          <w:rFonts w:ascii="Sylfaen" w:hAnsi="Sylfaen"/>
          <w:i/>
          <w:sz w:val="22"/>
          <w:szCs w:val="22"/>
        </w:rPr>
        <w:t>поручения</w:t>
      </w:r>
      <w:r w:rsidRPr="00562E3A">
        <w:rPr>
          <w:rFonts w:ascii="Sylfaen" w:hAnsi="Sylfaen"/>
          <w:i/>
          <w:sz w:val="22"/>
          <w:szCs w:val="22"/>
        </w:rPr>
        <w:t xml:space="preserve"> </w:t>
      </w:r>
      <w:r w:rsidRPr="00562E3A">
        <w:rPr>
          <w:rStyle w:val="ezkurwreuab5ozgtqnkl"/>
          <w:rFonts w:ascii="Sylfaen" w:hAnsi="Sylfaen"/>
          <w:i/>
          <w:sz w:val="22"/>
          <w:szCs w:val="22"/>
        </w:rPr>
        <w:t>и</w:t>
      </w:r>
      <w:r w:rsidRPr="00562E3A">
        <w:rPr>
          <w:rFonts w:ascii="Sylfaen" w:hAnsi="Sylfaen"/>
          <w:i/>
          <w:sz w:val="22"/>
          <w:szCs w:val="22"/>
        </w:rPr>
        <w:t xml:space="preserve"> </w:t>
      </w:r>
      <w:r w:rsidRPr="00562E3A">
        <w:rPr>
          <w:rStyle w:val="ezkurwreuab5ozgtqnkl"/>
          <w:rFonts w:ascii="Sylfaen" w:hAnsi="Sylfaen"/>
          <w:i/>
          <w:sz w:val="22"/>
          <w:szCs w:val="22"/>
        </w:rPr>
        <w:t>копии</w:t>
      </w:r>
      <w:r w:rsidRPr="00562E3A">
        <w:rPr>
          <w:rFonts w:ascii="Sylfaen" w:hAnsi="Sylfaen"/>
          <w:i/>
          <w:sz w:val="22"/>
          <w:szCs w:val="22"/>
        </w:rPr>
        <w:t xml:space="preserve"> </w:t>
      </w:r>
      <w:r w:rsidRPr="00562E3A">
        <w:rPr>
          <w:rStyle w:val="ezkurwreuab5ozgtqnkl"/>
          <w:rFonts w:ascii="Sylfaen" w:hAnsi="Sylfaen"/>
          <w:i/>
          <w:sz w:val="22"/>
          <w:szCs w:val="22"/>
        </w:rPr>
        <w:t>протокола</w:t>
      </w:r>
      <w:r w:rsidRPr="00562E3A">
        <w:rPr>
          <w:rFonts w:ascii="Sylfaen" w:hAnsi="Sylfaen"/>
          <w:i/>
          <w:sz w:val="22"/>
          <w:szCs w:val="22"/>
        </w:rPr>
        <w:t xml:space="preserve"> </w:t>
      </w:r>
      <w:r w:rsidRPr="00562E3A">
        <w:rPr>
          <w:rStyle w:val="ezkurwreuab5ozgtqnkl"/>
          <w:rFonts w:ascii="Sylfaen" w:hAnsi="Sylfaen"/>
          <w:i/>
          <w:sz w:val="22"/>
          <w:szCs w:val="22"/>
        </w:rPr>
        <w:t>в</w:t>
      </w:r>
      <w:r w:rsidRPr="00562E3A">
        <w:rPr>
          <w:rFonts w:ascii="Sylfaen" w:hAnsi="Sylfaen"/>
          <w:i/>
          <w:sz w:val="22"/>
          <w:szCs w:val="22"/>
        </w:rPr>
        <w:t xml:space="preserve"> </w:t>
      </w:r>
      <w:r w:rsidRPr="00562E3A">
        <w:rPr>
          <w:rStyle w:val="ezkurwreuab5ozgtqnkl"/>
          <w:rFonts w:ascii="Sylfaen" w:hAnsi="Sylfaen"/>
          <w:i/>
          <w:sz w:val="22"/>
          <w:szCs w:val="22"/>
        </w:rPr>
        <w:t>казначейскую</w:t>
      </w:r>
      <w:r w:rsidRPr="00562E3A">
        <w:rPr>
          <w:rFonts w:ascii="Sylfaen" w:hAnsi="Sylfaen"/>
          <w:i/>
          <w:sz w:val="22"/>
          <w:szCs w:val="22"/>
        </w:rPr>
        <w:t xml:space="preserve"> </w:t>
      </w:r>
      <w:r w:rsidRPr="00562E3A">
        <w:rPr>
          <w:rStyle w:val="ezkurwreuab5ozgtqnkl"/>
          <w:rFonts w:ascii="Sylfaen" w:hAnsi="Sylfaen"/>
          <w:i/>
          <w:sz w:val="22"/>
          <w:szCs w:val="22"/>
        </w:rPr>
        <w:t>систему</w:t>
      </w:r>
      <w:r w:rsidRPr="00562E3A">
        <w:rPr>
          <w:rFonts w:ascii="Sylfaen" w:hAnsi="Sylfaen"/>
          <w:i/>
          <w:sz w:val="22"/>
          <w:szCs w:val="22"/>
        </w:rPr>
        <w:t xml:space="preserve"> </w:t>
      </w:r>
      <w:r w:rsidRPr="00562E3A">
        <w:rPr>
          <w:rStyle w:val="ezkurwreuab5ozgtqnkl"/>
          <w:rFonts w:ascii="Sylfaen" w:hAnsi="Sylfaen"/>
          <w:i/>
          <w:sz w:val="22"/>
          <w:szCs w:val="22"/>
        </w:rPr>
        <w:t>уполномоченного органа"</w:t>
      </w:r>
      <w:r w:rsidRPr="00562E3A">
        <w:rPr>
          <w:rFonts w:ascii="Sylfaen" w:hAnsi="Sylfaen"/>
          <w:i/>
          <w:sz w:val="22"/>
          <w:szCs w:val="22"/>
        </w:rPr>
        <w:t xml:space="preserve"> </w:t>
      </w:r>
      <w:r w:rsidRPr="00562E3A">
        <w:rPr>
          <w:rStyle w:val="ezkurwreuab5ozgtqnkl"/>
          <w:rFonts w:ascii="Sylfaen" w:hAnsi="Sylfaen"/>
          <w:i/>
          <w:sz w:val="22"/>
          <w:szCs w:val="22"/>
        </w:rPr>
        <w:t>словами "выдачи платежного</w:t>
      </w:r>
      <w:r w:rsidRPr="00562E3A">
        <w:rPr>
          <w:rFonts w:ascii="Sylfaen" w:hAnsi="Sylfaen"/>
          <w:i/>
          <w:sz w:val="22"/>
          <w:szCs w:val="22"/>
        </w:rPr>
        <w:t xml:space="preserve"> </w:t>
      </w:r>
      <w:r w:rsidRPr="00562E3A">
        <w:rPr>
          <w:rStyle w:val="ezkurwreuab5ozgtqnkl"/>
          <w:rFonts w:ascii="Sylfaen" w:hAnsi="Sylfaen"/>
          <w:i/>
          <w:sz w:val="22"/>
          <w:szCs w:val="22"/>
        </w:rPr>
        <w:t>поручения</w:t>
      </w:r>
      <w:r w:rsidRPr="00562E3A">
        <w:rPr>
          <w:rFonts w:ascii="Sylfaen" w:hAnsi="Sylfaen"/>
          <w:i/>
          <w:sz w:val="22"/>
          <w:szCs w:val="22"/>
        </w:rPr>
        <w:t xml:space="preserve"> </w:t>
      </w:r>
      <w:r w:rsidRPr="00562E3A">
        <w:rPr>
          <w:rStyle w:val="ezkurwreuab5ozgtqnkl"/>
          <w:rFonts w:ascii="Sylfaen" w:hAnsi="Sylfaen"/>
          <w:i/>
          <w:sz w:val="22"/>
          <w:szCs w:val="22"/>
        </w:rPr>
        <w:t>банку</w:t>
      </w:r>
    </w:p>
    <w:p w14:paraId="31BB9A20" w14:textId="77777777" w:rsidR="0065206B" w:rsidRPr="00562E3A" w:rsidRDefault="0065206B" w:rsidP="00562E3A">
      <w:pPr>
        <w:rPr>
          <w:rStyle w:val="ezkurwreuab5ozgtqnkl"/>
          <w:rFonts w:ascii="Sylfaen" w:hAnsi="Sylfaen"/>
          <w:i/>
          <w:sz w:val="22"/>
          <w:szCs w:val="22"/>
          <w:highlight w:val="yellow"/>
        </w:rPr>
      </w:pPr>
    </w:p>
    <w:p w14:paraId="0514791F" w14:textId="77777777" w:rsidR="009F799F" w:rsidRPr="00562E3A" w:rsidRDefault="009F799F" w:rsidP="00562E3A">
      <w:pPr>
        <w:rPr>
          <w:rFonts w:ascii="Sylfaen" w:hAnsi="Sylfaen"/>
          <w:sz w:val="22"/>
          <w:szCs w:val="22"/>
        </w:rPr>
      </w:pPr>
      <w:r w:rsidRPr="00562E3A">
        <w:rPr>
          <w:rFonts w:ascii="Sylfaen" w:hAnsi="Sylfaen"/>
          <w:sz w:val="22"/>
          <w:szCs w:val="22"/>
        </w:rPr>
        <w:br w:type="page"/>
      </w:r>
    </w:p>
    <w:p w14:paraId="7D775647" w14:textId="77777777" w:rsidR="00BB28C8" w:rsidRPr="00562E3A" w:rsidRDefault="00BB28C8" w:rsidP="00562E3A">
      <w:pPr>
        <w:widowControl w:val="0"/>
        <w:tabs>
          <w:tab w:val="left" w:pos="1276"/>
        </w:tabs>
        <w:ind w:firstLine="567"/>
        <w:jc w:val="both"/>
        <w:rPr>
          <w:rFonts w:ascii="Sylfaen" w:hAnsi="Sylfaen"/>
          <w:sz w:val="22"/>
          <w:szCs w:val="22"/>
        </w:rPr>
      </w:pPr>
    </w:p>
    <w:p w14:paraId="6635CE96" w14:textId="29FA652D"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8.1</w:t>
      </w:r>
      <w:r w:rsidR="00244B5D" w:rsidRPr="00562E3A">
        <w:rPr>
          <w:rFonts w:ascii="Sylfaen" w:hAnsi="Sylfaen"/>
          <w:sz w:val="22"/>
          <w:szCs w:val="22"/>
        </w:rPr>
        <w:t>6</w:t>
      </w:r>
      <w:r w:rsidRPr="00562E3A">
        <w:rPr>
          <w:rFonts w:ascii="Sylfaen" w:hAnsi="Sylfaen"/>
          <w:sz w:val="22"/>
          <w:szCs w:val="22"/>
        </w:rPr>
        <w:t>.</w:t>
      </w:r>
      <w:r w:rsidRPr="00562E3A">
        <w:rPr>
          <w:rFonts w:ascii="Sylfaen" w:hAnsi="Sylfaen"/>
          <w:sz w:val="22"/>
          <w:szCs w:val="22"/>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562E3A">
        <w:rPr>
          <w:rFonts w:ascii="Sylfaen" w:hAnsi="Sylfaen"/>
          <w:color w:val="000000" w:themeColor="text1"/>
          <w:sz w:val="22"/>
          <w:szCs w:val="22"/>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562E3A">
        <w:rPr>
          <w:rFonts w:ascii="Sylfaen" w:hAnsi="Sylfaen"/>
          <w:sz w:val="22"/>
          <w:szCs w:val="22"/>
        </w:rPr>
        <w:t xml:space="preserve">Если размер выделенных для исполнения договора финансовых средств превышает </w:t>
      </w:r>
      <w:proofErr w:type="spellStart"/>
      <w:r w:rsidR="004E3919" w:rsidRPr="00562E3A">
        <w:rPr>
          <w:rFonts w:ascii="Sylfaen" w:hAnsi="Sylfaen"/>
          <w:sz w:val="22"/>
          <w:szCs w:val="22"/>
        </w:rPr>
        <w:t>двадцатипятикратный</w:t>
      </w:r>
      <w:proofErr w:type="spellEnd"/>
      <w:r w:rsidR="004E3919" w:rsidRPr="00562E3A">
        <w:rPr>
          <w:rFonts w:ascii="Sylfaen" w:hAnsi="Sylfaen"/>
          <w:sz w:val="22"/>
          <w:szCs w:val="22"/>
        </w:rPr>
        <w:t xml:space="preserve"> </w:t>
      </w:r>
      <w:r w:rsidRPr="00562E3A">
        <w:rPr>
          <w:rFonts w:ascii="Sylfaen" w:hAnsi="Sylfaen"/>
          <w:sz w:val="22"/>
          <w:szCs w:val="22"/>
        </w:rPr>
        <w:t xml:space="preserve">кратный размер базовой единицы закупок, то Заказчиком будет </w:t>
      </w:r>
      <w:proofErr w:type="spellStart"/>
      <w:r w:rsidRPr="00562E3A">
        <w:rPr>
          <w:rFonts w:ascii="Sylfaen" w:hAnsi="Sylfaen"/>
          <w:sz w:val="22"/>
          <w:szCs w:val="22"/>
        </w:rPr>
        <w:t>заключенo</w:t>
      </w:r>
      <w:proofErr w:type="spellEnd"/>
      <w:r w:rsidRPr="00562E3A">
        <w:rPr>
          <w:rFonts w:ascii="Sylfaen" w:hAnsi="Sylfaen"/>
          <w:sz w:val="22"/>
          <w:szCs w:val="22"/>
        </w:rPr>
        <w:t xml:space="preserve"> соглашение в случае, если представленн</w:t>
      </w:r>
      <w:r w:rsidR="00F005EE" w:rsidRPr="00562E3A">
        <w:rPr>
          <w:rFonts w:ascii="Sylfaen" w:hAnsi="Sylfaen"/>
          <w:sz w:val="22"/>
          <w:szCs w:val="22"/>
        </w:rPr>
        <w:t>ые</w:t>
      </w:r>
      <w:r w:rsidRPr="00562E3A">
        <w:rPr>
          <w:rFonts w:ascii="Sylfaen" w:hAnsi="Sylfaen"/>
          <w:sz w:val="22"/>
          <w:szCs w:val="22"/>
        </w:rPr>
        <w:t xml:space="preserve"> Подрядчиком в виде неустойки обеспечени</w:t>
      </w:r>
      <w:r w:rsidR="00F005EE" w:rsidRPr="00562E3A">
        <w:rPr>
          <w:rFonts w:ascii="Sylfaen" w:hAnsi="Sylfaen"/>
          <w:sz w:val="22"/>
          <w:szCs w:val="22"/>
        </w:rPr>
        <w:t>я</w:t>
      </w:r>
      <w:r w:rsidRPr="00562E3A">
        <w:rPr>
          <w:rFonts w:ascii="Sylfaen" w:hAnsi="Sylfaen"/>
          <w:sz w:val="22"/>
          <w:szCs w:val="22"/>
        </w:rPr>
        <w:t xml:space="preserve"> </w:t>
      </w:r>
      <w:r w:rsidR="00F005EE" w:rsidRPr="00562E3A">
        <w:rPr>
          <w:rFonts w:ascii="Sylfaen" w:hAnsi="Sylfaen"/>
          <w:sz w:val="22"/>
          <w:szCs w:val="22"/>
        </w:rPr>
        <w:t xml:space="preserve">квалификации и </w:t>
      </w:r>
      <w:r w:rsidRPr="00562E3A">
        <w:rPr>
          <w:rFonts w:ascii="Sylfaen" w:hAnsi="Sylfaen"/>
          <w:sz w:val="22"/>
          <w:szCs w:val="22"/>
        </w:rPr>
        <w:t>договора заменя</w:t>
      </w:r>
      <w:r w:rsidR="00C3050C" w:rsidRPr="00562E3A">
        <w:rPr>
          <w:rFonts w:ascii="Sylfaen" w:hAnsi="Sylfaen"/>
          <w:sz w:val="22"/>
          <w:szCs w:val="22"/>
        </w:rPr>
        <w:t>ю</w:t>
      </w:r>
      <w:r w:rsidRPr="00562E3A">
        <w:rPr>
          <w:rFonts w:ascii="Sylfaen" w:hAnsi="Sylfaen"/>
          <w:sz w:val="22"/>
          <w:szCs w:val="22"/>
        </w:rPr>
        <w:t xml:space="preserve">тся гарантией или наличными деньгами, с учетом требований </w:t>
      </w:r>
      <w:r w:rsidR="00B2182F" w:rsidRPr="00562E3A">
        <w:rPr>
          <w:rFonts w:ascii="Sylfaen" w:hAnsi="Sylfaen"/>
          <w:sz w:val="22"/>
          <w:szCs w:val="22"/>
        </w:rPr>
        <w:t xml:space="preserve">абзаца "в" подпункта 1 и </w:t>
      </w:r>
      <w:r w:rsidRPr="00562E3A">
        <w:rPr>
          <w:rFonts w:ascii="Sylfaen" w:hAnsi="Sylfaen"/>
          <w:sz w:val="22"/>
          <w:szCs w:val="22"/>
        </w:rPr>
        <w:t>абзаца "б" подпункта 1</w:t>
      </w:r>
      <w:r w:rsidR="00F005EE" w:rsidRPr="00562E3A">
        <w:rPr>
          <w:rFonts w:ascii="Sylfaen" w:hAnsi="Sylfaen"/>
          <w:sz w:val="22"/>
          <w:szCs w:val="22"/>
        </w:rPr>
        <w:t>7</w:t>
      </w:r>
      <w:r w:rsidRPr="00562E3A">
        <w:rPr>
          <w:rFonts w:ascii="Sylfaen" w:hAnsi="Sylfaen"/>
          <w:sz w:val="22"/>
          <w:szCs w:val="22"/>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562E3A">
        <w:rPr>
          <w:rFonts w:ascii="Sylfaen" w:hAnsi="Sylfaen"/>
          <w:sz w:val="22"/>
          <w:szCs w:val="22"/>
        </w:rPr>
        <w:t>й квалификации и</w:t>
      </w:r>
      <w:r w:rsidRPr="00562E3A">
        <w:rPr>
          <w:rFonts w:ascii="Sylfaen" w:hAnsi="Sylfaen"/>
          <w:sz w:val="22"/>
          <w:szCs w:val="22"/>
        </w:rPr>
        <w:t xml:space="preserve"> договора представленн</w:t>
      </w:r>
      <w:r w:rsidR="00DD559B" w:rsidRPr="00562E3A">
        <w:rPr>
          <w:rFonts w:ascii="Sylfaen" w:hAnsi="Sylfaen"/>
          <w:sz w:val="22"/>
          <w:szCs w:val="22"/>
        </w:rPr>
        <w:t>ых</w:t>
      </w:r>
      <w:r w:rsidRPr="00562E3A">
        <w:rPr>
          <w:rFonts w:ascii="Sylfaen" w:hAnsi="Sylfaen"/>
          <w:sz w:val="22"/>
          <w:szCs w:val="22"/>
        </w:rPr>
        <w:t xml:space="preserve"> в виде неустойки, также представляет Заказчику нов</w:t>
      </w:r>
      <w:r w:rsidR="003937C5" w:rsidRPr="00562E3A">
        <w:rPr>
          <w:rFonts w:ascii="Sylfaen" w:hAnsi="Sylfaen"/>
          <w:sz w:val="22"/>
          <w:szCs w:val="22"/>
        </w:rPr>
        <w:t>ые</w:t>
      </w:r>
      <w:r w:rsidRPr="00562E3A">
        <w:rPr>
          <w:rFonts w:ascii="Sylfaen" w:hAnsi="Sylfaen"/>
          <w:sz w:val="22"/>
          <w:szCs w:val="22"/>
        </w:rPr>
        <w:t xml:space="preserve"> обеспечени</w:t>
      </w:r>
      <w:r w:rsidR="003937C5" w:rsidRPr="00562E3A">
        <w:rPr>
          <w:rFonts w:ascii="Sylfaen" w:hAnsi="Sylfaen"/>
          <w:sz w:val="22"/>
          <w:szCs w:val="22"/>
        </w:rPr>
        <w:t xml:space="preserve">я </w:t>
      </w:r>
      <w:r w:rsidRPr="00562E3A">
        <w:rPr>
          <w:rFonts w:ascii="Sylfaen" w:hAnsi="Sylfaen"/>
          <w:sz w:val="22"/>
          <w:szCs w:val="22"/>
        </w:rPr>
        <w:t xml:space="preserve"> в течение </w:t>
      </w:r>
      <w:r w:rsidR="00A66D88" w:rsidRPr="00562E3A">
        <w:rPr>
          <w:rFonts w:ascii="Sylfaen" w:hAnsi="Sylfaen"/>
          <w:sz w:val="22"/>
          <w:szCs w:val="22"/>
        </w:rPr>
        <w:t xml:space="preserve"> </w:t>
      </w:r>
      <w:r w:rsidR="00D2457B">
        <w:rPr>
          <w:rFonts w:ascii="Sylfaen" w:hAnsi="Sylfaen"/>
          <w:sz w:val="22"/>
          <w:szCs w:val="22"/>
        </w:rPr>
        <w:t>10</w:t>
      </w:r>
      <w:r w:rsidR="00A66D88" w:rsidRPr="00562E3A">
        <w:rPr>
          <w:rFonts w:ascii="Sylfaen" w:hAnsi="Sylfaen"/>
          <w:sz w:val="22"/>
          <w:szCs w:val="22"/>
        </w:rPr>
        <w:t xml:space="preserve"> </w:t>
      </w:r>
      <w:r w:rsidRPr="00562E3A">
        <w:rPr>
          <w:rFonts w:ascii="Sylfaen" w:hAnsi="Sylfaen"/>
          <w:sz w:val="22"/>
          <w:szCs w:val="22"/>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23C68" w:rsidRPr="00562E3A">
        <w:rPr>
          <w:rStyle w:val="af6"/>
          <w:rFonts w:ascii="Sylfaen" w:hAnsi="Sylfaen"/>
          <w:sz w:val="22"/>
          <w:szCs w:val="22"/>
        </w:rPr>
        <w:t>3</w:t>
      </w:r>
      <w:r w:rsidR="00323C68" w:rsidRPr="00562E3A">
        <w:rPr>
          <w:rFonts w:ascii="Sylfaen" w:hAnsi="Sylfaen"/>
          <w:sz w:val="22"/>
          <w:szCs w:val="22"/>
          <w:vertAlign w:val="superscript"/>
        </w:rPr>
        <w:t>5</w:t>
      </w:r>
    </w:p>
    <w:p w14:paraId="394346CE" w14:textId="77777777" w:rsidR="00BB28C8" w:rsidRPr="00562E3A" w:rsidRDefault="00BB28C8" w:rsidP="00562E3A">
      <w:pPr>
        <w:widowControl w:val="0"/>
        <w:jc w:val="center"/>
        <w:rPr>
          <w:rFonts w:ascii="Sylfaen" w:hAnsi="Sylfaen" w:cs="Sylfaen"/>
          <w:b/>
          <w:sz w:val="22"/>
          <w:szCs w:val="22"/>
        </w:rPr>
      </w:pPr>
      <w:r w:rsidRPr="00562E3A">
        <w:rPr>
          <w:rFonts w:ascii="Sylfaen" w:hAnsi="Sylfaen"/>
          <w:b/>
          <w:sz w:val="22"/>
          <w:szCs w:val="22"/>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562E3A" w14:paraId="301154E8" w14:textId="77777777" w:rsidTr="003D2146">
        <w:trPr>
          <w:jc w:val="center"/>
        </w:trPr>
        <w:tc>
          <w:tcPr>
            <w:tcW w:w="4536" w:type="dxa"/>
          </w:tcPr>
          <w:p w14:paraId="65001F68"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ЗАКАЗЧИК</w:t>
            </w:r>
          </w:p>
          <w:p w14:paraId="6983AD2D" w14:textId="77777777" w:rsidR="00D2457B" w:rsidRPr="00932E1B" w:rsidRDefault="00D2457B" w:rsidP="00D2457B">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Армавирской области РА</w:t>
            </w:r>
          </w:p>
          <w:p w14:paraId="7B977F7F"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7E032E68" w14:textId="6636CED0" w:rsidR="00D2457B" w:rsidRPr="00D14447" w:rsidRDefault="00D2457B" w:rsidP="00D2457B">
            <w:pPr>
              <w:widowControl w:val="0"/>
              <w:jc w:val="center"/>
              <w:rPr>
                <w:rFonts w:ascii="Sylfaen" w:hAnsi="Sylfaen"/>
                <w:sz w:val="20"/>
                <w:szCs w:val="20"/>
              </w:rPr>
            </w:pPr>
            <w:r w:rsidRPr="00516D1C">
              <w:rPr>
                <w:rFonts w:ascii="Calibri" w:hAnsi="Calibri"/>
                <w:b/>
                <w:color w:val="000000" w:themeColor="text1"/>
                <w:sz w:val="20"/>
                <w:szCs w:val="20"/>
              </w:rPr>
              <w:t xml:space="preserve">Н/Д </w:t>
            </w:r>
            <w:r w:rsidR="00783B0E">
              <w:rPr>
                <w:rFonts w:ascii="Sylfaen" w:hAnsi="Sylfaen"/>
                <w:sz w:val="20"/>
                <w:szCs w:val="20"/>
                <w:lang w:val="hy-AM"/>
              </w:rPr>
              <w:t>900322002842</w:t>
            </w:r>
          </w:p>
          <w:p w14:paraId="5B1854F9"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4F80C4C6"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1A09C47C" w14:textId="77777777" w:rsidR="00D2457B" w:rsidRDefault="00D2457B" w:rsidP="00D2457B">
            <w:pPr>
              <w:widowControl w:val="0"/>
              <w:jc w:val="center"/>
              <w:rPr>
                <w:rFonts w:ascii="Calibri" w:hAnsi="Calibri"/>
                <w:b/>
                <w:color w:val="000000" w:themeColor="text1"/>
                <w:sz w:val="20"/>
                <w:szCs w:val="20"/>
              </w:rPr>
            </w:pPr>
          </w:p>
          <w:p w14:paraId="03C399C0"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01EDFFEB" w14:textId="77777777" w:rsidR="00D2457B" w:rsidRPr="004C07AE" w:rsidRDefault="00D2457B" w:rsidP="00D2457B">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2A11C150" w14:textId="227F9172" w:rsidR="00BB28C8" w:rsidRPr="00562E3A" w:rsidRDefault="00D2457B" w:rsidP="00D2457B">
            <w:pPr>
              <w:widowControl w:val="0"/>
              <w:jc w:val="center"/>
              <w:rPr>
                <w:rFonts w:ascii="Sylfaen" w:hAnsi="Sylfaen"/>
                <w:sz w:val="22"/>
                <w:szCs w:val="22"/>
              </w:rPr>
            </w:pPr>
            <w:r w:rsidRPr="004C07AE">
              <w:rPr>
                <w:rFonts w:ascii="Sylfaen" w:hAnsi="Sylfaen"/>
                <w:sz w:val="22"/>
                <w:szCs w:val="22"/>
              </w:rPr>
              <w:t>М. П.</w:t>
            </w:r>
          </w:p>
        </w:tc>
        <w:tc>
          <w:tcPr>
            <w:tcW w:w="760" w:type="dxa"/>
          </w:tcPr>
          <w:p w14:paraId="0631E226" w14:textId="77777777" w:rsidR="00BB28C8" w:rsidRPr="00562E3A" w:rsidRDefault="00BB28C8" w:rsidP="00562E3A">
            <w:pPr>
              <w:widowControl w:val="0"/>
              <w:jc w:val="center"/>
              <w:rPr>
                <w:rFonts w:ascii="Sylfaen" w:hAnsi="Sylfaen"/>
                <w:sz w:val="22"/>
                <w:szCs w:val="22"/>
              </w:rPr>
            </w:pPr>
          </w:p>
        </w:tc>
        <w:tc>
          <w:tcPr>
            <w:tcW w:w="4343" w:type="dxa"/>
          </w:tcPr>
          <w:p w14:paraId="42BD753D"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ПОДРЯДЧИК</w:t>
            </w:r>
          </w:p>
          <w:p w14:paraId="79479028" w14:textId="77777777" w:rsidR="00BB28C8" w:rsidRPr="00562E3A" w:rsidRDefault="00BB28C8" w:rsidP="00562E3A">
            <w:pPr>
              <w:widowControl w:val="0"/>
              <w:jc w:val="center"/>
              <w:rPr>
                <w:rFonts w:ascii="Sylfaen" w:hAnsi="Sylfaen"/>
                <w:sz w:val="22"/>
                <w:szCs w:val="22"/>
                <w:lang w:val="en-US"/>
              </w:rPr>
            </w:pPr>
            <w:r w:rsidRPr="00562E3A">
              <w:rPr>
                <w:rFonts w:ascii="Sylfaen" w:hAnsi="Sylfaen"/>
                <w:sz w:val="22"/>
                <w:szCs w:val="22"/>
                <w:lang w:val="en-US"/>
              </w:rPr>
              <w:t>___________________</w:t>
            </w:r>
          </w:p>
          <w:p w14:paraId="4972370E" w14:textId="77777777" w:rsidR="00BB28C8" w:rsidRPr="00562E3A" w:rsidRDefault="00BB28C8" w:rsidP="00562E3A">
            <w:pPr>
              <w:widowControl w:val="0"/>
              <w:jc w:val="center"/>
              <w:rPr>
                <w:rFonts w:ascii="Sylfaen" w:hAnsi="Sylfaen"/>
                <w:sz w:val="22"/>
                <w:szCs w:val="22"/>
                <w:vertAlign w:val="superscript"/>
              </w:rPr>
            </w:pPr>
            <w:r w:rsidRPr="00562E3A">
              <w:rPr>
                <w:rFonts w:ascii="Sylfaen" w:hAnsi="Sylfaen"/>
                <w:sz w:val="22"/>
                <w:szCs w:val="22"/>
                <w:vertAlign w:val="superscript"/>
              </w:rPr>
              <w:t>/подпись/</w:t>
            </w:r>
          </w:p>
          <w:p w14:paraId="3DB6FCE9"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М. П.</w:t>
            </w:r>
          </w:p>
        </w:tc>
      </w:tr>
    </w:tbl>
    <w:p w14:paraId="23F30F17" w14:textId="77777777" w:rsidR="00BB28C8" w:rsidRPr="00562E3A" w:rsidRDefault="00BB28C8" w:rsidP="00562E3A">
      <w:pPr>
        <w:widowControl w:val="0"/>
        <w:tabs>
          <w:tab w:val="left" w:pos="1276"/>
        </w:tabs>
        <w:ind w:firstLine="567"/>
        <w:jc w:val="both"/>
        <w:rPr>
          <w:rFonts w:ascii="Sylfaen" w:hAnsi="Sylfaen"/>
          <w:i/>
          <w:sz w:val="22"/>
          <w:szCs w:val="22"/>
          <w:lang w:val="en-US"/>
        </w:rPr>
      </w:pPr>
    </w:p>
    <w:p w14:paraId="3E96B1C8" w14:textId="77777777" w:rsidR="00BB28C8" w:rsidRPr="00D2457B" w:rsidRDefault="00BB28C8" w:rsidP="00562E3A">
      <w:pPr>
        <w:widowControl w:val="0"/>
        <w:tabs>
          <w:tab w:val="left" w:pos="1276"/>
        </w:tabs>
        <w:ind w:firstLine="567"/>
        <w:jc w:val="both"/>
        <w:rPr>
          <w:rFonts w:ascii="Sylfaen" w:hAnsi="Sylfaen"/>
          <w:sz w:val="16"/>
          <w:szCs w:val="16"/>
          <w:u w:val="single"/>
        </w:rPr>
      </w:pPr>
      <w:r w:rsidRPr="00D2457B">
        <w:rPr>
          <w:rFonts w:ascii="Sylfaen" w:hAnsi="Sylfaen"/>
          <w:i/>
          <w:sz w:val="16"/>
          <w:szCs w:val="16"/>
        </w:rPr>
        <w:t>В случае необходимости в проект договора могут быть включены не противоречащие законодательству Республики Армения положения.</w:t>
      </w:r>
    </w:p>
    <w:p w14:paraId="362F29FC" w14:textId="77777777" w:rsidR="00323C68" w:rsidRPr="00D2457B" w:rsidRDefault="00323C68" w:rsidP="00562E3A">
      <w:pPr>
        <w:pStyle w:val="af2"/>
        <w:widowControl w:val="0"/>
        <w:jc w:val="both"/>
        <w:rPr>
          <w:rFonts w:ascii="Sylfaen" w:hAnsi="Sylfaen"/>
          <w:i/>
          <w:sz w:val="16"/>
          <w:szCs w:val="16"/>
        </w:rPr>
      </w:pPr>
      <w:r w:rsidRPr="00D2457B">
        <w:rPr>
          <w:rFonts w:ascii="Sylfaen" w:hAnsi="Sylfaen"/>
          <w:i/>
          <w:sz w:val="16"/>
          <w:szCs w:val="16"/>
        </w:rPr>
        <w:t>-----------------------------------------------</w:t>
      </w:r>
    </w:p>
    <w:p w14:paraId="4A6A8AB4" w14:textId="77777777" w:rsidR="00323C68" w:rsidRPr="00D2457B" w:rsidRDefault="00323C68" w:rsidP="00562E3A">
      <w:pPr>
        <w:pStyle w:val="af2"/>
        <w:widowControl w:val="0"/>
        <w:jc w:val="both"/>
        <w:rPr>
          <w:rFonts w:ascii="Sylfaen" w:hAnsi="Sylfaen"/>
          <w:i/>
          <w:sz w:val="16"/>
          <w:szCs w:val="16"/>
          <w:lang w:val="hy-AM" w:eastAsia="en-US"/>
        </w:rPr>
      </w:pPr>
      <w:r w:rsidRPr="00D2457B">
        <w:rPr>
          <w:rFonts w:ascii="Sylfaen" w:hAnsi="Sylfaen"/>
          <w:i/>
          <w:sz w:val="16"/>
          <w:szCs w:val="16"/>
          <w:vertAlign w:val="superscript"/>
        </w:rPr>
        <w:t xml:space="preserve">35 </w:t>
      </w:r>
      <w:r w:rsidRPr="00D2457B">
        <w:rPr>
          <w:rFonts w:ascii="Sylfaen" w:hAnsi="Sylfaen"/>
          <w:i/>
          <w:sz w:val="16"/>
          <w:szCs w:val="16"/>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D2457B">
        <w:rPr>
          <w:rFonts w:ascii="Sylfaen" w:hAnsi="Sylfaen"/>
          <w:i/>
          <w:sz w:val="16"/>
          <w:szCs w:val="16"/>
        </w:rPr>
        <w:t>двадцатипятикратный</w:t>
      </w:r>
      <w:proofErr w:type="spellEnd"/>
      <w:r w:rsidRPr="00D2457B">
        <w:rPr>
          <w:rFonts w:ascii="Sylfaen" w:hAnsi="Sylfaen"/>
          <w:i/>
          <w:sz w:val="16"/>
          <w:szCs w:val="16"/>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D2457B">
        <w:rPr>
          <w:rFonts w:ascii="Sylfaen" w:hAnsi="Sylfaen"/>
          <w:sz w:val="16"/>
          <w:szCs w:val="16"/>
        </w:rPr>
        <w:t xml:space="preserve"> </w:t>
      </w:r>
      <w:r w:rsidRPr="00D2457B">
        <w:rPr>
          <w:rFonts w:ascii="Sylfaen" w:hAnsi="Sylfaen"/>
          <w:i/>
          <w:sz w:val="16"/>
          <w:szCs w:val="16"/>
        </w:rPr>
        <w:t xml:space="preserve">   </w:t>
      </w:r>
    </w:p>
    <w:p w14:paraId="7457F347" w14:textId="77777777" w:rsidR="00323C68" w:rsidRPr="00D2457B" w:rsidRDefault="00323C68" w:rsidP="00562E3A">
      <w:pPr>
        <w:pStyle w:val="af2"/>
        <w:widowControl w:val="0"/>
        <w:jc w:val="both"/>
        <w:rPr>
          <w:rFonts w:ascii="Sylfaen" w:hAnsi="Sylfaen"/>
          <w:i/>
          <w:sz w:val="16"/>
          <w:szCs w:val="16"/>
          <w:lang w:val="hy-AM" w:eastAsia="en-US"/>
        </w:rPr>
      </w:pPr>
      <w:r w:rsidRPr="00D2457B">
        <w:rPr>
          <w:rFonts w:ascii="Sylfaen" w:hAnsi="Sylfaen"/>
          <w:i/>
          <w:sz w:val="16"/>
          <w:szCs w:val="16"/>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6D1CED77" w14:textId="77777777" w:rsidR="00A66D88" w:rsidRPr="00D2457B" w:rsidRDefault="00A66D88" w:rsidP="00562E3A">
      <w:pPr>
        <w:pStyle w:val="af2"/>
        <w:widowControl w:val="0"/>
        <w:jc w:val="both"/>
        <w:rPr>
          <w:rFonts w:ascii="Sylfaen" w:hAnsi="Sylfaen"/>
          <w:i/>
          <w:sz w:val="16"/>
          <w:szCs w:val="16"/>
          <w:lang w:val="hy-AM" w:eastAsia="en-US"/>
        </w:rPr>
      </w:pPr>
      <w:r w:rsidRPr="00D2457B">
        <w:rPr>
          <w:rStyle w:val="ezkurwreuab5ozgtqnkl"/>
          <w:rFonts w:ascii="Sylfaen" w:hAnsi="Sylfaen" w:cs="Cambria"/>
          <w:i/>
          <w:sz w:val="16"/>
          <w:szCs w:val="16"/>
        </w:rPr>
        <w:t>Срок</w:t>
      </w:r>
      <w:r w:rsidRPr="00D2457B">
        <w:rPr>
          <w:rStyle w:val="ezkurwreuab5ozgtqnkl"/>
          <w:rFonts w:ascii="Sylfaen" w:hAnsi="Sylfaen"/>
          <w:i/>
          <w:sz w:val="16"/>
          <w:szCs w:val="16"/>
        </w:rPr>
        <w:t xml:space="preserve">, </w:t>
      </w:r>
      <w:r w:rsidRPr="00D2457B">
        <w:rPr>
          <w:rStyle w:val="ezkurwreuab5ozgtqnkl"/>
          <w:rFonts w:ascii="Sylfaen" w:hAnsi="Sylfaen" w:cs="Cambria"/>
          <w:i/>
          <w:sz w:val="16"/>
          <w:szCs w:val="16"/>
        </w:rPr>
        <w:t>установленный</w:t>
      </w:r>
      <w:r w:rsidRPr="00D2457B">
        <w:rPr>
          <w:rFonts w:ascii="Sylfaen" w:hAnsi="Sylfaen"/>
          <w:i/>
          <w:sz w:val="16"/>
          <w:szCs w:val="16"/>
        </w:rPr>
        <w:t xml:space="preserve"> в </w:t>
      </w:r>
      <w:r w:rsidRPr="00D2457B">
        <w:rPr>
          <w:rStyle w:val="ezkurwreuab5ozgtqnkl"/>
          <w:rFonts w:ascii="Sylfaen" w:hAnsi="Sylfaen"/>
          <w:i/>
          <w:sz w:val="16"/>
          <w:szCs w:val="16"/>
        </w:rPr>
        <w:t>5-ом</w:t>
      </w:r>
      <w:r w:rsidRPr="00D2457B">
        <w:rPr>
          <w:rFonts w:ascii="Sylfaen" w:hAnsi="Sylfaen"/>
          <w:i/>
          <w:sz w:val="16"/>
          <w:szCs w:val="16"/>
        </w:rPr>
        <w:t xml:space="preserve"> </w:t>
      </w:r>
      <w:r w:rsidRPr="00D2457B">
        <w:rPr>
          <w:rStyle w:val="ezkurwreuab5ozgtqnkl"/>
          <w:rFonts w:ascii="Sylfaen" w:hAnsi="Sylfaen" w:cs="Cambria"/>
          <w:i/>
          <w:sz w:val="16"/>
          <w:szCs w:val="16"/>
        </w:rPr>
        <w:t>предложении настоящего</w:t>
      </w:r>
      <w:r w:rsidRPr="00D2457B">
        <w:rPr>
          <w:rFonts w:ascii="Sylfaen" w:hAnsi="Sylfaen"/>
          <w:i/>
          <w:sz w:val="16"/>
          <w:szCs w:val="16"/>
        </w:rPr>
        <w:t xml:space="preserve"> </w:t>
      </w:r>
      <w:r w:rsidRPr="00D2457B">
        <w:rPr>
          <w:rStyle w:val="ezkurwreuab5ozgtqnkl"/>
          <w:rFonts w:ascii="Sylfaen" w:hAnsi="Sylfaen" w:cs="Cambria"/>
          <w:i/>
          <w:sz w:val="16"/>
          <w:szCs w:val="16"/>
        </w:rPr>
        <w:t>пункта</w:t>
      </w:r>
      <w:r w:rsidRPr="00D2457B">
        <w:rPr>
          <w:rFonts w:ascii="Sylfaen" w:hAnsi="Sylfaen"/>
          <w:i/>
          <w:sz w:val="16"/>
          <w:szCs w:val="16"/>
        </w:rPr>
        <w:t xml:space="preserve">, </w:t>
      </w:r>
      <w:r w:rsidRPr="00D2457B">
        <w:rPr>
          <w:rStyle w:val="ezkurwreuab5ozgtqnkl"/>
          <w:rFonts w:ascii="Sylfaen" w:hAnsi="Sylfaen" w:cs="Cambria"/>
          <w:i/>
          <w:sz w:val="16"/>
          <w:szCs w:val="16"/>
        </w:rPr>
        <w:t>не</w:t>
      </w:r>
      <w:r w:rsidRPr="00D2457B">
        <w:rPr>
          <w:rFonts w:ascii="Sylfaen" w:hAnsi="Sylfaen"/>
          <w:i/>
          <w:sz w:val="16"/>
          <w:szCs w:val="16"/>
        </w:rPr>
        <w:t xml:space="preserve"> </w:t>
      </w:r>
      <w:r w:rsidRPr="00D2457B">
        <w:rPr>
          <w:rStyle w:val="ezkurwreuab5ozgtqnkl"/>
          <w:rFonts w:ascii="Sylfaen" w:hAnsi="Sylfaen" w:cs="Cambria"/>
          <w:i/>
          <w:sz w:val="16"/>
          <w:szCs w:val="16"/>
        </w:rPr>
        <w:t>может</w:t>
      </w:r>
      <w:r w:rsidRPr="00D2457B">
        <w:rPr>
          <w:rStyle w:val="ezkurwreuab5ozgtqnkl"/>
          <w:rFonts w:ascii="Sylfaen" w:hAnsi="Sylfaen"/>
          <w:i/>
          <w:sz w:val="16"/>
          <w:szCs w:val="16"/>
        </w:rPr>
        <w:t xml:space="preserve"> </w:t>
      </w:r>
      <w:r w:rsidRPr="00D2457B">
        <w:rPr>
          <w:rStyle w:val="ezkurwreuab5ozgtqnkl"/>
          <w:rFonts w:ascii="Sylfaen" w:hAnsi="Sylfaen" w:cs="Cambria"/>
          <w:i/>
          <w:sz w:val="16"/>
          <w:szCs w:val="16"/>
        </w:rPr>
        <w:t>быть</w:t>
      </w:r>
      <w:r w:rsidRPr="00D2457B">
        <w:rPr>
          <w:rStyle w:val="ezkurwreuab5ozgtqnkl"/>
          <w:rFonts w:ascii="Sylfaen" w:hAnsi="Sylfaen"/>
          <w:i/>
          <w:sz w:val="16"/>
          <w:szCs w:val="16"/>
        </w:rPr>
        <w:t xml:space="preserve"> </w:t>
      </w:r>
      <w:r w:rsidRPr="00D2457B">
        <w:rPr>
          <w:rStyle w:val="ezkurwreuab5ozgtqnkl"/>
          <w:rFonts w:ascii="Sylfaen" w:hAnsi="Sylfaen" w:cs="Cambria"/>
          <w:i/>
          <w:sz w:val="16"/>
          <w:szCs w:val="16"/>
        </w:rPr>
        <w:t>менее</w:t>
      </w:r>
      <w:r w:rsidRPr="00D2457B">
        <w:rPr>
          <w:rFonts w:ascii="Sylfaen" w:hAnsi="Sylfaen"/>
          <w:i/>
          <w:sz w:val="16"/>
          <w:szCs w:val="16"/>
        </w:rPr>
        <w:t xml:space="preserve"> </w:t>
      </w:r>
      <w:r w:rsidRPr="00D2457B">
        <w:rPr>
          <w:rStyle w:val="ezkurwreuab5ozgtqnkl"/>
          <w:rFonts w:ascii="Sylfaen" w:hAnsi="Sylfaen"/>
          <w:i/>
          <w:sz w:val="16"/>
          <w:szCs w:val="16"/>
        </w:rPr>
        <w:t>10</w:t>
      </w:r>
      <w:r w:rsidRPr="00D2457B">
        <w:rPr>
          <w:rFonts w:ascii="Sylfaen" w:hAnsi="Sylfaen"/>
          <w:i/>
          <w:sz w:val="16"/>
          <w:szCs w:val="16"/>
        </w:rPr>
        <w:t xml:space="preserve"> </w:t>
      </w:r>
      <w:r w:rsidRPr="00D2457B">
        <w:rPr>
          <w:rStyle w:val="ezkurwreuab5ozgtqnkl"/>
          <w:rFonts w:ascii="Sylfaen" w:hAnsi="Sylfaen" w:cs="Cambria"/>
          <w:i/>
          <w:sz w:val="16"/>
          <w:szCs w:val="16"/>
        </w:rPr>
        <w:t>рабочих</w:t>
      </w:r>
      <w:r w:rsidRPr="00D2457B">
        <w:rPr>
          <w:rFonts w:ascii="Sylfaen" w:hAnsi="Sylfaen"/>
          <w:i/>
          <w:sz w:val="16"/>
          <w:szCs w:val="16"/>
        </w:rPr>
        <w:t xml:space="preserve"> </w:t>
      </w:r>
      <w:r w:rsidRPr="00D2457B">
        <w:rPr>
          <w:rStyle w:val="ezkurwreuab5ozgtqnkl"/>
          <w:rFonts w:ascii="Sylfaen" w:hAnsi="Sylfaen" w:cs="Cambria"/>
          <w:i/>
          <w:sz w:val="16"/>
          <w:szCs w:val="16"/>
        </w:rPr>
        <w:t>дней</w:t>
      </w:r>
      <w:r w:rsidRPr="00D2457B">
        <w:rPr>
          <w:rStyle w:val="ezkurwreuab5ozgtqnkl"/>
          <w:rFonts w:ascii="Sylfaen" w:hAnsi="Sylfaen" w:cs="Cambria"/>
          <w:i/>
          <w:sz w:val="16"/>
          <w:szCs w:val="16"/>
          <w:lang w:val="hy-AM"/>
        </w:rPr>
        <w:t>.</w:t>
      </w:r>
    </w:p>
    <w:p w14:paraId="09CEE60B" w14:textId="77777777" w:rsidR="00BB28C8" w:rsidRPr="00562E3A" w:rsidRDefault="00BB28C8" w:rsidP="00562E3A">
      <w:pPr>
        <w:widowControl w:val="0"/>
        <w:ind w:firstLine="567"/>
        <w:rPr>
          <w:rFonts w:ascii="Sylfaen" w:hAnsi="Sylfaen"/>
          <w:i/>
          <w:sz w:val="22"/>
          <w:szCs w:val="22"/>
          <w:lang w:val="hy-AM"/>
        </w:rPr>
      </w:pPr>
    </w:p>
    <w:p w14:paraId="615BF88E" w14:textId="77777777" w:rsidR="00323C68" w:rsidRPr="00562E3A" w:rsidRDefault="00323C68" w:rsidP="00562E3A">
      <w:pPr>
        <w:rPr>
          <w:rFonts w:ascii="Sylfaen" w:hAnsi="Sylfaen"/>
          <w:i/>
          <w:sz w:val="22"/>
          <w:szCs w:val="22"/>
          <w:lang w:val="hy-AM"/>
        </w:rPr>
      </w:pPr>
      <w:r w:rsidRPr="00562E3A">
        <w:rPr>
          <w:rFonts w:ascii="Sylfaen" w:hAnsi="Sylfaen"/>
          <w:i/>
          <w:sz w:val="22"/>
          <w:szCs w:val="22"/>
        </w:rPr>
        <w:br w:type="page"/>
      </w:r>
    </w:p>
    <w:p w14:paraId="205B4125" w14:textId="77777777"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lastRenderedPageBreak/>
        <w:t>Приложение № 1</w:t>
      </w:r>
    </w:p>
    <w:p w14:paraId="67DEEEF2" w14:textId="56AC143A" w:rsidR="00BB28C8" w:rsidRPr="00562E3A" w:rsidRDefault="00BB28C8" w:rsidP="00562E3A">
      <w:pPr>
        <w:widowControl w:val="0"/>
        <w:ind w:firstLine="567"/>
        <w:jc w:val="right"/>
        <w:rPr>
          <w:rFonts w:ascii="Sylfaen" w:hAnsi="Sylfaen" w:cs="Arial"/>
          <w:i/>
          <w:sz w:val="22"/>
          <w:szCs w:val="22"/>
        </w:rPr>
      </w:pPr>
      <w:r w:rsidRPr="00562E3A">
        <w:rPr>
          <w:rFonts w:ascii="Sylfaen" w:hAnsi="Sylfaen"/>
          <w:sz w:val="22"/>
          <w:szCs w:val="22"/>
        </w:rPr>
        <w:t>к Договору под кодом</w:t>
      </w:r>
      <w:r w:rsidR="00B87E79" w:rsidRPr="00B87E79">
        <w:rPr>
          <w:rFonts w:ascii="Sylfaen" w:hAnsi="Sylfaen"/>
          <w:b/>
          <w:sz w:val="22"/>
          <w:szCs w:val="22"/>
        </w:rPr>
        <w:t xml:space="preserve"> </w:t>
      </w:r>
      <w:r w:rsidR="007C61DD">
        <w:rPr>
          <w:rFonts w:ascii="Sylfaen" w:hAnsi="Sylfaen"/>
          <w:b/>
          <w:sz w:val="22"/>
          <w:szCs w:val="22"/>
        </w:rPr>
        <w:t>ԱՄԱՀ-ԳՈ-ԲՄԱՇՁԲ-25/47</w:t>
      </w:r>
      <w:r w:rsidRPr="00562E3A">
        <w:rPr>
          <w:rFonts w:ascii="Sylfaen" w:hAnsi="Sylfaen" w:cs="Arial"/>
          <w:i/>
          <w:sz w:val="22"/>
          <w:szCs w:val="22"/>
        </w:rPr>
        <w:br/>
      </w:r>
      <w:r w:rsidRPr="00562E3A">
        <w:rPr>
          <w:rFonts w:ascii="Sylfaen" w:hAnsi="Sylfaen"/>
          <w:i/>
          <w:sz w:val="22"/>
          <w:szCs w:val="22"/>
        </w:rPr>
        <w:t xml:space="preserve">заключенному " </w:t>
      </w:r>
      <w:r w:rsidRPr="00562E3A">
        <w:rPr>
          <w:rFonts w:ascii="Sylfaen" w:hAnsi="Sylfaen"/>
          <w:i/>
          <w:sz w:val="22"/>
          <w:szCs w:val="22"/>
        </w:rPr>
        <w:tab/>
        <w:t xml:space="preserve">"  </w:t>
      </w:r>
      <w:r w:rsidRPr="00562E3A">
        <w:rPr>
          <w:rFonts w:ascii="Sylfaen" w:hAnsi="Sylfaen"/>
          <w:i/>
          <w:sz w:val="22"/>
          <w:szCs w:val="22"/>
        </w:rPr>
        <w:tab/>
        <w:t>20</w:t>
      </w:r>
      <w:r w:rsidR="004E70C4">
        <w:rPr>
          <w:rFonts w:ascii="Sylfaen" w:hAnsi="Sylfaen"/>
          <w:i/>
          <w:sz w:val="22"/>
          <w:szCs w:val="22"/>
          <w:lang w:val="hy-AM"/>
        </w:rPr>
        <w:t>25</w:t>
      </w:r>
      <w:r w:rsidRPr="00562E3A">
        <w:rPr>
          <w:rFonts w:ascii="Sylfaen" w:hAnsi="Sylfaen"/>
          <w:i/>
          <w:sz w:val="22"/>
          <w:szCs w:val="22"/>
        </w:rPr>
        <w:tab/>
        <w:t>г.</w:t>
      </w:r>
    </w:p>
    <w:p w14:paraId="6E81B731" w14:textId="77777777" w:rsidR="00BB28C8" w:rsidRPr="00562E3A" w:rsidRDefault="00BB28C8" w:rsidP="00562E3A">
      <w:pPr>
        <w:widowControl w:val="0"/>
        <w:ind w:firstLine="567"/>
        <w:jc w:val="center"/>
        <w:rPr>
          <w:rFonts w:ascii="Sylfaen" w:hAnsi="Sylfaen"/>
          <w:b/>
          <w:sz w:val="22"/>
          <w:szCs w:val="22"/>
        </w:rPr>
      </w:pPr>
    </w:p>
    <w:p w14:paraId="471C79D8" w14:textId="77777777" w:rsidR="00B87E79" w:rsidRDefault="00B87E79" w:rsidP="00562E3A">
      <w:pPr>
        <w:widowControl w:val="0"/>
        <w:ind w:firstLine="567"/>
        <w:jc w:val="center"/>
        <w:rPr>
          <w:rFonts w:ascii="Sylfaen" w:hAnsi="Sylfaen"/>
          <w:b/>
          <w:sz w:val="22"/>
          <w:szCs w:val="22"/>
        </w:rPr>
      </w:pPr>
    </w:p>
    <w:p w14:paraId="528BC11D" w14:textId="77777777" w:rsidR="00B87E79" w:rsidRDefault="00B87E79" w:rsidP="00562E3A">
      <w:pPr>
        <w:widowControl w:val="0"/>
        <w:ind w:firstLine="567"/>
        <w:jc w:val="center"/>
        <w:rPr>
          <w:rFonts w:ascii="Sylfaen" w:hAnsi="Sylfaen"/>
          <w:b/>
          <w:sz w:val="22"/>
          <w:szCs w:val="22"/>
        </w:rPr>
      </w:pPr>
    </w:p>
    <w:p w14:paraId="78B0768C" w14:textId="77777777" w:rsidR="00B87E79" w:rsidRDefault="00B87E79" w:rsidP="00562E3A">
      <w:pPr>
        <w:widowControl w:val="0"/>
        <w:ind w:firstLine="567"/>
        <w:jc w:val="center"/>
        <w:rPr>
          <w:rFonts w:ascii="Sylfaen" w:hAnsi="Sylfaen"/>
          <w:b/>
          <w:sz w:val="22"/>
          <w:szCs w:val="22"/>
        </w:rPr>
      </w:pPr>
    </w:p>
    <w:p w14:paraId="12297108" w14:textId="77777777" w:rsidR="00B87E79" w:rsidRDefault="00B87E79" w:rsidP="00562E3A">
      <w:pPr>
        <w:widowControl w:val="0"/>
        <w:ind w:firstLine="567"/>
        <w:jc w:val="center"/>
        <w:rPr>
          <w:rFonts w:ascii="Sylfaen" w:hAnsi="Sylfaen"/>
          <w:b/>
          <w:sz w:val="22"/>
          <w:szCs w:val="22"/>
        </w:rPr>
      </w:pPr>
    </w:p>
    <w:p w14:paraId="2BEC09A0" w14:textId="77777777" w:rsidR="00B87E79" w:rsidRDefault="00B87E79" w:rsidP="00562E3A">
      <w:pPr>
        <w:widowControl w:val="0"/>
        <w:ind w:firstLine="567"/>
        <w:jc w:val="center"/>
        <w:rPr>
          <w:rFonts w:ascii="Sylfaen" w:hAnsi="Sylfaen"/>
          <w:b/>
          <w:sz w:val="22"/>
          <w:szCs w:val="22"/>
        </w:rPr>
      </w:pPr>
    </w:p>
    <w:p w14:paraId="6227CC91" w14:textId="77777777" w:rsidR="00B87E79" w:rsidRDefault="00B87E79" w:rsidP="00562E3A">
      <w:pPr>
        <w:widowControl w:val="0"/>
        <w:ind w:firstLine="567"/>
        <w:jc w:val="center"/>
        <w:rPr>
          <w:rFonts w:ascii="Sylfaen" w:hAnsi="Sylfaen"/>
          <w:b/>
          <w:sz w:val="22"/>
          <w:szCs w:val="22"/>
        </w:rPr>
      </w:pPr>
    </w:p>
    <w:p w14:paraId="015DC79E" w14:textId="193A06E9" w:rsidR="00BB28C8" w:rsidRPr="00562E3A" w:rsidRDefault="008B56A4" w:rsidP="00562E3A">
      <w:pPr>
        <w:widowControl w:val="0"/>
        <w:ind w:firstLine="567"/>
        <w:jc w:val="center"/>
        <w:rPr>
          <w:rFonts w:ascii="Sylfaen" w:hAnsi="Sylfaen" w:cs="Arial"/>
          <w:b/>
          <w:sz w:val="22"/>
          <w:szCs w:val="22"/>
        </w:rPr>
      </w:pPr>
      <w:r w:rsidRPr="00562E3A">
        <w:rPr>
          <w:rFonts w:ascii="Sylfaen" w:hAnsi="Sylfaen"/>
          <w:b/>
          <w:sz w:val="22"/>
          <w:szCs w:val="22"/>
        </w:rPr>
        <w:t>Объемная ведомость-смета</w:t>
      </w:r>
      <w:r w:rsidR="00BB28C8" w:rsidRPr="00562E3A">
        <w:rPr>
          <w:rFonts w:ascii="Sylfaen" w:hAnsi="Sylfaen"/>
          <w:b/>
          <w:sz w:val="22"/>
          <w:szCs w:val="22"/>
        </w:rPr>
        <w:t>*</w:t>
      </w:r>
    </w:p>
    <w:p w14:paraId="05BFB2C5" w14:textId="77777777" w:rsidR="00BB28C8" w:rsidRPr="00562E3A" w:rsidRDefault="00BB28C8" w:rsidP="00562E3A">
      <w:pPr>
        <w:widowControl w:val="0"/>
        <w:ind w:firstLine="567"/>
        <w:jc w:val="right"/>
        <w:rPr>
          <w:rFonts w:ascii="Sylfaen" w:hAnsi="Sylfaen"/>
          <w:i/>
          <w:sz w:val="22"/>
          <w:szCs w:val="22"/>
        </w:rPr>
      </w:pPr>
    </w:p>
    <w:p w14:paraId="2639F627" w14:textId="31D1BD5E" w:rsidR="00BB28C8" w:rsidRPr="00D2457B" w:rsidRDefault="00D2457B" w:rsidP="00562E3A">
      <w:pPr>
        <w:widowControl w:val="0"/>
        <w:ind w:firstLine="567"/>
        <w:jc w:val="center"/>
        <w:rPr>
          <w:rFonts w:ascii="Sylfaen" w:hAnsi="Sylfaen"/>
          <w:bCs/>
          <w:sz w:val="20"/>
          <w:szCs w:val="20"/>
          <w:lang w:val="hy-AM"/>
        </w:rPr>
      </w:pPr>
      <w:r w:rsidRPr="00D2457B">
        <w:rPr>
          <w:rFonts w:ascii="Sylfaen" w:hAnsi="Sylfaen"/>
          <w:bCs/>
          <w:sz w:val="20"/>
          <w:szCs w:val="20"/>
        </w:rPr>
        <w:t xml:space="preserve">ВЫПОЛНЕНИЯ РАБОТ НА СТРОИТЕЛСТВО ОРОСИТЕЛЬНОЙ СИСТЕМИ В ПОСЕЛКЕ </w:t>
      </w:r>
      <w:r w:rsidR="005A2E7E">
        <w:rPr>
          <w:rFonts w:ascii="Sylfaen" w:hAnsi="Sylfaen"/>
          <w:bCs/>
          <w:sz w:val="20"/>
          <w:szCs w:val="20"/>
        </w:rPr>
        <w:t>ГРИБОЕДОВ</w:t>
      </w:r>
      <w:r w:rsidRPr="00D2457B">
        <w:rPr>
          <w:rFonts w:ascii="Sylfaen" w:hAnsi="Sylfaen"/>
          <w:bCs/>
          <w:sz w:val="20"/>
          <w:szCs w:val="20"/>
        </w:rPr>
        <w:t xml:space="preserve"> ОБЩИНЫ АРАКС АРМАВИРСКОЙ ОБЛАСТИ РА "</w:t>
      </w:r>
    </w:p>
    <w:p w14:paraId="18A4F930" w14:textId="77777777" w:rsidR="000A359E" w:rsidRPr="00562E3A" w:rsidRDefault="000A359E" w:rsidP="00562E3A">
      <w:pPr>
        <w:widowControl w:val="0"/>
        <w:ind w:firstLine="567"/>
        <w:jc w:val="center"/>
        <w:rPr>
          <w:rFonts w:ascii="Sylfaen" w:hAnsi="Sylfaen"/>
          <w:sz w:val="22"/>
          <w:szCs w:val="22"/>
          <w:lang w:val="hy-AM"/>
        </w:rPr>
      </w:pPr>
    </w:p>
    <w:p w14:paraId="0BF877C7" w14:textId="77777777" w:rsidR="000A359E" w:rsidRPr="00562E3A" w:rsidRDefault="000A359E" w:rsidP="00562E3A">
      <w:pPr>
        <w:widowControl w:val="0"/>
        <w:ind w:firstLine="567"/>
        <w:jc w:val="center"/>
        <w:rPr>
          <w:rFonts w:ascii="Sylfaen" w:hAnsi="Sylfaen"/>
          <w:sz w:val="22"/>
          <w:szCs w:val="22"/>
          <w:lang w:val="hy-AM"/>
        </w:rPr>
      </w:pPr>
    </w:p>
    <w:p w14:paraId="5617B424" w14:textId="77777777" w:rsidR="000A359E" w:rsidRPr="00562E3A" w:rsidRDefault="000A359E" w:rsidP="00562E3A">
      <w:pPr>
        <w:widowControl w:val="0"/>
        <w:ind w:firstLine="567"/>
        <w:jc w:val="center"/>
        <w:rPr>
          <w:rFonts w:ascii="Sylfaen" w:hAnsi="Sylfaen"/>
          <w:sz w:val="22"/>
          <w:szCs w:val="22"/>
          <w:lang w:val="hy-AM"/>
        </w:rPr>
      </w:pPr>
    </w:p>
    <w:p w14:paraId="6666BD07" w14:textId="77777777" w:rsidR="000A359E" w:rsidRPr="00562E3A" w:rsidRDefault="000A359E" w:rsidP="00562E3A">
      <w:pPr>
        <w:widowControl w:val="0"/>
        <w:ind w:firstLine="567"/>
        <w:jc w:val="center"/>
        <w:rPr>
          <w:rFonts w:ascii="Sylfaen" w:hAnsi="Sylfaen"/>
          <w:sz w:val="22"/>
          <w:szCs w:val="22"/>
          <w:lang w:val="hy-AM"/>
        </w:rPr>
      </w:pPr>
    </w:p>
    <w:p w14:paraId="0E6EA5F0" w14:textId="77777777" w:rsidR="000A359E" w:rsidRPr="00562E3A" w:rsidRDefault="000A359E" w:rsidP="00562E3A">
      <w:pPr>
        <w:widowControl w:val="0"/>
        <w:ind w:firstLine="567"/>
        <w:jc w:val="center"/>
        <w:rPr>
          <w:rFonts w:ascii="Sylfaen" w:hAnsi="Sylfaen"/>
          <w:sz w:val="22"/>
          <w:szCs w:val="22"/>
          <w:lang w:val="hy-AM"/>
        </w:rPr>
      </w:pPr>
    </w:p>
    <w:p w14:paraId="45E0AD59" w14:textId="77777777" w:rsidR="000A359E" w:rsidRPr="00562E3A" w:rsidRDefault="000A359E" w:rsidP="00562E3A">
      <w:pPr>
        <w:widowControl w:val="0"/>
        <w:ind w:firstLine="567"/>
        <w:jc w:val="center"/>
        <w:rPr>
          <w:rFonts w:ascii="Sylfaen" w:hAnsi="Sylfaen"/>
          <w:sz w:val="22"/>
          <w:szCs w:val="22"/>
          <w:lang w:val="hy-AM"/>
        </w:rPr>
      </w:pPr>
    </w:p>
    <w:p w14:paraId="5766FBE8" w14:textId="77777777" w:rsidR="000A359E" w:rsidRPr="00562E3A" w:rsidRDefault="000A359E" w:rsidP="00562E3A">
      <w:pPr>
        <w:widowControl w:val="0"/>
        <w:ind w:firstLine="567"/>
        <w:jc w:val="center"/>
        <w:rPr>
          <w:rFonts w:ascii="Sylfaen" w:hAnsi="Sylfaen"/>
          <w:b/>
          <w:sz w:val="22"/>
          <w:szCs w:val="22"/>
          <w:lang w:val="hy-AM"/>
        </w:rPr>
      </w:pPr>
    </w:p>
    <w:p w14:paraId="24DAE58D" w14:textId="69535A1E" w:rsidR="00BB28C8" w:rsidRPr="00562E3A" w:rsidRDefault="00BB28C8" w:rsidP="00562E3A">
      <w:pPr>
        <w:widowControl w:val="0"/>
        <w:ind w:firstLine="567"/>
        <w:rPr>
          <w:rFonts w:ascii="Sylfaen" w:hAnsi="Sylfaen"/>
          <w:i/>
          <w:sz w:val="22"/>
          <w:szCs w:val="22"/>
        </w:rPr>
      </w:pPr>
      <w:r w:rsidRPr="00562E3A">
        <w:rPr>
          <w:rFonts w:ascii="Sylfaen" w:hAnsi="Sylfaen"/>
          <w:sz w:val="22"/>
          <w:szCs w:val="22"/>
        </w:rPr>
        <w:t xml:space="preserve">* Подрядчик выполняет работы </w:t>
      </w:r>
      <w:r w:rsidR="00D2457B">
        <w:rPr>
          <w:rFonts w:ascii="Sylfaen" w:hAnsi="Sylfaen"/>
          <w:sz w:val="22"/>
          <w:szCs w:val="22"/>
        </w:rPr>
        <w:t>в</w:t>
      </w:r>
      <w:r w:rsidRPr="00562E3A">
        <w:rPr>
          <w:rFonts w:ascii="Sylfaen" w:hAnsi="Sylfaen"/>
          <w:sz w:val="22"/>
          <w:szCs w:val="22"/>
        </w:rPr>
        <w:t xml:space="preserve"> </w:t>
      </w:r>
      <w:r w:rsidR="00D2457B">
        <w:rPr>
          <w:rFonts w:ascii="Sylfaen" w:hAnsi="Sylfaen"/>
          <w:sz w:val="22"/>
          <w:szCs w:val="22"/>
        </w:rPr>
        <w:t xml:space="preserve">селе </w:t>
      </w:r>
      <w:r w:rsidR="005A2E7E">
        <w:rPr>
          <w:rFonts w:ascii="Sylfaen" w:hAnsi="Sylfaen"/>
          <w:sz w:val="22"/>
          <w:szCs w:val="22"/>
        </w:rPr>
        <w:t>Грибоедов</w:t>
      </w:r>
      <w:r w:rsidRPr="00562E3A">
        <w:rPr>
          <w:rFonts w:ascii="Sylfaen" w:hAnsi="Sylfaen"/>
          <w:sz w:val="22"/>
          <w:szCs w:val="22"/>
        </w:rPr>
        <w:t>.</w:t>
      </w:r>
    </w:p>
    <w:p w14:paraId="7CA505C5" w14:textId="77777777" w:rsidR="00BB28C8" w:rsidRPr="00562E3A" w:rsidRDefault="00BB28C8" w:rsidP="00562E3A">
      <w:pPr>
        <w:widowControl w:val="0"/>
        <w:ind w:firstLine="567"/>
        <w:jc w:val="right"/>
        <w:rPr>
          <w:rFonts w:ascii="Sylfaen" w:hAnsi="Sylfaen"/>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B28C8" w:rsidRPr="00562E3A" w14:paraId="3793C90F" w14:textId="77777777" w:rsidTr="003D2146">
        <w:trPr>
          <w:jc w:val="center"/>
        </w:trPr>
        <w:tc>
          <w:tcPr>
            <w:tcW w:w="4536" w:type="dxa"/>
          </w:tcPr>
          <w:p w14:paraId="61DB5591" w14:textId="77777777" w:rsidR="00BB28C8" w:rsidRPr="00562E3A" w:rsidRDefault="00BB28C8" w:rsidP="00562E3A">
            <w:pPr>
              <w:widowControl w:val="0"/>
              <w:ind w:firstLine="34"/>
              <w:jc w:val="center"/>
              <w:rPr>
                <w:rFonts w:ascii="Sylfaen" w:hAnsi="Sylfaen" w:cs="Sylfaen"/>
                <w:b/>
                <w:bCs/>
                <w:sz w:val="22"/>
                <w:szCs w:val="22"/>
              </w:rPr>
            </w:pPr>
            <w:r w:rsidRPr="00562E3A">
              <w:rPr>
                <w:rFonts w:ascii="Sylfaen" w:hAnsi="Sylfaen"/>
                <w:b/>
                <w:sz w:val="22"/>
                <w:szCs w:val="22"/>
              </w:rPr>
              <w:t>ЗАКАЗЧИК</w:t>
            </w:r>
          </w:p>
          <w:p w14:paraId="5773B71F" w14:textId="77777777" w:rsidR="00D2457B" w:rsidRPr="00932E1B" w:rsidRDefault="00D2457B" w:rsidP="00D2457B">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Армавирской области РА</w:t>
            </w:r>
          </w:p>
          <w:p w14:paraId="0D450B7D"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2CD66B1D" w14:textId="713153D2" w:rsidR="00D2457B" w:rsidRPr="00D14447" w:rsidRDefault="00D2457B" w:rsidP="00D2457B">
            <w:pPr>
              <w:widowControl w:val="0"/>
              <w:jc w:val="center"/>
              <w:rPr>
                <w:rFonts w:ascii="Sylfaen" w:hAnsi="Sylfaen"/>
                <w:sz w:val="20"/>
                <w:szCs w:val="20"/>
              </w:rPr>
            </w:pPr>
            <w:r w:rsidRPr="00516D1C">
              <w:rPr>
                <w:rFonts w:ascii="Calibri" w:hAnsi="Calibri"/>
                <w:b/>
                <w:color w:val="000000" w:themeColor="text1"/>
                <w:sz w:val="20"/>
                <w:szCs w:val="20"/>
              </w:rPr>
              <w:t xml:space="preserve">Н/Д </w:t>
            </w:r>
            <w:r w:rsidR="00783B0E">
              <w:rPr>
                <w:rFonts w:ascii="Sylfaen" w:hAnsi="Sylfaen"/>
                <w:sz w:val="20"/>
                <w:szCs w:val="20"/>
                <w:lang w:val="hy-AM"/>
              </w:rPr>
              <w:t>900322002842</w:t>
            </w:r>
          </w:p>
          <w:p w14:paraId="38D813EC"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54811D26"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78482187" w14:textId="77777777" w:rsidR="00D2457B" w:rsidRDefault="00D2457B" w:rsidP="00D2457B">
            <w:pPr>
              <w:widowControl w:val="0"/>
              <w:jc w:val="center"/>
              <w:rPr>
                <w:rFonts w:ascii="Calibri" w:hAnsi="Calibri"/>
                <w:b/>
                <w:color w:val="000000" w:themeColor="text1"/>
                <w:sz w:val="20"/>
                <w:szCs w:val="20"/>
              </w:rPr>
            </w:pPr>
          </w:p>
          <w:p w14:paraId="023B3960"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3514B8C5" w14:textId="77777777" w:rsidR="00D2457B" w:rsidRPr="004C07AE" w:rsidRDefault="00D2457B" w:rsidP="00D2457B">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15203C19" w14:textId="1421DCD1" w:rsidR="00BB28C8" w:rsidRPr="00562E3A" w:rsidRDefault="00D2457B" w:rsidP="00D2457B">
            <w:pPr>
              <w:widowControl w:val="0"/>
              <w:ind w:firstLine="34"/>
              <w:jc w:val="center"/>
              <w:rPr>
                <w:rFonts w:ascii="Sylfaen" w:hAnsi="Sylfaen"/>
                <w:sz w:val="22"/>
                <w:szCs w:val="22"/>
              </w:rPr>
            </w:pPr>
            <w:r w:rsidRPr="004C07AE">
              <w:rPr>
                <w:rFonts w:ascii="Sylfaen" w:hAnsi="Sylfaen"/>
                <w:sz w:val="22"/>
                <w:szCs w:val="22"/>
              </w:rPr>
              <w:t>М. П.</w:t>
            </w:r>
          </w:p>
        </w:tc>
        <w:tc>
          <w:tcPr>
            <w:tcW w:w="760" w:type="dxa"/>
          </w:tcPr>
          <w:p w14:paraId="10AE42D5" w14:textId="77777777" w:rsidR="00BB28C8" w:rsidRPr="00562E3A" w:rsidRDefault="00BB28C8" w:rsidP="00562E3A">
            <w:pPr>
              <w:widowControl w:val="0"/>
              <w:ind w:firstLine="34"/>
              <w:jc w:val="center"/>
              <w:rPr>
                <w:rFonts w:ascii="Sylfaen" w:hAnsi="Sylfaen"/>
                <w:sz w:val="22"/>
                <w:szCs w:val="22"/>
              </w:rPr>
            </w:pPr>
          </w:p>
        </w:tc>
        <w:tc>
          <w:tcPr>
            <w:tcW w:w="4343" w:type="dxa"/>
          </w:tcPr>
          <w:p w14:paraId="08469E41" w14:textId="77777777" w:rsidR="00BB28C8" w:rsidRPr="00562E3A" w:rsidRDefault="00BB28C8" w:rsidP="00562E3A">
            <w:pPr>
              <w:widowControl w:val="0"/>
              <w:ind w:firstLine="34"/>
              <w:jc w:val="center"/>
              <w:rPr>
                <w:rFonts w:ascii="Sylfaen" w:hAnsi="Sylfaen" w:cs="Sylfaen"/>
                <w:b/>
                <w:bCs/>
                <w:sz w:val="22"/>
                <w:szCs w:val="22"/>
              </w:rPr>
            </w:pPr>
            <w:r w:rsidRPr="00562E3A">
              <w:rPr>
                <w:rFonts w:ascii="Sylfaen" w:hAnsi="Sylfaen"/>
                <w:b/>
                <w:sz w:val="22"/>
                <w:szCs w:val="22"/>
              </w:rPr>
              <w:t>ПОДРЯДЧИК</w:t>
            </w:r>
          </w:p>
          <w:p w14:paraId="1831D1EC" w14:textId="77777777" w:rsidR="00BB28C8" w:rsidRPr="00562E3A" w:rsidRDefault="00BB28C8" w:rsidP="00562E3A">
            <w:pPr>
              <w:widowControl w:val="0"/>
              <w:ind w:firstLine="34"/>
              <w:jc w:val="center"/>
              <w:rPr>
                <w:rFonts w:ascii="Sylfaen" w:hAnsi="Sylfaen"/>
                <w:sz w:val="22"/>
                <w:szCs w:val="22"/>
                <w:lang w:val="en-US"/>
              </w:rPr>
            </w:pPr>
            <w:r w:rsidRPr="00562E3A">
              <w:rPr>
                <w:rFonts w:ascii="Sylfaen" w:hAnsi="Sylfaen"/>
                <w:sz w:val="22"/>
                <w:szCs w:val="22"/>
                <w:lang w:val="en-US"/>
              </w:rPr>
              <w:t>___________________</w:t>
            </w:r>
          </w:p>
          <w:p w14:paraId="4A4F07F3" w14:textId="77777777" w:rsidR="00BB28C8" w:rsidRPr="00562E3A" w:rsidRDefault="00BB28C8" w:rsidP="00562E3A">
            <w:pPr>
              <w:widowControl w:val="0"/>
              <w:ind w:firstLine="34"/>
              <w:jc w:val="center"/>
              <w:rPr>
                <w:rFonts w:ascii="Sylfaen" w:hAnsi="Sylfaen"/>
                <w:sz w:val="22"/>
                <w:szCs w:val="22"/>
                <w:vertAlign w:val="superscript"/>
              </w:rPr>
            </w:pPr>
            <w:r w:rsidRPr="00562E3A">
              <w:rPr>
                <w:rFonts w:ascii="Sylfaen" w:hAnsi="Sylfaen"/>
                <w:sz w:val="22"/>
                <w:szCs w:val="22"/>
                <w:vertAlign w:val="superscript"/>
              </w:rPr>
              <w:t>/подпись/</w:t>
            </w:r>
          </w:p>
          <w:p w14:paraId="54F0DE7A" w14:textId="77777777" w:rsidR="00BB28C8" w:rsidRPr="00562E3A" w:rsidRDefault="00BB28C8" w:rsidP="00562E3A">
            <w:pPr>
              <w:widowControl w:val="0"/>
              <w:ind w:firstLine="34"/>
              <w:jc w:val="center"/>
              <w:rPr>
                <w:rFonts w:ascii="Sylfaen" w:hAnsi="Sylfaen"/>
                <w:sz w:val="22"/>
                <w:szCs w:val="22"/>
              </w:rPr>
            </w:pPr>
            <w:r w:rsidRPr="00562E3A">
              <w:rPr>
                <w:rFonts w:ascii="Sylfaen" w:hAnsi="Sylfaen"/>
                <w:sz w:val="22"/>
                <w:szCs w:val="22"/>
              </w:rPr>
              <w:t>М. П.</w:t>
            </w:r>
          </w:p>
        </w:tc>
      </w:tr>
    </w:tbl>
    <w:p w14:paraId="3B951D04" w14:textId="77777777" w:rsidR="00BB28C8" w:rsidRPr="00562E3A" w:rsidRDefault="00BB28C8" w:rsidP="00562E3A">
      <w:pPr>
        <w:widowControl w:val="0"/>
        <w:ind w:firstLine="567"/>
        <w:jc w:val="right"/>
        <w:rPr>
          <w:rFonts w:ascii="Sylfaen" w:hAnsi="Sylfaen"/>
          <w:i/>
          <w:sz w:val="22"/>
          <w:szCs w:val="22"/>
        </w:rPr>
      </w:pPr>
    </w:p>
    <w:p w14:paraId="6286F0C0" w14:textId="77777777" w:rsidR="00BB28C8" w:rsidRPr="00562E3A" w:rsidRDefault="00BB28C8" w:rsidP="00562E3A">
      <w:pPr>
        <w:rPr>
          <w:rFonts w:ascii="Sylfaen" w:hAnsi="Sylfaen"/>
          <w:i/>
          <w:sz w:val="22"/>
          <w:szCs w:val="22"/>
        </w:rPr>
      </w:pPr>
      <w:r w:rsidRPr="00562E3A">
        <w:rPr>
          <w:rFonts w:ascii="Sylfaen" w:hAnsi="Sylfaen"/>
          <w:i/>
          <w:sz w:val="22"/>
          <w:szCs w:val="22"/>
        </w:rPr>
        <w:br w:type="page"/>
      </w:r>
    </w:p>
    <w:p w14:paraId="6DCEEED5" w14:textId="77777777"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lastRenderedPageBreak/>
        <w:t>Приложение № 2</w:t>
      </w:r>
    </w:p>
    <w:p w14:paraId="36AD4F99" w14:textId="282E90BF"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t xml:space="preserve">к Договору под кодом </w:t>
      </w:r>
      <w:r w:rsidR="007C61DD">
        <w:rPr>
          <w:rFonts w:ascii="Sylfaen" w:hAnsi="Sylfaen"/>
          <w:b/>
          <w:i/>
          <w:iCs/>
          <w:sz w:val="20"/>
          <w:szCs w:val="20"/>
        </w:rPr>
        <w:t>ԱՄԱՀ-ԳՈ-ԲՄԱՇՁԲ-25/47</w:t>
      </w:r>
      <w:r w:rsidRPr="00562E3A">
        <w:rPr>
          <w:rFonts w:ascii="Sylfaen" w:hAnsi="Sylfaen" w:cs="Arial"/>
          <w:i/>
          <w:sz w:val="22"/>
          <w:szCs w:val="22"/>
        </w:rPr>
        <w:br/>
      </w:r>
      <w:r w:rsidRPr="00562E3A">
        <w:rPr>
          <w:rFonts w:ascii="Sylfaen" w:hAnsi="Sylfaen"/>
          <w:i/>
          <w:sz w:val="22"/>
          <w:szCs w:val="22"/>
        </w:rPr>
        <w:t xml:space="preserve">заключенному " </w:t>
      </w:r>
      <w:r w:rsidRPr="00562E3A">
        <w:rPr>
          <w:rFonts w:ascii="Sylfaen" w:hAnsi="Sylfaen"/>
          <w:i/>
          <w:sz w:val="22"/>
          <w:szCs w:val="22"/>
        </w:rPr>
        <w:tab/>
        <w:t xml:space="preserve">"  </w:t>
      </w:r>
      <w:r w:rsidRPr="00562E3A">
        <w:rPr>
          <w:rFonts w:ascii="Sylfaen" w:hAnsi="Sylfaen"/>
          <w:i/>
          <w:sz w:val="22"/>
          <w:szCs w:val="22"/>
        </w:rPr>
        <w:tab/>
        <w:t>20</w:t>
      </w:r>
      <w:r w:rsidR="00E804FE" w:rsidRPr="00E804FE">
        <w:rPr>
          <w:rFonts w:ascii="Sylfaen" w:hAnsi="Sylfaen"/>
          <w:i/>
          <w:sz w:val="22"/>
          <w:szCs w:val="22"/>
        </w:rPr>
        <w:t>25</w:t>
      </w:r>
      <w:r w:rsidRPr="00562E3A">
        <w:rPr>
          <w:rFonts w:ascii="Sylfaen" w:hAnsi="Sylfaen"/>
          <w:i/>
          <w:sz w:val="22"/>
          <w:szCs w:val="22"/>
        </w:rPr>
        <w:t>г.</w:t>
      </w:r>
    </w:p>
    <w:p w14:paraId="42F62D55" w14:textId="77777777" w:rsidR="00E804FE" w:rsidRPr="00E804FE" w:rsidRDefault="00E804FE" w:rsidP="00562E3A">
      <w:pPr>
        <w:widowControl w:val="0"/>
        <w:ind w:firstLine="567"/>
        <w:jc w:val="center"/>
        <w:rPr>
          <w:rFonts w:ascii="Sylfaen" w:hAnsi="Sylfaen"/>
          <w:b/>
          <w:sz w:val="22"/>
          <w:szCs w:val="22"/>
        </w:rPr>
      </w:pPr>
    </w:p>
    <w:p w14:paraId="31D381EA" w14:textId="39671750" w:rsidR="00BB28C8" w:rsidRPr="00562E3A" w:rsidRDefault="00BB28C8" w:rsidP="00562E3A">
      <w:pPr>
        <w:widowControl w:val="0"/>
        <w:ind w:firstLine="567"/>
        <w:jc w:val="center"/>
        <w:rPr>
          <w:rFonts w:ascii="Sylfaen" w:hAnsi="Sylfaen"/>
          <w:b/>
          <w:sz w:val="22"/>
          <w:szCs w:val="22"/>
          <w:lang w:val="hy-AM"/>
        </w:rPr>
      </w:pPr>
      <w:r w:rsidRPr="00562E3A">
        <w:rPr>
          <w:rFonts w:ascii="Sylfaen" w:hAnsi="Sylfaen"/>
          <w:b/>
          <w:sz w:val="22"/>
          <w:szCs w:val="22"/>
        </w:rPr>
        <w:t>КАЛЕНДАРНЫЙ ГРАФИК</w:t>
      </w:r>
      <w:r w:rsidR="00CD2E1D" w:rsidRPr="00562E3A">
        <w:rPr>
          <w:rFonts w:ascii="Sylfaen" w:hAnsi="Sylfaen"/>
          <w:b/>
          <w:sz w:val="22"/>
          <w:szCs w:val="22"/>
          <w:lang w:val="hy-AM"/>
        </w:rPr>
        <w:t>*</w:t>
      </w:r>
    </w:p>
    <w:p w14:paraId="08FD3C62" w14:textId="6B29841D" w:rsidR="00D2457B" w:rsidRPr="00D2457B" w:rsidRDefault="00D2457B" w:rsidP="00D2457B">
      <w:pPr>
        <w:widowControl w:val="0"/>
        <w:ind w:firstLine="567"/>
        <w:jc w:val="center"/>
        <w:rPr>
          <w:rFonts w:ascii="Sylfaen" w:hAnsi="Sylfaen"/>
          <w:b/>
          <w:sz w:val="16"/>
          <w:szCs w:val="16"/>
          <w:lang w:val="hy-AM"/>
        </w:rPr>
      </w:pPr>
      <w:r w:rsidRPr="00D2457B">
        <w:rPr>
          <w:rFonts w:ascii="Sylfaen" w:hAnsi="Sylfaen"/>
          <w:b/>
          <w:sz w:val="16"/>
          <w:szCs w:val="16"/>
        </w:rPr>
        <w:t xml:space="preserve">ВЫПОЛНЕНИЯ РАБОТ НА СТРОИТЕЛСТВО ОРОСИТЕЛЬНОЙ СИСТЕМИ В ПОСЕЛКЕ </w:t>
      </w:r>
      <w:r w:rsidR="005A2E7E">
        <w:rPr>
          <w:rFonts w:ascii="Sylfaen" w:hAnsi="Sylfaen"/>
          <w:b/>
          <w:sz w:val="16"/>
          <w:szCs w:val="16"/>
        </w:rPr>
        <w:t>ГРИБОЕДОВ</w:t>
      </w:r>
      <w:r w:rsidRPr="00D2457B">
        <w:rPr>
          <w:rFonts w:ascii="Sylfaen" w:hAnsi="Sylfaen"/>
          <w:b/>
          <w:sz w:val="16"/>
          <w:szCs w:val="16"/>
        </w:rPr>
        <w:t xml:space="preserve"> ОБЩИНЫ АРАКС АРМАВИРСКОЙ ОБЛАСТИ 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562E3A" w14:paraId="1B28CC3E" w14:textId="77777777" w:rsidTr="003D2146">
        <w:trPr>
          <w:cantSplit/>
          <w:jc w:val="center"/>
        </w:trPr>
        <w:tc>
          <w:tcPr>
            <w:tcW w:w="816" w:type="dxa"/>
            <w:vMerge w:val="restart"/>
            <w:vAlign w:val="center"/>
          </w:tcPr>
          <w:p w14:paraId="1C56C4BD"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 п/п</w:t>
            </w:r>
          </w:p>
        </w:tc>
        <w:tc>
          <w:tcPr>
            <w:tcW w:w="4962" w:type="dxa"/>
            <w:vMerge w:val="restart"/>
            <w:vAlign w:val="center"/>
          </w:tcPr>
          <w:p w14:paraId="47C653FC"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Наименования</w:t>
            </w:r>
          </w:p>
          <w:p w14:paraId="1E90D5C6"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выполняемых Подрядчиком отдельных видов работ</w:t>
            </w:r>
          </w:p>
        </w:tc>
        <w:tc>
          <w:tcPr>
            <w:tcW w:w="2656" w:type="dxa"/>
            <w:gridSpan w:val="2"/>
            <w:vAlign w:val="center"/>
          </w:tcPr>
          <w:p w14:paraId="3565BDA2" w14:textId="77777777" w:rsidR="00BB28C8" w:rsidRPr="00562E3A" w:rsidRDefault="00BB28C8" w:rsidP="00562E3A">
            <w:pPr>
              <w:widowControl w:val="0"/>
              <w:jc w:val="center"/>
              <w:rPr>
                <w:rFonts w:ascii="Sylfaen" w:hAnsi="Sylfaen"/>
                <w:sz w:val="22"/>
                <w:szCs w:val="22"/>
                <w:lang w:val="en-US"/>
              </w:rPr>
            </w:pPr>
            <w:r w:rsidRPr="00562E3A">
              <w:rPr>
                <w:rFonts w:ascii="Sylfaen" w:hAnsi="Sylfaen"/>
                <w:sz w:val="22"/>
                <w:szCs w:val="22"/>
              </w:rPr>
              <w:t>Срок выполнения работ</w:t>
            </w:r>
            <w:r w:rsidRPr="00562E3A">
              <w:rPr>
                <w:rStyle w:val="af6"/>
                <w:rFonts w:ascii="Sylfaen" w:hAnsi="Sylfaen"/>
                <w:sz w:val="22"/>
                <w:szCs w:val="22"/>
              </w:rPr>
              <w:footnoteReference w:customMarkFollows="1" w:id="36"/>
              <w:t>**</w:t>
            </w:r>
          </w:p>
        </w:tc>
      </w:tr>
      <w:tr w:rsidR="00BB28C8" w:rsidRPr="00562E3A" w14:paraId="1B1F8CB1" w14:textId="77777777" w:rsidTr="003D2146">
        <w:trPr>
          <w:cantSplit/>
          <w:trHeight w:val="586"/>
          <w:jc w:val="center"/>
        </w:trPr>
        <w:tc>
          <w:tcPr>
            <w:tcW w:w="816" w:type="dxa"/>
            <w:vMerge/>
            <w:vAlign w:val="center"/>
          </w:tcPr>
          <w:p w14:paraId="07301894" w14:textId="77777777" w:rsidR="00BB28C8" w:rsidRPr="00562E3A" w:rsidRDefault="00BB28C8" w:rsidP="00562E3A">
            <w:pPr>
              <w:widowControl w:val="0"/>
              <w:jc w:val="both"/>
              <w:rPr>
                <w:rFonts w:ascii="Sylfaen" w:hAnsi="Sylfaen"/>
                <w:sz w:val="22"/>
                <w:szCs w:val="22"/>
              </w:rPr>
            </w:pPr>
          </w:p>
        </w:tc>
        <w:tc>
          <w:tcPr>
            <w:tcW w:w="4962" w:type="dxa"/>
            <w:vMerge/>
          </w:tcPr>
          <w:p w14:paraId="5B2BA621" w14:textId="77777777" w:rsidR="00BB28C8" w:rsidRPr="00562E3A" w:rsidRDefault="00BB28C8" w:rsidP="00562E3A">
            <w:pPr>
              <w:widowControl w:val="0"/>
              <w:rPr>
                <w:rFonts w:ascii="Sylfaen" w:hAnsi="Sylfaen"/>
                <w:sz w:val="22"/>
                <w:szCs w:val="22"/>
              </w:rPr>
            </w:pPr>
          </w:p>
        </w:tc>
        <w:tc>
          <w:tcPr>
            <w:tcW w:w="1216" w:type="dxa"/>
            <w:vAlign w:val="center"/>
          </w:tcPr>
          <w:p w14:paraId="34911AF4"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Начало</w:t>
            </w:r>
          </w:p>
        </w:tc>
        <w:tc>
          <w:tcPr>
            <w:tcW w:w="1440" w:type="dxa"/>
            <w:vAlign w:val="center"/>
          </w:tcPr>
          <w:p w14:paraId="3DC3C9BF"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Конец</w:t>
            </w:r>
          </w:p>
        </w:tc>
      </w:tr>
      <w:tr w:rsidR="00BB28C8" w:rsidRPr="00562E3A" w14:paraId="34BAD9A5" w14:textId="77777777" w:rsidTr="003D2146">
        <w:trPr>
          <w:trHeight w:val="586"/>
          <w:jc w:val="center"/>
        </w:trPr>
        <w:tc>
          <w:tcPr>
            <w:tcW w:w="816" w:type="dxa"/>
            <w:vAlign w:val="center"/>
          </w:tcPr>
          <w:p w14:paraId="24650FC9"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1</w:t>
            </w:r>
          </w:p>
        </w:tc>
        <w:tc>
          <w:tcPr>
            <w:tcW w:w="4962" w:type="dxa"/>
            <w:vAlign w:val="center"/>
          </w:tcPr>
          <w:p w14:paraId="541B4F4F" w14:textId="77777777" w:rsidR="00BB28C8" w:rsidRPr="00562E3A" w:rsidRDefault="00BB28C8" w:rsidP="00562E3A">
            <w:pPr>
              <w:widowControl w:val="0"/>
              <w:rPr>
                <w:rFonts w:ascii="Sylfaen" w:hAnsi="Sylfaen"/>
                <w:sz w:val="22"/>
                <w:szCs w:val="22"/>
              </w:rPr>
            </w:pPr>
          </w:p>
        </w:tc>
        <w:tc>
          <w:tcPr>
            <w:tcW w:w="1216" w:type="dxa"/>
            <w:vAlign w:val="center"/>
          </w:tcPr>
          <w:p w14:paraId="36BE79DE" w14:textId="77777777" w:rsidR="00BB28C8" w:rsidRPr="00562E3A" w:rsidRDefault="00BB28C8" w:rsidP="00562E3A">
            <w:pPr>
              <w:widowControl w:val="0"/>
              <w:jc w:val="center"/>
              <w:rPr>
                <w:rFonts w:ascii="Sylfaen" w:hAnsi="Sylfaen"/>
                <w:sz w:val="22"/>
                <w:szCs w:val="22"/>
              </w:rPr>
            </w:pPr>
          </w:p>
        </w:tc>
        <w:tc>
          <w:tcPr>
            <w:tcW w:w="1440" w:type="dxa"/>
            <w:vAlign w:val="center"/>
          </w:tcPr>
          <w:p w14:paraId="44561044" w14:textId="77777777" w:rsidR="00BB28C8" w:rsidRPr="00562E3A" w:rsidRDefault="00BB28C8" w:rsidP="00562E3A">
            <w:pPr>
              <w:widowControl w:val="0"/>
              <w:rPr>
                <w:rFonts w:ascii="Sylfaen" w:hAnsi="Sylfaen"/>
                <w:sz w:val="22"/>
                <w:szCs w:val="22"/>
              </w:rPr>
            </w:pPr>
          </w:p>
        </w:tc>
      </w:tr>
      <w:tr w:rsidR="00BB28C8" w:rsidRPr="00562E3A" w14:paraId="45CBA2B4" w14:textId="77777777" w:rsidTr="003D2146">
        <w:trPr>
          <w:trHeight w:val="586"/>
          <w:jc w:val="center"/>
        </w:trPr>
        <w:tc>
          <w:tcPr>
            <w:tcW w:w="816" w:type="dxa"/>
            <w:vAlign w:val="center"/>
          </w:tcPr>
          <w:p w14:paraId="7F3C59B7"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2</w:t>
            </w:r>
          </w:p>
        </w:tc>
        <w:tc>
          <w:tcPr>
            <w:tcW w:w="4962" w:type="dxa"/>
            <w:vAlign w:val="center"/>
          </w:tcPr>
          <w:p w14:paraId="494ACC53" w14:textId="77777777" w:rsidR="00BB28C8" w:rsidRPr="00562E3A" w:rsidRDefault="00BB28C8" w:rsidP="00562E3A">
            <w:pPr>
              <w:widowControl w:val="0"/>
              <w:rPr>
                <w:rFonts w:ascii="Sylfaen" w:hAnsi="Sylfaen"/>
                <w:sz w:val="22"/>
                <w:szCs w:val="22"/>
              </w:rPr>
            </w:pPr>
          </w:p>
        </w:tc>
        <w:tc>
          <w:tcPr>
            <w:tcW w:w="1216" w:type="dxa"/>
            <w:vAlign w:val="center"/>
          </w:tcPr>
          <w:p w14:paraId="558D55F5" w14:textId="77777777" w:rsidR="00BB28C8" w:rsidRPr="00562E3A" w:rsidRDefault="00BB28C8" w:rsidP="00562E3A">
            <w:pPr>
              <w:widowControl w:val="0"/>
              <w:jc w:val="center"/>
              <w:rPr>
                <w:rFonts w:ascii="Sylfaen" w:hAnsi="Sylfaen"/>
                <w:sz w:val="22"/>
                <w:szCs w:val="22"/>
              </w:rPr>
            </w:pPr>
          </w:p>
        </w:tc>
        <w:tc>
          <w:tcPr>
            <w:tcW w:w="1440" w:type="dxa"/>
            <w:vAlign w:val="center"/>
          </w:tcPr>
          <w:p w14:paraId="2A276E9F" w14:textId="77777777" w:rsidR="00BB28C8" w:rsidRPr="00562E3A" w:rsidRDefault="00BB28C8" w:rsidP="00562E3A">
            <w:pPr>
              <w:widowControl w:val="0"/>
              <w:rPr>
                <w:rFonts w:ascii="Sylfaen" w:hAnsi="Sylfaen"/>
                <w:sz w:val="22"/>
                <w:szCs w:val="22"/>
              </w:rPr>
            </w:pPr>
          </w:p>
        </w:tc>
      </w:tr>
      <w:tr w:rsidR="00BB28C8" w:rsidRPr="00562E3A" w14:paraId="6EE85FB2" w14:textId="77777777" w:rsidTr="003D2146">
        <w:trPr>
          <w:trHeight w:val="586"/>
          <w:jc w:val="center"/>
        </w:trPr>
        <w:tc>
          <w:tcPr>
            <w:tcW w:w="816" w:type="dxa"/>
            <w:vAlign w:val="center"/>
          </w:tcPr>
          <w:p w14:paraId="302D9E2C"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3</w:t>
            </w:r>
          </w:p>
        </w:tc>
        <w:tc>
          <w:tcPr>
            <w:tcW w:w="4962" w:type="dxa"/>
            <w:vAlign w:val="center"/>
          </w:tcPr>
          <w:p w14:paraId="6119BC19" w14:textId="77777777" w:rsidR="00BB28C8" w:rsidRPr="00562E3A" w:rsidRDefault="00BB28C8" w:rsidP="00562E3A">
            <w:pPr>
              <w:widowControl w:val="0"/>
              <w:rPr>
                <w:rFonts w:ascii="Sylfaen" w:hAnsi="Sylfaen"/>
                <w:sz w:val="22"/>
                <w:szCs w:val="22"/>
              </w:rPr>
            </w:pPr>
          </w:p>
        </w:tc>
        <w:tc>
          <w:tcPr>
            <w:tcW w:w="1216" w:type="dxa"/>
            <w:vAlign w:val="center"/>
          </w:tcPr>
          <w:p w14:paraId="3351FB2D" w14:textId="77777777" w:rsidR="00BB28C8" w:rsidRPr="00562E3A" w:rsidRDefault="00BB28C8" w:rsidP="00562E3A">
            <w:pPr>
              <w:widowControl w:val="0"/>
              <w:jc w:val="center"/>
              <w:rPr>
                <w:rFonts w:ascii="Sylfaen" w:hAnsi="Sylfaen"/>
                <w:sz w:val="22"/>
                <w:szCs w:val="22"/>
              </w:rPr>
            </w:pPr>
          </w:p>
        </w:tc>
        <w:tc>
          <w:tcPr>
            <w:tcW w:w="1440" w:type="dxa"/>
            <w:vAlign w:val="center"/>
          </w:tcPr>
          <w:p w14:paraId="6B1DBCFE" w14:textId="77777777" w:rsidR="00BB28C8" w:rsidRPr="00562E3A" w:rsidRDefault="00BB28C8" w:rsidP="00562E3A">
            <w:pPr>
              <w:widowControl w:val="0"/>
              <w:rPr>
                <w:rFonts w:ascii="Sylfaen" w:hAnsi="Sylfaen"/>
                <w:sz w:val="22"/>
                <w:szCs w:val="22"/>
              </w:rPr>
            </w:pPr>
          </w:p>
        </w:tc>
      </w:tr>
      <w:tr w:rsidR="00BB28C8" w:rsidRPr="00562E3A" w14:paraId="3D0A65DE" w14:textId="77777777" w:rsidTr="003D2146">
        <w:trPr>
          <w:trHeight w:val="586"/>
          <w:jc w:val="center"/>
        </w:trPr>
        <w:tc>
          <w:tcPr>
            <w:tcW w:w="816" w:type="dxa"/>
            <w:vAlign w:val="center"/>
          </w:tcPr>
          <w:p w14:paraId="63AC2094"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4</w:t>
            </w:r>
          </w:p>
        </w:tc>
        <w:tc>
          <w:tcPr>
            <w:tcW w:w="4962" w:type="dxa"/>
            <w:vAlign w:val="center"/>
          </w:tcPr>
          <w:p w14:paraId="5D6AC3C7" w14:textId="77777777" w:rsidR="00BB28C8" w:rsidRPr="00562E3A" w:rsidRDefault="00BB28C8" w:rsidP="00562E3A">
            <w:pPr>
              <w:widowControl w:val="0"/>
              <w:rPr>
                <w:rFonts w:ascii="Sylfaen" w:hAnsi="Sylfaen"/>
                <w:sz w:val="22"/>
                <w:szCs w:val="22"/>
              </w:rPr>
            </w:pPr>
          </w:p>
        </w:tc>
        <w:tc>
          <w:tcPr>
            <w:tcW w:w="1216" w:type="dxa"/>
            <w:vAlign w:val="center"/>
          </w:tcPr>
          <w:p w14:paraId="63E5865A" w14:textId="77777777" w:rsidR="00BB28C8" w:rsidRPr="00562E3A" w:rsidRDefault="00BB28C8" w:rsidP="00562E3A">
            <w:pPr>
              <w:widowControl w:val="0"/>
              <w:jc w:val="center"/>
              <w:rPr>
                <w:rFonts w:ascii="Sylfaen" w:hAnsi="Sylfaen"/>
                <w:sz w:val="22"/>
                <w:szCs w:val="22"/>
              </w:rPr>
            </w:pPr>
          </w:p>
        </w:tc>
        <w:tc>
          <w:tcPr>
            <w:tcW w:w="1440" w:type="dxa"/>
            <w:vAlign w:val="center"/>
          </w:tcPr>
          <w:p w14:paraId="77601B76" w14:textId="77777777" w:rsidR="00BB28C8" w:rsidRPr="00562E3A" w:rsidRDefault="00BB28C8" w:rsidP="00562E3A">
            <w:pPr>
              <w:widowControl w:val="0"/>
              <w:rPr>
                <w:rFonts w:ascii="Sylfaen" w:hAnsi="Sylfaen"/>
                <w:sz w:val="22"/>
                <w:szCs w:val="22"/>
              </w:rPr>
            </w:pPr>
          </w:p>
        </w:tc>
      </w:tr>
      <w:tr w:rsidR="00BB28C8" w:rsidRPr="00562E3A" w14:paraId="7DDD78E3" w14:textId="77777777" w:rsidTr="003D2146">
        <w:trPr>
          <w:trHeight w:val="586"/>
          <w:jc w:val="center"/>
        </w:trPr>
        <w:tc>
          <w:tcPr>
            <w:tcW w:w="816" w:type="dxa"/>
            <w:vAlign w:val="center"/>
          </w:tcPr>
          <w:p w14:paraId="52F2D3FB"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5</w:t>
            </w:r>
          </w:p>
        </w:tc>
        <w:tc>
          <w:tcPr>
            <w:tcW w:w="4962" w:type="dxa"/>
            <w:vAlign w:val="center"/>
          </w:tcPr>
          <w:p w14:paraId="48BB3852" w14:textId="77777777" w:rsidR="00BB28C8" w:rsidRPr="00562E3A" w:rsidRDefault="00BB28C8" w:rsidP="00562E3A">
            <w:pPr>
              <w:widowControl w:val="0"/>
              <w:rPr>
                <w:rFonts w:ascii="Sylfaen" w:hAnsi="Sylfaen"/>
                <w:sz w:val="22"/>
                <w:szCs w:val="22"/>
              </w:rPr>
            </w:pPr>
          </w:p>
        </w:tc>
        <w:tc>
          <w:tcPr>
            <w:tcW w:w="1216" w:type="dxa"/>
            <w:vAlign w:val="center"/>
          </w:tcPr>
          <w:p w14:paraId="516C9075" w14:textId="77777777" w:rsidR="00BB28C8" w:rsidRPr="00562E3A" w:rsidRDefault="00BB28C8" w:rsidP="00562E3A">
            <w:pPr>
              <w:widowControl w:val="0"/>
              <w:jc w:val="center"/>
              <w:rPr>
                <w:rFonts w:ascii="Sylfaen" w:hAnsi="Sylfaen"/>
                <w:sz w:val="22"/>
                <w:szCs w:val="22"/>
              </w:rPr>
            </w:pPr>
          </w:p>
        </w:tc>
        <w:tc>
          <w:tcPr>
            <w:tcW w:w="1440" w:type="dxa"/>
            <w:vAlign w:val="center"/>
          </w:tcPr>
          <w:p w14:paraId="4CEEBD35" w14:textId="77777777" w:rsidR="00BB28C8" w:rsidRPr="00562E3A" w:rsidRDefault="00BB28C8" w:rsidP="00562E3A">
            <w:pPr>
              <w:widowControl w:val="0"/>
              <w:rPr>
                <w:rFonts w:ascii="Sylfaen" w:hAnsi="Sylfaen"/>
                <w:sz w:val="22"/>
                <w:szCs w:val="22"/>
              </w:rPr>
            </w:pPr>
          </w:p>
        </w:tc>
      </w:tr>
      <w:tr w:rsidR="00BB28C8" w:rsidRPr="00562E3A" w14:paraId="251B69B8" w14:textId="77777777" w:rsidTr="003D2146">
        <w:trPr>
          <w:trHeight w:val="586"/>
          <w:jc w:val="center"/>
        </w:trPr>
        <w:tc>
          <w:tcPr>
            <w:tcW w:w="816" w:type="dxa"/>
            <w:vAlign w:val="center"/>
          </w:tcPr>
          <w:p w14:paraId="3473861D"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w:t>
            </w:r>
          </w:p>
        </w:tc>
        <w:tc>
          <w:tcPr>
            <w:tcW w:w="4962" w:type="dxa"/>
            <w:vAlign w:val="center"/>
          </w:tcPr>
          <w:p w14:paraId="4EECE4DF" w14:textId="77777777" w:rsidR="00BB28C8" w:rsidRPr="00562E3A" w:rsidRDefault="00BB28C8" w:rsidP="00562E3A">
            <w:pPr>
              <w:widowControl w:val="0"/>
              <w:rPr>
                <w:rFonts w:ascii="Sylfaen" w:hAnsi="Sylfaen"/>
                <w:sz w:val="22"/>
                <w:szCs w:val="22"/>
              </w:rPr>
            </w:pPr>
          </w:p>
        </w:tc>
        <w:tc>
          <w:tcPr>
            <w:tcW w:w="1216" w:type="dxa"/>
            <w:vAlign w:val="center"/>
          </w:tcPr>
          <w:p w14:paraId="71150CC9" w14:textId="77777777" w:rsidR="00BB28C8" w:rsidRPr="00562E3A" w:rsidRDefault="00BB28C8" w:rsidP="00562E3A">
            <w:pPr>
              <w:widowControl w:val="0"/>
              <w:jc w:val="center"/>
              <w:rPr>
                <w:rFonts w:ascii="Sylfaen" w:hAnsi="Sylfaen"/>
                <w:sz w:val="22"/>
                <w:szCs w:val="22"/>
              </w:rPr>
            </w:pPr>
          </w:p>
        </w:tc>
        <w:tc>
          <w:tcPr>
            <w:tcW w:w="1440" w:type="dxa"/>
            <w:vAlign w:val="center"/>
          </w:tcPr>
          <w:p w14:paraId="4F9869B0" w14:textId="77777777" w:rsidR="00BB28C8" w:rsidRPr="00562E3A" w:rsidRDefault="00BB28C8" w:rsidP="00562E3A">
            <w:pPr>
              <w:widowControl w:val="0"/>
              <w:rPr>
                <w:rFonts w:ascii="Sylfaen" w:hAnsi="Sylfaen"/>
                <w:sz w:val="22"/>
                <w:szCs w:val="22"/>
              </w:rPr>
            </w:pPr>
          </w:p>
        </w:tc>
      </w:tr>
      <w:tr w:rsidR="00BB28C8" w:rsidRPr="00562E3A" w14:paraId="1AE9940A" w14:textId="77777777" w:rsidTr="003D2146">
        <w:trPr>
          <w:cantSplit/>
          <w:trHeight w:val="586"/>
          <w:jc w:val="center"/>
        </w:trPr>
        <w:tc>
          <w:tcPr>
            <w:tcW w:w="5778" w:type="dxa"/>
            <w:gridSpan w:val="2"/>
            <w:vAlign w:val="center"/>
          </w:tcPr>
          <w:p w14:paraId="27B37716" w14:textId="77777777" w:rsidR="00BB28C8" w:rsidRPr="00562E3A" w:rsidRDefault="00BB28C8" w:rsidP="00562E3A">
            <w:pPr>
              <w:widowControl w:val="0"/>
              <w:rPr>
                <w:rFonts w:ascii="Sylfaen" w:hAnsi="Sylfaen"/>
                <w:b/>
                <w:sz w:val="22"/>
                <w:szCs w:val="22"/>
              </w:rPr>
            </w:pPr>
            <w:r w:rsidRPr="00562E3A">
              <w:rPr>
                <w:rFonts w:ascii="Sylfaen" w:hAnsi="Sylfaen"/>
                <w:b/>
                <w:sz w:val="22"/>
                <w:szCs w:val="22"/>
              </w:rPr>
              <w:t>ВСЕГО</w:t>
            </w:r>
          </w:p>
        </w:tc>
        <w:tc>
          <w:tcPr>
            <w:tcW w:w="1216" w:type="dxa"/>
            <w:vAlign w:val="center"/>
          </w:tcPr>
          <w:p w14:paraId="164DA737" w14:textId="77777777" w:rsidR="00551026" w:rsidRPr="00551026" w:rsidRDefault="00551026" w:rsidP="00551026">
            <w:pPr>
              <w:widowControl w:val="0"/>
              <w:jc w:val="center"/>
              <w:rPr>
                <w:rFonts w:ascii="Sylfaen" w:hAnsi="Sylfaen"/>
                <w:b/>
                <w:sz w:val="22"/>
                <w:szCs w:val="22"/>
                <w:lang w:val="hy-AM"/>
              </w:rPr>
            </w:pPr>
            <w:r w:rsidRPr="00551026">
              <w:rPr>
                <w:rFonts w:ascii="Sylfaen" w:hAnsi="Sylfaen"/>
                <w:b/>
                <w:sz w:val="22"/>
                <w:szCs w:val="22"/>
              </w:rPr>
              <w:t>С даты подписания договора</w:t>
            </w:r>
          </w:p>
          <w:p w14:paraId="2AEC4629" w14:textId="77777777" w:rsidR="00BB28C8" w:rsidRPr="00562E3A" w:rsidRDefault="00BB28C8" w:rsidP="00562E3A">
            <w:pPr>
              <w:widowControl w:val="0"/>
              <w:jc w:val="center"/>
              <w:rPr>
                <w:rFonts w:ascii="Sylfaen" w:hAnsi="Sylfaen"/>
                <w:b/>
                <w:sz w:val="22"/>
                <w:szCs w:val="22"/>
              </w:rPr>
            </w:pPr>
          </w:p>
        </w:tc>
        <w:tc>
          <w:tcPr>
            <w:tcW w:w="1440" w:type="dxa"/>
            <w:vAlign w:val="center"/>
          </w:tcPr>
          <w:p w14:paraId="454C4B17" w14:textId="19926F92" w:rsidR="00BB28C8" w:rsidRPr="00562E3A" w:rsidRDefault="00551026" w:rsidP="00562E3A">
            <w:pPr>
              <w:widowControl w:val="0"/>
              <w:jc w:val="center"/>
              <w:rPr>
                <w:rFonts w:ascii="Sylfaen" w:hAnsi="Sylfaen"/>
                <w:b/>
                <w:sz w:val="22"/>
                <w:szCs w:val="22"/>
              </w:rPr>
            </w:pPr>
            <w:r>
              <w:rPr>
                <w:rFonts w:ascii="Sylfaen" w:hAnsi="Sylfaen"/>
                <w:b/>
                <w:sz w:val="22"/>
                <w:szCs w:val="22"/>
              </w:rPr>
              <w:t>1,5месяц</w:t>
            </w:r>
          </w:p>
        </w:tc>
      </w:tr>
    </w:tbl>
    <w:p w14:paraId="0DE0FF94" w14:textId="77777777" w:rsidR="00BB28C8" w:rsidRPr="00562E3A" w:rsidRDefault="00BB28C8" w:rsidP="00562E3A">
      <w:pPr>
        <w:widowControl w:val="0"/>
        <w:ind w:firstLine="567"/>
        <w:jc w:val="both"/>
        <w:outlineLvl w:val="3"/>
        <w:rPr>
          <w:rFonts w:ascii="Sylfaen" w:hAnsi="Sylfaen"/>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B28C8" w:rsidRPr="00562E3A" w14:paraId="2CAFAAAA" w14:textId="77777777" w:rsidTr="003D2146">
        <w:trPr>
          <w:jc w:val="center"/>
        </w:trPr>
        <w:tc>
          <w:tcPr>
            <w:tcW w:w="4536" w:type="dxa"/>
          </w:tcPr>
          <w:p w14:paraId="0BB9903C"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ЗАКАЗЧИК</w:t>
            </w:r>
          </w:p>
          <w:p w14:paraId="757DA6B7" w14:textId="77777777" w:rsidR="00D2457B" w:rsidRPr="00932E1B" w:rsidRDefault="00D2457B" w:rsidP="00D2457B">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Армавирской области РА</w:t>
            </w:r>
          </w:p>
          <w:p w14:paraId="7071B596"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5550261D" w14:textId="1AD12E31" w:rsidR="00D2457B" w:rsidRPr="00D14447" w:rsidRDefault="00D2457B" w:rsidP="00D2457B">
            <w:pPr>
              <w:widowControl w:val="0"/>
              <w:jc w:val="center"/>
              <w:rPr>
                <w:rFonts w:ascii="Sylfaen" w:hAnsi="Sylfaen"/>
                <w:sz w:val="20"/>
                <w:szCs w:val="20"/>
              </w:rPr>
            </w:pPr>
            <w:r w:rsidRPr="00516D1C">
              <w:rPr>
                <w:rFonts w:ascii="Calibri" w:hAnsi="Calibri"/>
                <w:b/>
                <w:color w:val="000000" w:themeColor="text1"/>
                <w:sz w:val="20"/>
                <w:szCs w:val="20"/>
              </w:rPr>
              <w:t xml:space="preserve">Н/Д </w:t>
            </w:r>
            <w:r w:rsidR="00783B0E">
              <w:rPr>
                <w:rFonts w:ascii="Sylfaen" w:hAnsi="Sylfaen"/>
                <w:sz w:val="20"/>
                <w:szCs w:val="20"/>
                <w:lang w:val="hy-AM"/>
              </w:rPr>
              <w:t>900322002842</w:t>
            </w:r>
          </w:p>
          <w:p w14:paraId="7ED312A7"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027F94FF"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7383A5B8" w14:textId="77777777" w:rsidR="00D2457B" w:rsidRDefault="00D2457B" w:rsidP="00D2457B">
            <w:pPr>
              <w:widowControl w:val="0"/>
              <w:jc w:val="center"/>
              <w:rPr>
                <w:rFonts w:ascii="Calibri" w:hAnsi="Calibri"/>
                <w:b/>
                <w:color w:val="000000" w:themeColor="text1"/>
                <w:sz w:val="20"/>
                <w:szCs w:val="20"/>
              </w:rPr>
            </w:pPr>
          </w:p>
          <w:p w14:paraId="1C796EB2"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79986DF7" w14:textId="77777777" w:rsidR="00D2457B" w:rsidRPr="004C07AE" w:rsidRDefault="00D2457B" w:rsidP="00D2457B">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76E96140" w14:textId="67BF8B9F" w:rsidR="00BB28C8" w:rsidRPr="00562E3A" w:rsidRDefault="00D2457B" w:rsidP="00D2457B">
            <w:pPr>
              <w:widowControl w:val="0"/>
              <w:jc w:val="center"/>
              <w:rPr>
                <w:rFonts w:ascii="Sylfaen" w:hAnsi="Sylfaen"/>
                <w:sz w:val="22"/>
                <w:szCs w:val="22"/>
              </w:rPr>
            </w:pPr>
            <w:r w:rsidRPr="004C07AE">
              <w:rPr>
                <w:rFonts w:ascii="Sylfaen" w:hAnsi="Sylfaen"/>
                <w:sz w:val="22"/>
                <w:szCs w:val="22"/>
              </w:rPr>
              <w:t>М. П.</w:t>
            </w:r>
          </w:p>
        </w:tc>
        <w:tc>
          <w:tcPr>
            <w:tcW w:w="760" w:type="dxa"/>
          </w:tcPr>
          <w:p w14:paraId="7244D25A" w14:textId="77777777" w:rsidR="00BB28C8" w:rsidRPr="00562E3A" w:rsidRDefault="00BB28C8" w:rsidP="00562E3A">
            <w:pPr>
              <w:widowControl w:val="0"/>
              <w:jc w:val="center"/>
              <w:rPr>
                <w:rFonts w:ascii="Sylfaen" w:hAnsi="Sylfaen"/>
                <w:sz w:val="22"/>
                <w:szCs w:val="22"/>
              </w:rPr>
            </w:pPr>
          </w:p>
        </w:tc>
        <w:tc>
          <w:tcPr>
            <w:tcW w:w="4343" w:type="dxa"/>
          </w:tcPr>
          <w:p w14:paraId="5546BB82"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ПОДРЯДЧИК</w:t>
            </w:r>
          </w:p>
          <w:p w14:paraId="15944AF6" w14:textId="77777777" w:rsidR="00BB28C8" w:rsidRPr="00562E3A" w:rsidRDefault="00BB28C8" w:rsidP="00562E3A">
            <w:pPr>
              <w:widowControl w:val="0"/>
              <w:jc w:val="center"/>
              <w:rPr>
                <w:rFonts w:ascii="Sylfaen" w:hAnsi="Sylfaen"/>
                <w:sz w:val="22"/>
                <w:szCs w:val="22"/>
                <w:lang w:val="en-US"/>
              </w:rPr>
            </w:pPr>
            <w:r w:rsidRPr="00562E3A">
              <w:rPr>
                <w:rFonts w:ascii="Sylfaen" w:hAnsi="Sylfaen"/>
                <w:sz w:val="22"/>
                <w:szCs w:val="22"/>
                <w:lang w:val="en-US"/>
              </w:rPr>
              <w:t>_____________________</w:t>
            </w:r>
          </w:p>
          <w:p w14:paraId="750C85F2" w14:textId="77777777" w:rsidR="00BB28C8" w:rsidRPr="00562E3A" w:rsidRDefault="00BB28C8" w:rsidP="00562E3A">
            <w:pPr>
              <w:widowControl w:val="0"/>
              <w:jc w:val="center"/>
              <w:rPr>
                <w:rFonts w:ascii="Sylfaen" w:hAnsi="Sylfaen"/>
                <w:sz w:val="22"/>
                <w:szCs w:val="22"/>
                <w:vertAlign w:val="superscript"/>
              </w:rPr>
            </w:pPr>
            <w:r w:rsidRPr="00562E3A">
              <w:rPr>
                <w:rFonts w:ascii="Sylfaen" w:hAnsi="Sylfaen"/>
                <w:sz w:val="22"/>
                <w:szCs w:val="22"/>
                <w:vertAlign w:val="superscript"/>
              </w:rPr>
              <w:t>/подпись/</w:t>
            </w:r>
          </w:p>
          <w:p w14:paraId="7C7B9929"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М. П.</w:t>
            </w:r>
          </w:p>
        </w:tc>
      </w:tr>
    </w:tbl>
    <w:p w14:paraId="6A32FD78" w14:textId="77777777" w:rsidR="0008563D" w:rsidRPr="00B87E79" w:rsidRDefault="0008563D" w:rsidP="00562E3A">
      <w:pPr>
        <w:pStyle w:val="af2"/>
        <w:widowControl w:val="0"/>
        <w:jc w:val="both"/>
        <w:rPr>
          <w:rFonts w:ascii="Sylfaen" w:hAnsi="Sylfaen"/>
          <w:sz w:val="16"/>
          <w:szCs w:val="16"/>
        </w:rPr>
      </w:pPr>
      <w:r w:rsidRPr="00B87E79">
        <w:rPr>
          <w:rFonts w:ascii="Sylfaen" w:hAnsi="Sylfaen"/>
          <w:i/>
          <w:sz w:val="16"/>
          <w:szCs w:val="16"/>
          <w:lang w:val="hy-AM"/>
        </w:rPr>
        <w:t>*</w:t>
      </w:r>
      <w:r w:rsidRPr="00B87E79">
        <w:rPr>
          <w:rFonts w:ascii="Sylfaen" w:hAnsi="Sylfaen"/>
          <w:i/>
          <w:sz w:val="16"/>
          <w:szCs w:val="16"/>
        </w:rPr>
        <w:t xml:space="preserve">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w:t>
      </w:r>
      <w:proofErr w:type="spellStart"/>
      <w:r w:rsidRPr="00B87E79">
        <w:rPr>
          <w:rFonts w:ascii="Sylfaen" w:hAnsi="Sylfaen"/>
          <w:i/>
          <w:sz w:val="16"/>
          <w:szCs w:val="16"/>
        </w:rPr>
        <w:t>выполненить</w:t>
      </w:r>
      <w:proofErr w:type="spellEnd"/>
      <w:r w:rsidRPr="00B87E79">
        <w:rPr>
          <w:rFonts w:ascii="Sylfaen" w:hAnsi="Sylfaen"/>
          <w:i/>
          <w:sz w:val="16"/>
          <w:szCs w:val="16"/>
        </w:rPr>
        <w:t xml:space="preserve"> работу в более короткий срок..</w:t>
      </w:r>
    </w:p>
    <w:p w14:paraId="4132C9E6" w14:textId="77777777" w:rsidR="00BB28C8" w:rsidRPr="00B87E79" w:rsidRDefault="00BB28C8" w:rsidP="00562E3A">
      <w:pPr>
        <w:widowControl w:val="0"/>
        <w:tabs>
          <w:tab w:val="left" w:pos="8789"/>
        </w:tabs>
        <w:ind w:firstLine="567"/>
        <w:jc w:val="both"/>
        <w:rPr>
          <w:rFonts w:ascii="Sylfaen" w:hAnsi="Sylfaen"/>
          <w:sz w:val="16"/>
          <w:szCs w:val="16"/>
        </w:rPr>
      </w:pPr>
    </w:p>
    <w:p w14:paraId="54784635" w14:textId="77777777" w:rsidR="00BB28C8" w:rsidRPr="00B87E79" w:rsidRDefault="00BB28C8" w:rsidP="00562E3A">
      <w:pPr>
        <w:widowControl w:val="0"/>
        <w:rPr>
          <w:rFonts w:ascii="Sylfaen" w:hAnsi="Sylfaen"/>
          <w:i/>
          <w:sz w:val="16"/>
          <w:szCs w:val="16"/>
        </w:rPr>
      </w:pPr>
      <w:r w:rsidRPr="00B87E79">
        <w:rPr>
          <w:rFonts w:ascii="Sylfaen" w:hAnsi="Sylfaen"/>
          <w:sz w:val="16"/>
          <w:szCs w:val="16"/>
        </w:rPr>
        <w:br w:type="page"/>
      </w:r>
    </w:p>
    <w:p w14:paraId="252A4E4D" w14:textId="77777777" w:rsidR="00BB28C8" w:rsidRPr="00562E3A" w:rsidRDefault="00BB28C8" w:rsidP="00562E3A">
      <w:pPr>
        <w:widowControl w:val="0"/>
        <w:ind w:firstLine="567"/>
        <w:jc w:val="right"/>
        <w:rPr>
          <w:rFonts w:ascii="Sylfaen" w:hAnsi="Sylfaen" w:cs="Sylfaen"/>
          <w:i/>
          <w:sz w:val="22"/>
          <w:szCs w:val="22"/>
        </w:rPr>
      </w:pPr>
      <w:r w:rsidRPr="00562E3A">
        <w:rPr>
          <w:rFonts w:ascii="Sylfaen" w:hAnsi="Sylfaen"/>
          <w:i/>
          <w:sz w:val="22"/>
          <w:szCs w:val="22"/>
        </w:rPr>
        <w:lastRenderedPageBreak/>
        <w:t>Приложение № 3</w:t>
      </w:r>
    </w:p>
    <w:p w14:paraId="630A9ACA" w14:textId="6B7ACE61" w:rsidR="00BB28C8" w:rsidRPr="00562E3A" w:rsidRDefault="00BB28C8" w:rsidP="00562E3A">
      <w:pPr>
        <w:widowControl w:val="0"/>
        <w:ind w:firstLine="567"/>
        <w:jc w:val="right"/>
        <w:rPr>
          <w:rFonts w:ascii="Sylfaen" w:hAnsi="Sylfaen" w:cs="Sylfaen"/>
          <w:i/>
          <w:sz w:val="22"/>
          <w:szCs w:val="22"/>
        </w:rPr>
      </w:pPr>
      <w:r w:rsidRPr="00562E3A">
        <w:rPr>
          <w:rFonts w:ascii="Sylfaen" w:hAnsi="Sylfaen"/>
          <w:i/>
          <w:sz w:val="22"/>
          <w:szCs w:val="22"/>
        </w:rPr>
        <w:t xml:space="preserve">к Договору под кодом </w:t>
      </w:r>
      <w:r w:rsidR="007C61DD">
        <w:rPr>
          <w:rFonts w:ascii="Sylfaen" w:hAnsi="Sylfaen"/>
          <w:b/>
          <w:i/>
          <w:iCs/>
          <w:sz w:val="20"/>
          <w:szCs w:val="20"/>
        </w:rPr>
        <w:t>ԱՄԱՀ-ԳՈ-ԲՄԱՇՁԲ-25/47</w:t>
      </w:r>
      <w:r w:rsidRPr="00562E3A">
        <w:rPr>
          <w:rFonts w:ascii="Sylfaen" w:hAnsi="Sylfaen" w:cs="Sylfaen"/>
          <w:i/>
          <w:sz w:val="22"/>
          <w:szCs w:val="22"/>
        </w:rPr>
        <w:br/>
      </w:r>
      <w:r w:rsidRPr="00562E3A">
        <w:rPr>
          <w:rFonts w:ascii="Sylfaen" w:hAnsi="Sylfaen"/>
          <w:i/>
          <w:sz w:val="22"/>
          <w:szCs w:val="22"/>
        </w:rPr>
        <w:t xml:space="preserve">заключенному " </w:t>
      </w:r>
      <w:r w:rsidRPr="00562E3A">
        <w:rPr>
          <w:rFonts w:ascii="Sylfaen" w:hAnsi="Sylfaen"/>
          <w:i/>
          <w:sz w:val="22"/>
          <w:szCs w:val="22"/>
        </w:rPr>
        <w:tab/>
        <w:t xml:space="preserve">" </w:t>
      </w:r>
      <w:r w:rsidRPr="00562E3A">
        <w:rPr>
          <w:rFonts w:ascii="Sylfaen" w:hAnsi="Sylfaen"/>
          <w:i/>
          <w:sz w:val="22"/>
          <w:szCs w:val="22"/>
        </w:rPr>
        <w:tab/>
        <w:t>20</w:t>
      </w:r>
      <w:r w:rsidR="00E804FE" w:rsidRPr="00E804FE">
        <w:rPr>
          <w:rFonts w:ascii="Sylfaen" w:hAnsi="Sylfaen"/>
          <w:i/>
          <w:sz w:val="22"/>
          <w:szCs w:val="22"/>
        </w:rPr>
        <w:t>25</w:t>
      </w:r>
      <w:r w:rsidRPr="00562E3A">
        <w:rPr>
          <w:rFonts w:ascii="Sylfaen" w:hAnsi="Sylfaen"/>
          <w:i/>
          <w:sz w:val="22"/>
          <w:szCs w:val="22"/>
        </w:rPr>
        <w:t>г.</w:t>
      </w:r>
    </w:p>
    <w:p w14:paraId="28E127C7" w14:textId="77777777" w:rsidR="00BB28C8" w:rsidRPr="00562E3A" w:rsidRDefault="00BB28C8" w:rsidP="00562E3A">
      <w:pPr>
        <w:widowControl w:val="0"/>
        <w:tabs>
          <w:tab w:val="left" w:pos="9540"/>
        </w:tabs>
        <w:ind w:firstLine="567"/>
        <w:jc w:val="center"/>
        <w:rPr>
          <w:rFonts w:ascii="Sylfaen" w:hAnsi="Sylfaen"/>
          <w:sz w:val="22"/>
          <w:szCs w:val="22"/>
        </w:rPr>
      </w:pPr>
    </w:p>
    <w:p w14:paraId="60BFC273" w14:textId="77777777" w:rsidR="00BB28C8" w:rsidRPr="00562E3A" w:rsidRDefault="00BB28C8" w:rsidP="00562E3A">
      <w:pPr>
        <w:widowControl w:val="0"/>
        <w:ind w:firstLine="567"/>
        <w:jc w:val="center"/>
        <w:rPr>
          <w:rFonts w:ascii="Sylfaen" w:hAnsi="Sylfaen"/>
          <w:sz w:val="22"/>
          <w:szCs w:val="22"/>
          <w:lang w:val="en-US"/>
        </w:rPr>
      </w:pPr>
      <w:r w:rsidRPr="00562E3A">
        <w:rPr>
          <w:rFonts w:ascii="Sylfaen" w:hAnsi="Sylfaen"/>
          <w:sz w:val="22"/>
          <w:szCs w:val="22"/>
        </w:rPr>
        <w:t>ГРАФИК ОПЛАТЫ</w:t>
      </w:r>
      <w:r w:rsidRPr="00562E3A">
        <w:rPr>
          <w:rStyle w:val="af6"/>
          <w:rFonts w:ascii="Sylfaen" w:hAnsi="Sylfaen"/>
          <w:sz w:val="22"/>
          <w:szCs w:val="22"/>
        </w:rPr>
        <w:footnoteReference w:customMarkFollows="1" w:id="37"/>
        <w:t>*</w:t>
      </w:r>
    </w:p>
    <w:p w14:paraId="3793A8B8" w14:textId="77777777" w:rsidR="00BB28C8" w:rsidRPr="00562E3A" w:rsidRDefault="00BB28C8" w:rsidP="00562E3A">
      <w:pPr>
        <w:widowControl w:val="0"/>
        <w:ind w:firstLine="567"/>
        <w:jc w:val="right"/>
        <w:rPr>
          <w:rFonts w:ascii="Sylfaen" w:hAnsi="Sylfaen"/>
          <w:sz w:val="22"/>
          <w:szCs w:val="22"/>
        </w:rPr>
      </w:pPr>
      <w:r w:rsidRPr="00562E3A">
        <w:rPr>
          <w:rFonts w:ascii="Sylfaen" w:hAnsi="Sylfaen"/>
          <w:sz w:val="22"/>
          <w:szCs w:val="22"/>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701"/>
        <w:gridCol w:w="426"/>
        <w:gridCol w:w="408"/>
        <w:gridCol w:w="431"/>
        <w:gridCol w:w="556"/>
        <w:gridCol w:w="436"/>
        <w:gridCol w:w="515"/>
        <w:gridCol w:w="477"/>
        <w:gridCol w:w="531"/>
        <w:gridCol w:w="729"/>
        <w:gridCol w:w="663"/>
        <w:gridCol w:w="594"/>
        <w:gridCol w:w="644"/>
        <w:gridCol w:w="581"/>
      </w:tblGrid>
      <w:tr w:rsidR="00BB28C8" w:rsidRPr="00562E3A" w14:paraId="74BE874C" w14:textId="77777777" w:rsidTr="003D2146">
        <w:trPr>
          <w:jc w:val="center"/>
        </w:trPr>
        <w:tc>
          <w:tcPr>
            <w:tcW w:w="10955" w:type="dxa"/>
            <w:gridSpan w:val="16"/>
          </w:tcPr>
          <w:p w14:paraId="36BC66BF"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Работа</w:t>
            </w:r>
          </w:p>
        </w:tc>
      </w:tr>
      <w:tr w:rsidR="00BB28C8" w:rsidRPr="00562E3A" w14:paraId="4C2C50CF" w14:textId="77777777" w:rsidTr="004E70C4">
        <w:trPr>
          <w:jc w:val="center"/>
        </w:trPr>
        <w:tc>
          <w:tcPr>
            <w:tcW w:w="1129" w:type="dxa"/>
            <w:vAlign w:val="center"/>
          </w:tcPr>
          <w:p w14:paraId="4C596D9D"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номер предусмотренного приглашением лота</w:t>
            </w:r>
          </w:p>
        </w:tc>
        <w:tc>
          <w:tcPr>
            <w:tcW w:w="1134" w:type="dxa"/>
            <w:vAlign w:val="center"/>
          </w:tcPr>
          <w:p w14:paraId="1DCEF562"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промежуточный код, предусмотренный планом закупок по классификации ЕЗК (CPV)</w:t>
            </w:r>
          </w:p>
        </w:tc>
        <w:tc>
          <w:tcPr>
            <w:tcW w:w="1701" w:type="dxa"/>
            <w:vAlign w:val="center"/>
          </w:tcPr>
          <w:p w14:paraId="27A85FCF"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наименование</w:t>
            </w:r>
          </w:p>
        </w:tc>
        <w:tc>
          <w:tcPr>
            <w:tcW w:w="6991" w:type="dxa"/>
            <w:gridSpan w:val="13"/>
            <w:vAlign w:val="center"/>
          </w:tcPr>
          <w:p w14:paraId="01704C50" w14:textId="7138B4CE" w:rsidR="00BB28C8" w:rsidRPr="00562E3A" w:rsidRDefault="00BB28C8" w:rsidP="00562E3A">
            <w:pPr>
              <w:widowControl w:val="0"/>
              <w:jc w:val="both"/>
              <w:rPr>
                <w:rFonts w:ascii="Sylfaen" w:hAnsi="Sylfaen"/>
                <w:sz w:val="22"/>
                <w:szCs w:val="22"/>
              </w:rPr>
            </w:pPr>
            <w:r w:rsidRPr="00562E3A">
              <w:rPr>
                <w:rFonts w:ascii="Sylfaen" w:hAnsi="Sylfaen"/>
                <w:sz w:val="22"/>
                <w:szCs w:val="22"/>
              </w:rPr>
              <w:t>Оплату работы предусматривается произвести в 20</w:t>
            </w:r>
            <w:r w:rsidR="00551026">
              <w:rPr>
                <w:rFonts w:ascii="Sylfaen" w:hAnsi="Sylfaen"/>
                <w:sz w:val="22"/>
                <w:szCs w:val="22"/>
              </w:rPr>
              <w:t>25</w:t>
            </w:r>
            <w:r w:rsidRPr="00562E3A">
              <w:rPr>
                <w:rFonts w:ascii="Sylfaen" w:hAnsi="Sylfaen"/>
                <w:sz w:val="22"/>
                <w:szCs w:val="22"/>
              </w:rPr>
              <w:t xml:space="preserve"> г., по месяцам, в том числе</w:t>
            </w:r>
            <w:r w:rsidRPr="00562E3A">
              <w:rPr>
                <w:rStyle w:val="af6"/>
                <w:rFonts w:ascii="Sylfaen" w:hAnsi="Sylfaen"/>
                <w:sz w:val="22"/>
                <w:szCs w:val="22"/>
              </w:rPr>
              <w:footnoteReference w:customMarkFollows="1" w:id="38"/>
              <w:t>**</w:t>
            </w:r>
          </w:p>
        </w:tc>
      </w:tr>
      <w:tr w:rsidR="00BB28C8" w:rsidRPr="00562E3A" w14:paraId="04D3283F" w14:textId="77777777" w:rsidTr="004E70C4">
        <w:trPr>
          <w:cantSplit/>
          <w:trHeight w:val="1134"/>
          <w:jc w:val="center"/>
        </w:trPr>
        <w:tc>
          <w:tcPr>
            <w:tcW w:w="1129" w:type="dxa"/>
          </w:tcPr>
          <w:p w14:paraId="5B24F46F" w14:textId="77777777" w:rsidR="00BB28C8" w:rsidRPr="00562E3A" w:rsidRDefault="00BB28C8" w:rsidP="00562E3A">
            <w:pPr>
              <w:widowControl w:val="0"/>
              <w:jc w:val="center"/>
              <w:rPr>
                <w:rFonts w:ascii="Sylfaen" w:hAnsi="Sylfaen"/>
                <w:sz w:val="22"/>
                <w:szCs w:val="22"/>
              </w:rPr>
            </w:pPr>
          </w:p>
        </w:tc>
        <w:tc>
          <w:tcPr>
            <w:tcW w:w="1134" w:type="dxa"/>
          </w:tcPr>
          <w:p w14:paraId="33C22675" w14:textId="77777777" w:rsidR="00BB28C8" w:rsidRPr="00562E3A" w:rsidRDefault="00BB28C8" w:rsidP="00562E3A">
            <w:pPr>
              <w:widowControl w:val="0"/>
              <w:jc w:val="center"/>
              <w:rPr>
                <w:rFonts w:ascii="Sylfaen" w:hAnsi="Sylfaen"/>
                <w:sz w:val="22"/>
                <w:szCs w:val="22"/>
              </w:rPr>
            </w:pPr>
          </w:p>
        </w:tc>
        <w:tc>
          <w:tcPr>
            <w:tcW w:w="1701" w:type="dxa"/>
          </w:tcPr>
          <w:p w14:paraId="3A4A3211" w14:textId="77777777" w:rsidR="00BB28C8" w:rsidRPr="00562E3A" w:rsidRDefault="00BB28C8" w:rsidP="00562E3A">
            <w:pPr>
              <w:widowControl w:val="0"/>
              <w:jc w:val="center"/>
              <w:rPr>
                <w:rFonts w:ascii="Sylfaen" w:hAnsi="Sylfaen"/>
                <w:sz w:val="22"/>
                <w:szCs w:val="22"/>
              </w:rPr>
            </w:pPr>
          </w:p>
        </w:tc>
        <w:tc>
          <w:tcPr>
            <w:tcW w:w="426" w:type="dxa"/>
            <w:textDirection w:val="btLr"/>
            <w:vAlign w:val="center"/>
          </w:tcPr>
          <w:p w14:paraId="4B6F8EAA"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январь</w:t>
            </w:r>
          </w:p>
        </w:tc>
        <w:tc>
          <w:tcPr>
            <w:tcW w:w="408" w:type="dxa"/>
            <w:textDirection w:val="btLr"/>
            <w:vAlign w:val="center"/>
          </w:tcPr>
          <w:p w14:paraId="11C0FD75" w14:textId="77777777" w:rsidR="00BB28C8" w:rsidRPr="00562E3A" w:rsidRDefault="00BB28C8" w:rsidP="00562E3A">
            <w:pPr>
              <w:widowControl w:val="0"/>
              <w:ind w:left="-95" w:right="-88"/>
              <w:jc w:val="center"/>
              <w:rPr>
                <w:rFonts w:ascii="Sylfaen" w:hAnsi="Sylfaen" w:cs="Sylfaen"/>
                <w:sz w:val="22"/>
                <w:szCs w:val="22"/>
              </w:rPr>
            </w:pPr>
            <w:r w:rsidRPr="00562E3A">
              <w:rPr>
                <w:rFonts w:ascii="Sylfaen" w:hAnsi="Sylfaen"/>
                <w:sz w:val="22"/>
                <w:szCs w:val="22"/>
              </w:rPr>
              <w:t>февраль</w:t>
            </w:r>
          </w:p>
        </w:tc>
        <w:tc>
          <w:tcPr>
            <w:tcW w:w="431" w:type="dxa"/>
            <w:textDirection w:val="btLr"/>
            <w:vAlign w:val="center"/>
          </w:tcPr>
          <w:p w14:paraId="33C821FC"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март</w:t>
            </w:r>
          </w:p>
        </w:tc>
        <w:tc>
          <w:tcPr>
            <w:tcW w:w="556" w:type="dxa"/>
            <w:textDirection w:val="btLr"/>
            <w:vAlign w:val="center"/>
          </w:tcPr>
          <w:p w14:paraId="1FCC8808" w14:textId="77777777" w:rsidR="00BB28C8" w:rsidRPr="00562E3A" w:rsidRDefault="00BB28C8" w:rsidP="00562E3A">
            <w:pPr>
              <w:widowControl w:val="0"/>
              <w:ind w:left="-95" w:right="-88"/>
              <w:jc w:val="center"/>
              <w:rPr>
                <w:rFonts w:ascii="Sylfaen" w:hAnsi="Sylfaen" w:cs="Sylfaen"/>
                <w:sz w:val="22"/>
                <w:szCs w:val="22"/>
              </w:rPr>
            </w:pPr>
            <w:r w:rsidRPr="00562E3A">
              <w:rPr>
                <w:rFonts w:ascii="Sylfaen" w:hAnsi="Sylfaen"/>
                <w:sz w:val="22"/>
                <w:szCs w:val="22"/>
              </w:rPr>
              <w:t>апрель</w:t>
            </w:r>
          </w:p>
        </w:tc>
        <w:tc>
          <w:tcPr>
            <w:tcW w:w="436" w:type="dxa"/>
            <w:textDirection w:val="btLr"/>
            <w:vAlign w:val="center"/>
          </w:tcPr>
          <w:p w14:paraId="048B5953"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май</w:t>
            </w:r>
          </w:p>
        </w:tc>
        <w:tc>
          <w:tcPr>
            <w:tcW w:w="515" w:type="dxa"/>
            <w:textDirection w:val="btLr"/>
            <w:vAlign w:val="center"/>
          </w:tcPr>
          <w:p w14:paraId="70EE8464"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июнь</w:t>
            </w:r>
          </w:p>
        </w:tc>
        <w:tc>
          <w:tcPr>
            <w:tcW w:w="477" w:type="dxa"/>
            <w:textDirection w:val="btLr"/>
            <w:vAlign w:val="center"/>
          </w:tcPr>
          <w:p w14:paraId="0959D5DC"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 xml:space="preserve">июль </w:t>
            </w:r>
          </w:p>
        </w:tc>
        <w:tc>
          <w:tcPr>
            <w:tcW w:w="531" w:type="dxa"/>
            <w:textDirection w:val="btLr"/>
            <w:vAlign w:val="center"/>
          </w:tcPr>
          <w:p w14:paraId="566E1131"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август</w:t>
            </w:r>
          </w:p>
        </w:tc>
        <w:tc>
          <w:tcPr>
            <w:tcW w:w="729" w:type="dxa"/>
            <w:textDirection w:val="btLr"/>
            <w:vAlign w:val="center"/>
          </w:tcPr>
          <w:p w14:paraId="57966E73"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 xml:space="preserve">сентябрь </w:t>
            </w:r>
          </w:p>
        </w:tc>
        <w:tc>
          <w:tcPr>
            <w:tcW w:w="663" w:type="dxa"/>
            <w:textDirection w:val="btLr"/>
            <w:vAlign w:val="center"/>
          </w:tcPr>
          <w:p w14:paraId="41180FF6"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октябрь</w:t>
            </w:r>
          </w:p>
        </w:tc>
        <w:tc>
          <w:tcPr>
            <w:tcW w:w="594" w:type="dxa"/>
            <w:textDirection w:val="btLr"/>
            <w:vAlign w:val="center"/>
          </w:tcPr>
          <w:p w14:paraId="53293692"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ноябрь</w:t>
            </w:r>
          </w:p>
        </w:tc>
        <w:tc>
          <w:tcPr>
            <w:tcW w:w="644" w:type="dxa"/>
            <w:textDirection w:val="btLr"/>
            <w:vAlign w:val="center"/>
          </w:tcPr>
          <w:p w14:paraId="6F1F4F96"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декабрь</w:t>
            </w:r>
          </w:p>
        </w:tc>
        <w:tc>
          <w:tcPr>
            <w:tcW w:w="581" w:type="dxa"/>
            <w:textDirection w:val="btLr"/>
            <w:vAlign w:val="center"/>
          </w:tcPr>
          <w:p w14:paraId="1F3D1173" w14:textId="77777777" w:rsidR="00BB28C8" w:rsidRPr="00562E3A" w:rsidRDefault="00BB28C8" w:rsidP="00562E3A">
            <w:pPr>
              <w:widowControl w:val="0"/>
              <w:ind w:left="-95" w:right="-88"/>
              <w:jc w:val="center"/>
              <w:rPr>
                <w:rFonts w:ascii="Sylfaen" w:hAnsi="Sylfaen"/>
                <w:sz w:val="22"/>
                <w:szCs w:val="22"/>
                <w:lang w:val="en-US"/>
              </w:rPr>
            </w:pPr>
            <w:r w:rsidRPr="00562E3A">
              <w:rPr>
                <w:rFonts w:ascii="Sylfaen" w:hAnsi="Sylfaen"/>
                <w:sz w:val="22"/>
                <w:szCs w:val="22"/>
              </w:rPr>
              <w:t>Всего</w:t>
            </w:r>
          </w:p>
        </w:tc>
      </w:tr>
      <w:tr w:rsidR="00BB28C8" w:rsidRPr="00562E3A" w14:paraId="1480B1F4" w14:textId="77777777" w:rsidTr="00946982">
        <w:trPr>
          <w:cantSplit/>
          <w:trHeight w:val="1134"/>
          <w:jc w:val="center"/>
        </w:trPr>
        <w:tc>
          <w:tcPr>
            <w:tcW w:w="1129" w:type="dxa"/>
            <w:vAlign w:val="center"/>
          </w:tcPr>
          <w:p w14:paraId="33BBA698" w14:textId="27B162BB" w:rsidR="00BB28C8" w:rsidRPr="00562E3A" w:rsidRDefault="00B87E79" w:rsidP="00946982">
            <w:pPr>
              <w:widowControl w:val="0"/>
              <w:jc w:val="center"/>
              <w:rPr>
                <w:rFonts w:ascii="Sylfaen" w:hAnsi="Sylfaen"/>
                <w:sz w:val="22"/>
                <w:szCs w:val="22"/>
              </w:rPr>
            </w:pPr>
            <w:r>
              <w:rPr>
                <w:rFonts w:ascii="Sylfaen" w:hAnsi="Sylfaen"/>
                <w:sz w:val="22"/>
                <w:szCs w:val="22"/>
              </w:rPr>
              <w:t>1</w:t>
            </w:r>
          </w:p>
        </w:tc>
        <w:tc>
          <w:tcPr>
            <w:tcW w:w="1134" w:type="dxa"/>
            <w:vAlign w:val="center"/>
          </w:tcPr>
          <w:p w14:paraId="40F2E76A" w14:textId="258253DE" w:rsidR="00BB28C8" w:rsidRPr="00562E3A" w:rsidRDefault="00957621" w:rsidP="00946982">
            <w:pPr>
              <w:widowControl w:val="0"/>
              <w:jc w:val="center"/>
              <w:rPr>
                <w:rFonts w:ascii="Sylfaen" w:hAnsi="Sylfaen"/>
                <w:sz w:val="22"/>
                <w:szCs w:val="22"/>
              </w:rPr>
            </w:pPr>
            <w:r>
              <w:rPr>
                <w:rFonts w:ascii="GHEA Grapalat" w:hAnsi="GHEA Grapalat"/>
                <w:sz w:val="20"/>
              </w:rPr>
              <w:t>45231125</w:t>
            </w:r>
          </w:p>
        </w:tc>
        <w:tc>
          <w:tcPr>
            <w:tcW w:w="1701" w:type="dxa"/>
          </w:tcPr>
          <w:p w14:paraId="48EB421C" w14:textId="4981812F" w:rsidR="00D2457B" w:rsidRPr="00D2457B" w:rsidRDefault="00D2457B" w:rsidP="00D2457B">
            <w:pPr>
              <w:widowControl w:val="0"/>
              <w:rPr>
                <w:rFonts w:ascii="Sylfaen" w:hAnsi="Sylfaen"/>
                <w:bCs/>
                <w:sz w:val="20"/>
                <w:szCs w:val="20"/>
                <w:lang w:val="hy-AM"/>
              </w:rPr>
            </w:pPr>
            <w:proofErr w:type="spellStart"/>
            <w:r>
              <w:rPr>
                <w:rFonts w:ascii="Sylfaen" w:hAnsi="Sylfaen"/>
                <w:bCs/>
                <w:sz w:val="20"/>
                <w:szCs w:val="20"/>
              </w:rPr>
              <w:t>С</w:t>
            </w:r>
            <w:r w:rsidRPr="00D2457B">
              <w:rPr>
                <w:rFonts w:ascii="Sylfaen" w:hAnsi="Sylfaen"/>
                <w:bCs/>
                <w:sz w:val="20"/>
                <w:szCs w:val="20"/>
              </w:rPr>
              <w:t>троителство</w:t>
            </w:r>
            <w:proofErr w:type="spellEnd"/>
            <w:r w:rsidRPr="00D2457B">
              <w:rPr>
                <w:rFonts w:ascii="Sylfaen" w:hAnsi="Sylfaen"/>
                <w:bCs/>
                <w:sz w:val="20"/>
                <w:szCs w:val="20"/>
              </w:rPr>
              <w:t xml:space="preserve"> оросительной </w:t>
            </w:r>
            <w:proofErr w:type="spellStart"/>
            <w:r w:rsidRPr="00D2457B">
              <w:rPr>
                <w:rFonts w:ascii="Sylfaen" w:hAnsi="Sylfaen"/>
                <w:bCs/>
                <w:sz w:val="20"/>
                <w:szCs w:val="20"/>
              </w:rPr>
              <w:t>системи</w:t>
            </w:r>
            <w:proofErr w:type="spellEnd"/>
            <w:r w:rsidRPr="00D2457B">
              <w:rPr>
                <w:rFonts w:ascii="Sylfaen" w:hAnsi="Sylfaen"/>
                <w:bCs/>
                <w:sz w:val="20"/>
                <w:szCs w:val="20"/>
              </w:rPr>
              <w:t xml:space="preserve"> в поселке </w:t>
            </w:r>
            <w:r w:rsidR="005A2E7E">
              <w:rPr>
                <w:rFonts w:ascii="Sylfaen" w:hAnsi="Sylfaen"/>
                <w:bCs/>
                <w:sz w:val="20"/>
                <w:szCs w:val="20"/>
              </w:rPr>
              <w:t>Грибоедов</w:t>
            </w:r>
            <w:r w:rsidRPr="00D2457B">
              <w:rPr>
                <w:rFonts w:ascii="Sylfaen" w:hAnsi="Sylfaen"/>
                <w:bCs/>
                <w:sz w:val="20"/>
                <w:szCs w:val="20"/>
              </w:rPr>
              <w:t xml:space="preserve"> Общины Аракс Армавирской Области Р</w:t>
            </w:r>
            <w:r>
              <w:rPr>
                <w:rFonts w:ascii="Sylfaen" w:hAnsi="Sylfaen"/>
                <w:bCs/>
                <w:sz w:val="20"/>
                <w:szCs w:val="20"/>
              </w:rPr>
              <w:t>А</w:t>
            </w:r>
          </w:p>
          <w:p w14:paraId="41A4B150" w14:textId="77777777" w:rsidR="00BB28C8" w:rsidRPr="00D2457B" w:rsidRDefault="00BB28C8" w:rsidP="00562E3A">
            <w:pPr>
              <w:widowControl w:val="0"/>
              <w:jc w:val="center"/>
              <w:rPr>
                <w:rFonts w:ascii="Sylfaen" w:hAnsi="Sylfaen"/>
                <w:sz w:val="22"/>
                <w:szCs w:val="22"/>
                <w:lang w:val="hy-AM"/>
              </w:rPr>
            </w:pPr>
          </w:p>
        </w:tc>
        <w:tc>
          <w:tcPr>
            <w:tcW w:w="426" w:type="dxa"/>
            <w:vAlign w:val="center"/>
          </w:tcPr>
          <w:p w14:paraId="663321CD"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 %</w:t>
            </w:r>
          </w:p>
        </w:tc>
        <w:tc>
          <w:tcPr>
            <w:tcW w:w="408" w:type="dxa"/>
            <w:vAlign w:val="center"/>
          </w:tcPr>
          <w:p w14:paraId="52A4AA36"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 %</w:t>
            </w:r>
          </w:p>
        </w:tc>
        <w:tc>
          <w:tcPr>
            <w:tcW w:w="431" w:type="dxa"/>
            <w:vAlign w:val="center"/>
          </w:tcPr>
          <w:p w14:paraId="1222B34F" w14:textId="77777777"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 %</w:t>
            </w:r>
          </w:p>
        </w:tc>
        <w:tc>
          <w:tcPr>
            <w:tcW w:w="556" w:type="dxa"/>
            <w:vAlign w:val="center"/>
          </w:tcPr>
          <w:p w14:paraId="5845A16F" w14:textId="77777777"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 %</w:t>
            </w:r>
          </w:p>
        </w:tc>
        <w:tc>
          <w:tcPr>
            <w:tcW w:w="436" w:type="dxa"/>
            <w:vAlign w:val="center"/>
          </w:tcPr>
          <w:p w14:paraId="024F00F6" w14:textId="77777777"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 %</w:t>
            </w:r>
          </w:p>
        </w:tc>
        <w:tc>
          <w:tcPr>
            <w:tcW w:w="515" w:type="dxa"/>
            <w:vAlign w:val="center"/>
          </w:tcPr>
          <w:p w14:paraId="2BE4847B" w14:textId="77777777"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 %</w:t>
            </w:r>
          </w:p>
        </w:tc>
        <w:tc>
          <w:tcPr>
            <w:tcW w:w="477" w:type="dxa"/>
            <w:vAlign w:val="center"/>
          </w:tcPr>
          <w:p w14:paraId="78BB357B" w14:textId="12EE5F76"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 xml:space="preserve"> %</w:t>
            </w:r>
          </w:p>
        </w:tc>
        <w:tc>
          <w:tcPr>
            <w:tcW w:w="531" w:type="dxa"/>
            <w:vAlign w:val="center"/>
          </w:tcPr>
          <w:p w14:paraId="40FF9583" w14:textId="60FF1744"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w:t>
            </w:r>
          </w:p>
        </w:tc>
        <w:tc>
          <w:tcPr>
            <w:tcW w:w="729" w:type="dxa"/>
            <w:vAlign w:val="center"/>
          </w:tcPr>
          <w:p w14:paraId="281796BC" w14:textId="76C8850E" w:rsidR="00BB28C8" w:rsidRPr="00616FC9" w:rsidRDefault="00D2457B" w:rsidP="00562E3A">
            <w:pPr>
              <w:widowControl w:val="0"/>
              <w:ind w:left="-95" w:right="-88"/>
              <w:jc w:val="center"/>
              <w:rPr>
                <w:rFonts w:ascii="Sylfaen" w:hAnsi="Sylfaen" w:cs="Arial"/>
                <w:sz w:val="20"/>
                <w:szCs w:val="20"/>
              </w:rPr>
            </w:pPr>
            <w:r w:rsidRPr="00616FC9">
              <w:rPr>
                <w:rFonts w:ascii="Sylfaen" w:hAnsi="Sylfaen"/>
                <w:sz w:val="20"/>
                <w:szCs w:val="20"/>
              </w:rPr>
              <w:t>35</w:t>
            </w:r>
            <w:r w:rsidR="00BB28C8" w:rsidRPr="00616FC9">
              <w:rPr>
                <w:rFonts w:ascii="Sylfaen" w:hAnsi="Sylfaen"/>
                <w:sz w:val="20"/>
                <w:szCs w:val="20"/>
              </w:rPr>
              <w:t>%</w:t>
            </w:r>
          </w:p>
        </w:tc>
        <w:tc>
          <w:tcPr>
            <w:tcW w:w="663" w:type="dxa"/>
            <w:vAlign w:val="center"/>
          </w:tcPr>
          <w:p w14:paraId="2BFE8377" w14:textId="15BBCEF4" w:rsidR="00BB28C8" w:rsidRPr="00616FC9" w:rsidRDefault="00D2457B" w:rsidP="00562E3A">
            <w:pPr>
              <w:widowControl w:val="0"/>
              <w:ind w:left="-95" w:right="-88"/>
              <w:jc w:val="center"/>
              <w:rPr>
                <w:rFonts w:ascii="Sylfaen" w:hAnsi="Sylfaen" w:cs="Arial"/>
                <w:sz w:val="20"/>
                <w:szCs w:val="20"/>
              </w:rPr>
            </w:pPr>
            <w:r w:rsidRPr="00616FC9">
              <w:rPr>
                <w:rFonts w:ascii="Sylfaen" w:hAnsi="Sylfaen"/>
                <w:sz w:val="20"/>
                <w:szCs w:val="20"/>
              </w:rPr>
              <w:t>35</w:t>
            </w:r>
            <w:r w:rsidR="00BB28C8" w:rsidRPr="00616FC9">
              <w:rPr>
                <w:rFonts w:ascii="Sylfaen" w:hAnsi="Sylfaen"/>
                <w:sz w:val="20"/>
                <w:szCs w:val="20"/>
              </w:rPr>
              <w:t xml:space="preserve"> %</w:t>
            </w:r>
          </w:p>
        </w:tc>
        <w:tc>
          <w:tcPr>
            <w:tcW w:w="594" w:type="dxa"/>
            <w:vAlign w:val="center"/>
          </w:tcPr>
          <w:p w14:paraId="5E06258D" w14:textId="1FEB3C69" w:rsidR="00BB28C8" w:rsidRPr="00616FC9" w:rsidRDefault="00D2457B" w:rsidP="00562E3A">
            <w:pPr>
              <w:widowControl w:val="0"/>
              <w:ind w:left="-95" w:right="-88"/>
              <w:jc w:val="center"/>
              <w:rPr>
                <w:rFonts w:ascii="Sylfaen" w:hAnsi="Sylfaen" w:cs="Arial"/>
                <w:sz w:val="20"/>
                <w:szCs w:val="20"/>
              </w:rPr>
            </w:pPr>
            <w:r w:rsidRPr="00616FC9">
              <w:rPr>
                <w:rFonts w:ascii="Sylfaen" w:hAnsi="Sylfaen"/>
                <w:sz w:val="20"/>
                <w:szCs w:val="20"/>
              </w:rPr>
              <w:t>35</w:t>
            </w:r>
            <w:r w:rsidR="00BB28C8" w:rsidRPr="00616FC9">
              <w:rPr>
                <w:rFonts w:ascii="Sylfaen" w:hAnsi="Sylfaen"/>
                <w:sz w:val="20"/>
                <w:szCs w:val="20"/>
              </w:rPr>
              <w:t xml:space="preserve"> %</w:t>
            </w:r>
          </w:p>
        </w:tc>
        <w:tc>
          <w:tcPr>
            <w:tcW w:w="644" w:type="dxa"/>
            <w:vAlign w:val="center"/>
          </w:tcPr>
          <w:p w14:paraId="2CDB6A57" w14:textId="1B85E4AF" w:rsidR="00BB28C8" w:rsidRPr="00616FC9" w:rsidRDefault="00390601" w:rsidP="00562E3A">
            <w:pPr>
              <w:widowControl w:val="0"/>
              <w:ind w:left="-95" w:right="-88"/>
              <w:jc w:val="center"/>
              <w:rPr>
                <w:rFonts w:ascii="Sylfaen" w:hAnsi="Sylfaen" w:cs="Arial"/>
                <w:sz w:val="20"/>
                <w:szCs w:val="20"/>
              </w:rPr>
            </w:pPr>
            <w:r w:rsidRPr="00616FC9">
              <w:rPr>
                <w:rFonts w:ascii="Sylfaen" w:hAnsi="Sylfaen"/>
                <w:sz w:val="20"/>
                <w:szCs w:val="20"/>
              </w:rPr>
              <w:t>100</w:t>
            </w:r>
            <w:r w:rsidR="00BB28C8" w:rsidRPr="00616FC9">
              <w:rPr>
                <w:rFonts w:ascii="Sylfaen" w:hAnsi="Sylfaen"/>
                <w:sz w:val="20"/>
                <w:szCs w:val="20"/>
              </w:rPr>
              <w:t xml:space="preserve"> %</w:t>
            </w:r>
          </w:p>
        </w:tc>
        <w:tc>
          <w:tcPr>
            <w:tcW w:w="581" w:type="dxa"/>
            <w:vAlign w:val="center"/>
          </w:tcPr>
          <w:p w14:paraId="788B5675" w14:textId="76B66AA7" w:rsidR="00BB28C8" w:rsidRPr="00616FC9" w:rsidRDefault="00D2457B" w:rsidP="00562E3A">
            <w:pPr>
              <w:widowControl w:val="0"/>
              <w:ind w:left="-95" w:right="-88"/>
              <w:jc w:val="center"/>
              <w:rPr>
                <w:rFonts w:ascii="Sylfaen" w:hAnsi="Sylfaen"/>
                <w:b/>
                <w:sz w:val="20"/>
                <w:szCs w:val="20"/>
              </w:rPr>
            </w:pPr>
            <w:r w:rsidRPr="00616FC9">
              <w:rPr>
                <w:rFonts w:ascii="Sylfaen" w:hAnsi="Sylfaen"/>
                <w:sz w:val="20"/>
                <w:szCs w:val="20"/>
              </w:rPr>
              <w:t>100</w:t>
            </w:r>
            <w:r w:rsidR="00BB28C8" w:rsidRPr="00616FC9">
              <w:rPr>
                <w:rFonts w:ascii="Sylfaen" w:hAnsi="Sylfaen"/>
                <w:sz w:val="20"/>
                <w:szCs w:val="20"/>
              </w:rPr>
              <w:t xml:space="preserve"> %</w:t>
            </w:r>
          </w:p>
        </w:tc>
      </w:tr>
    </w:tbl>
    <w:p w14:paraId="2837A367" w14:textId="77777777" w:rsidR="00BB28C8" w:rsidRPr="00562E3A" w:rsidRDefault="00BB28C8" w:rsidP="00562E3A">
      <w:pPr>
        <w:widowControl w:val="0"/>
        <w:jc w:val="both"/>
        <w:rPr>
          <w:rFonts w:ascii="Sylfaen" w:hAnsi="Sylfaen" w:cs="Sylfaen"/>
          <w:i/>
          <w:sz w:val="22"/>
          <w:szCs w:val="22"/>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562E3A" w14:paraId="5DFDCC90" w14:textId="77777777" w:rsidTr="003D2146">
        <w:trPr>
          <w:jc w:val="center"/>
        </w:trPr>
        <w:tc>
          <w:tcPr>
            <w:tcW w:w="4536" w:type="dxa"/>
          </w:tcPr>
          <w:p w14:paraId="79845E03"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ЗАКАЗЧИК</w:t>
            </w:r>
          </w:p>
          <w:p w14:paraId="60273461" w14:textId="77777777" w:rsidR="00D2457B" w:rsidRPr="00932E1B" w:rsidRDefault="00D2457B" w:rsidP="00D2457B">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Армавирской области РА</w:t>
            </w:r>
          </w:p>
          <w:p w14:paraId="5B1151A4"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4275E9B4" w14:textId="3CDDD3D1" w:rsidR="00D2457B" w:rsidRPr="00D14447" w:rsidRDefault="00D2457B" w:rsidP="00D2457B">
            <w:pPr>
              <w:widowControl w:val="0"/>
              <w:jc w:val="center"/>
              <w:rPr>
                <w:rFonts w:ascii="Sylfaen" w:hAnsi="Sylfaen"/>
                <w:sz w:val="20"/>
                <w:szCs w:val="20"/>
              </w:rPr>
            </w:pPr>
            <w:r w:rsidRPr="00516D1C">
              <w:rPr>
                <w:rFonts w:ascii="Calibri" w:hAnsi="Calibri"/>
                <w:b/>
                <w:color w:val="000000" w:themeColor="text1"/>
                <w:sz w:val="20"/>
                <w:szCs w:val="20"/>
              </w:rPr>
              <w:t xml:space="preserve">Н/Д </w:t>
            </w:r>
            <w:r w:rsidR="00783B0E">
              <w:rPr>
                <w:rFonts w:ascii="Sylfaen" w:hAnsi="Sylfaen"/>
                <w:sz w:val="20"/>
                <w:szCs w:val="20"/>
                <w:lang w:val="hy-AM"/>
              </w:rPr>
              <w:t>900322002842</w:t>
            </w:r>
          </w:p>
          <w:p w14:paraId="40937229"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738F6B94"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601F010D" w14:textId="77777777" w:rsidR="00D2457B" w:rsidRDefault="00D2457B" w:rsidP="00D2457B">
            <w:pPr>
              <w:widowControl w:val="0"/>
              <w:jc w:val="center"/>
              <w:rPr>
                <w:rFonts w:ascii="Calibri" w:hAnsi="Calibri"/>
                <w:b/>
                <w:color w:val="000000" w:themeColor="text1"/>
                <w:sz w:val="20"/>
                <w:szCs w:val="20"/>
              </w:rPr>
            </w:pPr>
          </w:p>
          <w:p w14:paraId="20784C55"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42150EFA" w14:textId="77777777" w:rsidR="00D2457B" w:rsidRPr="004C07AE" w:rsidRDefault="00D2457B" w:rsidP="00D2457B">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25250019" w14:textId="3CEC6C34" w:rsidR="00BB28C8" w:rsidRPr="00562E3A" w:rsidRDefault="00D2457B" w:rsidP="00D2457B">
            <w:pPr>
              <w:widowControl w:val="0"/>
              <w:jc w:val="center"/>
              <w:rPr>
                <w:rFonts w:ascii="Sylfaen" w:hAnsi="Sylfaen"/>
                <w:sz w:val="22"/>
                <w:szCs w:val="22"/>
              </w:rPr>
            </w:pPr>
            <w:r w:rsidRPr="004C07AE">
              <w:rPr>
                <w:rFonts w:ascii="Sylfaen" w:hAnsi="Sylfaen"/>
                <w:sz w:val="22"/>
                <w:szCs w:val="22"/>
              </w:rPr>
              <w:t>М. П.</w:t>
            </w:r>
          </w:p>
        </w:tc>
        <w:tc>
          <w:tcPr>
            <w:tcW w:w="760" w:type="dxa"/>
          </w:tcPr>
          <w:p w14:paraId="178184D8" w14:textId="77777777" w:rsidR="00BB28C8" w:rsidRPr="00562E3A" w:rsidRDefault="00BB28C8" w:rsidP="00562E3A">
            <w:pPr>
              <w:widowControl w:val="0"/>
              <w:jc w:val="center"/>
              <w:rPr>
                <w:rFonts w:ascii="Sylfaen" w:hAnsi="Sylfaen"/>
                <w:sz w:val="22"/>
                <w:szCs w:val="22"/>
              </w:rPr>
            </w:pPr>
          </w:p>
        </w:tc>
        <w:tc>
          <w:tcPr>
            <w:tcW w:w="4343" w:type="dxa"/>
          </w:tcPr>
          <w:p w14:paraId="5ED20A10"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ПОДРЯДЧИК</w:t>
            </w:r>
          </w:p>
          <w:p w14:paraId="3AD8FF79" w14:textId="77777777" w:rsidR="00BB28C8" w:rsidRPr="00562E3A" w:rsidRDefault="00BB28C8" w:rsidP="00562E3A">
            <w:pPr>
              <w:widowControl w:val="0"/>
              <w:jc w:val="center"/>
              <w:rPr>
                <w:rFonts w:ascii="Sylfaen" w:hAnsi="Sylfaen"/>
                <w:sz w:val="22"/>
                <w:szCs w:val="22"/>
                <w:lang w:val="en-US"/>
              </w:rPr>
            </w:pPr>
            <w:r w:rsidRPr="00562E3A">
              <w:rPr>
                <w:rFonts w:ascii="Sylfaen" w:hAnsi="Sylfaen"/>
                <w:sz w:val="22"/>
                <w:szCs w:val="22"/>
                <w:lang w:val="en-US"/>
              </w:rPr>
              <w:t>_____________________</w:t>
            </w:r>
          </w:p>
          <w:p w14:paraId="31CDA1DF"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/подпись/</w:t>
            </w:r>
          </w:p>
          <w:p w14:paraId="38C7A47B"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М. П.</w:t>
            </w:r>
          </w:p>
        </w:tc>
      </w:tr>
    </w:tbl>
    <w:p w14:paraId="6C9D8DE5" w14:textId="77777777" w:rsidR="00BB28C8" w:rsidRPr="00562E3A" w:rsidRDefault="00BB28C8" w:rsidP="00562E3A">
      <w:pPr>
        <w:widowControl w:val="0"/>
        <w:ind w:firstLine="567"/>
        <w:rPr>
          <w:rFonts w:ascii="Sylfaen" w:hAnsi="Sylfaen"/>
          <w:sz w:val="22"/>
          <w:szCs w:val="22"/>
        </w:rPr>
        <w:sectPr w:rsidR="00BB28C8" w:rsidRPr="00562E3A" w:rsidSect="00166832">
          <w:footerReference w:type="default" r:id="rId16"/>
          <w:footnotePr>
            <w:pos w:val="beneathText"/>
          </w:footnotePr>
          <w:type w:val="nextColumn"/>
          <w:pgSz w:w="11907" w:h="16840" w:code="9"/>
          <w:pgMar w:top="993" w:right="1418" w:bottom="1418" w:left="1418" w:header="561" w:footer="561" w:gutter="0"/>
          <w:cols w:space="720"/>
          <w:docGrid w:linePitch="326"/>
        </w:sectPr>
      </w:pPr>
    </w:p>
    <w:p w14:paraId="7359855F" w14:textId="77777777"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lastRenderedPageBreak/>
        <w:t>Приложение № 4</w:t>
      </w:r>
    </w:p>
    <w:p w14:paraId="4C5E7F07" w14:textId="77777777"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t xml:space="preserve">к Договору под кодом </w:t>
      </w:r>
      <w:r w:rsidRPr="00562E3A">
        <w:rPr>
          <w:rFonts w:ascii="Sylfaen" w:hAnsi="Sylfaen" w:cs="Arial"/>
          <w:i/>
          <w:sz w:val="22"/>
          <w:szCs w:val="22"/>
        </w:rPr>
        <w:br/>
      </w:r>
      <w:r w:rsidRPr="00562E3A">
        <w:rPr>
          <w:rFonts w:ascii="Sylfaen" w:hAnsi="Sylfaen"/>
          <w:i/>
          <w:sz w:val="22"/>
          <w:szCs w:val="22"/>
        </w:rPr>
        <w:t xml:space="preserve">заключенному " </w:t>
      </w:r>
      <w:r w:rsidRPr="00562E3A">
        <w:rPr>
          <w:rFonts w:ascii="Sylfaen" w:hAnsi="Sylfaen"/>
          <w:i/>
          <w:sz w:val="22"/>
          <w:szCs w:val="22"/>
        </w:rPr>
        <w:tab/>
        <w:t xml:space="preserve">" </w:t>
      </w:r>
      <w:r w:rsidRPr="00562E3A">
        <w:rPr>
          <w:rFonts w:ascii="Sylfaen" w:hAnsi="Sylfaen"/>
          <w:i/>
          <w:sz w:val="22"/>
          <w:szCs w:val="22"/>
        </w:rPr>
        <w:tab/>
        <w:t>20</w:t>
      </w:r>
      <w:r w:rsidRPr="00562E3A">
        <w:rPr>
          <w:rFonts w:ascii="Sylfaen" w:hAnsi="Sylfaen"/>
          <w:i/>
          <w:sz w:val="22"/>
          <w:szCs w:val="22"/>
        </w:rPr>
        <w:tab/>
        <w:t>г.</w:t>
      </w:r>
    </w:p>
    <w:p w14:paraId="603C1093" w14:textId="77777777" w:rsidR="00BB28C8" w:rsidRPr="00562E3A" w:rsidRDefault="00BB28C8" w:rsidP="00562E3A">
      <w:pPr>
        <w:widowControl w:val="0"/>
        <w:ind w:firstLine="567"/>
        <w:jc w:val="center"/>
        <w:rPr>
          <w:rFonts w:ascii="Sylfaen" w:hAnsi="Sylfaen"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562E3A" w14:paraId="3505C117" w14:textId="77777777" w:rsidTr="003D2146">
        <w:trPr>
          <w:tblCellSpacing w:w="7" w:type="dxa"/>
          <w:jc w:val="center"/>
        </w:trPr>
        <w:tc>
          <w:tcPr>
            <w:tcW w:w="0" w:type="auto"/>
            <w:vAlign w:val="center"/>
          </w:tcPr>
          <w:p w14:paraId="7B54B9DB"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sz w:val="22"/>
                <w:szCs w:val="22"/>
              </w:rPr>
              <w:t>Сторона договора</w:t>
            </w:r>
            <w:r w:rsidRPr="00562E3A">
              <w:rPr>
                <w:rFonts w:ascii="Sylfaen" w:hAnsi="Sylfaen"/>
                <w:color w:val="000000"/>
                <w:sz w:val="22"/>
                <w:szCs w:val="22"/>
              </w:rPr>
              <w:t xml:space="preserve"> </w:t>
            </w:r>
          </w:p>
          <w:p w14:paraId="7C6AFA52"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_____________________________</w:t>
            </w:r>
          </w:p>
          <w:p w14:paraId="2F120E0E"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______________________________</w:t>
            </w:r>
          </w:p>
          <w:p w14:paraId="62B20913"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место нахождения ______________</w:t>
            </w:r>
          </w:p>
          <w:p w14:paraId="6312FD82"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Р/С__________________________</w:t>
            </w:r>
          </w:p>
          <w:p w14:paraId="6A945BBC"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УНН__________________________</w:t>
            </w:r>
          </w:p>
        </w:tc>
        <w:tc>
          <w:tcPr>
            <w:tcW w:w="0" w:type="auto"/>
            <w:vAlign w:val="center"/>
          </w:tcPr>
          <w:p w14:paraId="589030A2"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 xml:space="preserve">Заказчик </w:t>
            </w:r>
          </w:p>
          <w:p w14:paraId="2EA6A1ED"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______________________________</w:t>
            </w:r>
          </w:p>
          <w:p w14:paraId="499ECA3A"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_______________________________</w:t>
            </w:r>
          </w:p>
          <w:p w14:paraId="6BC0F7B2"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место нахождения _______________</w:t>
            </w:r>
          </w:p>
          <w:p w14:paraId="64EB65B1"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Р/С____________________________</w:t>
            </w:r>
          </w:p>
          <w:p w14:paraId="35A92539"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УНН___________________________</w:t>
            </w:r>
          </w:p>
        </w:tc>
      </w:tr>
    </w:tbl>
    <w:p w14:paraId="38CD70D7" w14:textId="77777777" w:rsidR="00BB28C8" w:rsidRPr="00562E3A" w:rsidRDefault="00BB28C8" w:rsidP="00562E3A">
      <w:pPr>
        <w:widowControl w:val="0"/>
        <w:ind w:left="567" w:right="566"/>
        <w:rPr>
          <w:rFonts w:ascii="Sylfaen" w:hAnsi="Sylfaen"/>
          <w:iCs/>
          <w:color w:val="000000"/>
          <w:sz w:val="22"/>
          <w:szCs w:val="22"/>
        </w:rPr>
      </w:pPr>
    </w:p>
    <w:p w14:paraId="3C6EA7A5" w14:textId="77777777" w:rsidR="00BB28C8" w:rsidRPr="00562E3A" w:rsidRDefault="00BB28C8" w:rsidP="00562E3A">
      <w:pPr>
        <w:widowControl w:val="0"/>
        <w:ind w:left="567" w:right="566"/>
        <w:jc w:val="center"/>
        <w:rPr>
          <w:rFonts w:ascii="Sylfaen" w:hAnsi="Sylfaen"/>
          <w:iCs/>
          <w:color w:val="000000"/>
          <w:sz w:val="22"/>
          <w:szCs w:val="22"/>
        </w:rPr>
      </w:pPr>
      <w:r w:rsidRPr="00562E3A">
        <w:rPr>
          <w:rFonts w:ascii="Sylfaen" w:hAnsi="Sylfaen"/>
          <w:b/>
          <w:color w:val="000000"/>
          <w:sz w:val="22"/>
          <w:szCs w:val="22"/>
        </w:rPr>
        <w:t>АКТ №</w:t>
      </w:r>
    </w:p>
    <w:p w14:paraId="7C223FFA" w14:textId="77777777" w:rsidR="00BB28C8" w:rsidRPr="00562E3A" w:rsidRDefault="00BB28C8" w:rsidP="00562E3A">
      <w:pPr>
        <w:widowControl w:val="0"/>
        <w:ind w:left="567" w:right="566"/>
        <w:jc w:val="center"/>
        <w:rPr>
          <w:rFonts w:ascii="Sylfaen" w:hAnsi="Sylfaen"/>
          <w:b/>
          <w:bCs/>
          <w:iCs/>
          <w:color w:val="000000"/>
          <w:sz w:val="22"/>
          <w:szCs w:val="22"/>
        </w:rPr>
      </w:pPr>
      <w:r w:rsidRPr="00562E3A">
        <w:rPr>
          <w:rFonts w:ascii="Sylfaen" w:hAnsi="Sylfaen"/>
          <w:b/>
          <w:color w:val="000000"/>
          <w:sz w:val="22"/>
          <w:szCs w:val="22"/>
        </w:rPr>
        <w:t xml:space="preserve">СДАЧИ-ПРИЕМКИ РЕЗУЛЬТАТОВ ИСПОЛНЕНИЯ </w:t>
      </w:r>
      <w:r w:rsidRPr="00562E3A">
        <w:rPr>
          <w:rFonts w:ascii="Sylfaen" w:hAnsi="Sylfaen"/>
          <w:b/>
          <w:color w:val="000000"/>
          <w:sz w:val="22"/>
          <w:szCs w:val="22"/>
        </w:rPr>
        <w:br/>
        <w:t>ДОГОВОРА ИЛИ ЕГО ЧАСТИ</w:t>
      </w:r>
    </w:p>
    <w:p w14:paraId="48FD4E42" w14:textId="77777777" w:rsidR="00BB28C8" w:rsidRPr="00562E3A" w:rsidRDefault="00BB28C8" w:rsidP="00562E3A">
      <w:pPr>
        <w:pStyle w:val="a3"/>
        <w:widowControl w:val="0"/>
        <w:spacing w:line="240" w:lineRule="auto"/>
        <w:ind w:left="567" w:right="566" w:firstLine="0"/>
        <w:jc w:val="center"/>
        <w:rPr>
          <w:rFonts w:ascii="Sylfaen" w:hAnsi="Sylfaen"/>
          <w:b/>
          <w:bCs/>
          <w:iCs/>
          <w:sz w:val="22"/>
          <w:szCs w:val="22"/>
        </w:rPr>
      </w:pPr>
    </w:p>
    <w:p w14:paraId="38B01E4E" w14:textId="77777777" w:rsidR="00BB28C8" w:rsidRPr="00562E3A" w:rsidRDefault="00BB28C8" w:rsidP="00562E3A">
      <w:pPr>
        <w:pStyle w:val="a3"/>
        <w:widowControl w:val="0"/>
        <w:tabs>
          <w:tab w:val="left" w:pos="1134"/>
          <w:tab w:val="left" w:pos="2268"/>
          <w:tab w:val="left" w:pos="3402"/>
        </w:tabs>
        <w:spacing w:line="240" w:lineRule="auto"/>
        <w:ind w:firstLine="567"/>
        <w:rPr>
          <w:rFonts w:ascii="Sylfaen" w:hAnsi="Sylfaen"/>
          <w:iCs/>
          <w:sz w:val="22"/>
          <w:szCs w:val="22"/>
        </w:rPr>
      </w:pPr>
      <w:r w:rsidRPr="00562E3A">
        <w:rPr>
          <w:rFonts w:ascii="Sylfaen" w:hAnsi="Sylfaen"/>
          <w:sz w:val="22"/>
          <w:szCs w:val="22"/>
        </w:rPr>
        <w:t>"</w:t>
      </w:r>
      <w:r w:rsidRPr="00562E3A">
        <w:rPr>
          <w:rFonts w:ascii="Sylfaen" w:hAnsi="Sylfaen"/>
          <w:sz w:val="22"/>
          <w:szCs w:val="22"/>
        </w:rPr>
        <w:tab/>
        <w:t>" "</w:t>
      </w:r>
      <w:r w:rsidRPr="00562E3A">
        <w:rPr>
          <w:rFonts w:ascii="Sylfaen" w:hAnsi="Sylfaen"/>
          <w:sz w:val="22"/>
          <w:szCs w:val="22"/>
        </w:rPr>
        <w:tab/>
        <w:t>" 20</w:t>
      </w:r>
      <w:r w:rsidRPr="00562E3A">
        <w:rPr>
          <w:rFonts w:ascii="Sylfaen" w:hAnsi="Sylfaen"/>
          <w:sz w:val="22"/>
          <w:szCs w:val="22"/>
        </w:rPr>
        <w:tab/>
        <w:t>г.</w:t>
      </w:r>
    </w:p>
    <w:p w14:paraId="5787787E" w14:textId="77777777" w:rsidR="00BB28C8" w:rsidRPr="00562E3A" w:rsidRDefault="00BB28C8" w:rsidP="00562E3A">
      <w:pPr>
        <w:pStyle w:val="af4"/>
        <w:widowControl w:val="0"/>
        <w:spacing w:before="0" w:beforeAutospacing="0" w:after="0" w:afterAutospacing="0"/>
        <w:ind w:firstLine="567"/>
        <w:rPr>
          <w:rFonts w:ascii="Sylfaen" w:hAnsi="Sylfaen"/>
          <w:color w:val="000000"/>
          <w:sz w:val="22"/>
          <w:szCs w:val="22"/>
        </w:rPr>
      </w:pPr>
      <w:r w:rsidRPr="00562E3A">
        <w:rPr>
          <w:rFonts w:ascii="Sylfaen" w:hAnsi="Sylfaen"/>
          <w:color w:val="000000"/>
          <w:sz w:val="22"/>
          <w:szCs w:val="22"/>
        </w:rPr>
        <w:t>Наименование договора (далее — Договор) _____________________________</w:t>
      </w:r>
    </w:p>
    <w:p w14:paraId="032651AB" w14:textId="77777777" w:rsidR="00BB28C8" w:rsidRPr="00562E3A" w:rsidRDefault="00BB28C8" w:rsidP="00562E3A">
      <w:pPr>
        <w:pStyle w:val="af4"/>
        <w:widowControl w:val="0"/>
        <w:tabs>
          <w:tab w:val="left" w:pos="8789"/>
        </w:tabs>
        <w:spacing w:before="0" w:beforeAutospacing="0" w:after="0" w:afterAutospacing="0"/>
        <w:ind w:firstLine="567"/>
        <w:rPr>
          <w:rFonts w:ascii="Sylfaen" w:hAnsi="Sylfaen"/>
          <w:color w:val="000000"/>
          <w:sz w:val="22"/>
          <w:szCs w:val="22"/>
        </w:rPr>
      </w:pPr>
      <w:r w:rsidRPr="00562E3A">
        <w:rPr>
          <w:rFonts w:ascii="Sylfaen" w:hAnsi="Sylfaen"/>
          <w:color w:val="000000"/>
          <w:sz w:val="22"/>
          <w:szCs w:val="22"/>
        </w:rPr>
        <w:t>Дата заключения Договора "_________" "_____________________" 20</w:t>
      </w:r>
      <w:r w:rsidRPr="00562E3A">
        <w:rPr>
          <w:rFonts w:ascii="Sylfaen" w:hAnsi="Sylfaen"/>
          <w:color w:val="000000"/>
          <w:sz w:val="22"/>
          <w:szCs w:val="22"/>
        </w:rPr>
        <w:tab/>
        <w:t>г.</w:t>
      </w:r>
    </w:p>
    <w:p w14:paraId="7017C311" w14:textId="77777777" w:rsidR="00BB28C8" w:rsidRPr="00562E3A" w:rsidRDefault="00BB28C8" w:rsidP="00562E3A">
      <w:pPr>
        <w:pStyle w:val="af4"/>
        <w:widowControl w:val="0"/>
        <w:spacing w:before="0" w:beforeAutospacing="0" w:after="0" w:afterAutospacing="0"/>
        <w:ind w:firstLine="567"/>
        <w:rPr>
          <w:rFonts w:ascii="Sylfaen" w:hAnsi="Sylfaen"/>
          <w:color w:val="000000"/>
          <w:sz w:val="22"/>
          <w:szCs w:val="22"/>
        </w:rPr>
      </w:pPr>
      <w:r w:rsidRPr="00562E3A">
        <w:rPr>
          <w:rFonts w:ascii="Sylfaen" w:hAnsi="Sylfaen"/>
          <w:color w:val="000000"/>
          <w:sz w:val="22"/>
          <w:szCs w:val="22"/>
        </w:rPr>
        <w:t>Номер Договора _____________________________________________________</w:t>
      </w:r>
    </w:p>
    <w:p w14:paraId="5AA35AFD" w14:textId="77777777" w:rsidR="00BB28C8" w:rsidRPr="00562E3A" w:rsidRDefault="00BB28C8" w:rsidP="00562E3A">
      <w:pPr>
        <w:widowControl w:val="0"/>
        <w:tabs>
          <w:tab w:val="left" w:pos="6804"/>
          <w:tab w:val="left" w:pos="7938"/>
          <w:tab w:val="left" w:pos="8647"/>
          <w:tab w:val="left" w:pos="8789"/>
        </w:tabs>
        <w:ind w:firstLine="567"/>
        <w:jc w:val="both"/>
        <w:rPr>
          <w:rFonts w:ascii="Sylfaen" w:hAnsi="Sylfaen"/>
          <w:color w:val="000000"/>
          <w:sz w:val="22"/>
          <w:szCs w:val="22"/>
        </w:rPr>
      </w:pPr>
      <w:r w:rsidRPr="00562E3A">
        <w:rPr>
          <w:rFonts w:ascii="Sylfaen" w:hAnsi="Sylfaen"/>
          <w:color w:val="000000"/>
          <w:sz w:val="22"/>
          <w:szCs w:val="22"/>
        </w:rPr>
        <w:t>Заказчик и сторона Договора, принимая за основание относящийся к исполнению договора счет-фактуру N ___ , выписанный "</w:t>
      </w:r>
      <w:r w:rsidRPr="00562E3A">
        <w:rPr>
          <w:rFonts w:ascii="Sylfaen" w:hAnsi="Sylfaen"/>
          <w:color w:val="000000"/>
          <w:sz w:val="22"/>
          <w:szCs w:val="22"/>
        </w:rPr>
        <w:tab/>
        <w:t>" "</w:t>
      </w:r>
      <w:r w:rsidRPr="00562E3A">
        <w:rPr>
          <w:rFonts w:ascii="Sylfaen" w:hAnsi="Sylfaen"/>
          <w:color w:val="000000"/>
          <w:sz w:val="22"/>
          <w:szCs w:val="22"/>
        </w:rPr>
        <w:tab/>
        <w:t>" 20</w:t>
      </w:r>
      <w:r w:rsidRPr="00562E3A">
        <w:rPr>
          <w:rFonts w:ascii="Sylfaen" w:hAnsi="Sylfaen"/>
          <w:color w:val="000000"/>
          <w:sz w:val="22"/>
          <w:szCs w:val="22"/>
        </w:rPr>
        <w:tab/>
        <w:t>г., составили настоящий акт о следующем:</w:t>
      </w:r>
    </w:p>
    <w:p w14:paraId="47E67766" w14:textId="77777777" w:rsidR="00BB28C8" w:rsidRPr="00562E3A" w:rsidRDefault="00BB28C8" w:rsidP="00562E3A">
      <w:pPr>
        <w:widowControl w:val="0"/>
        <w:tabs>
          <w:tab w:val="left" w:pos="6804"/>
          <w:tab w:val="left" w:pos="7938"/>
          <w:tab w:val="left" w:pos="8647"/>
          <w:tab w:val="left" w:pos="8789"/>
        </w:tabs>
        <w:ind w:firstLine="567"/>
        <w:jc w:val="both"/>
        <w:rPr>
          <w:rFonts w:ascii="Sylfaen" w:hAnsi="Sylfaen" w:cs="Sylfaen"/>
          <w:iCs/>
          <w:sz w:val="22"/>
          <w:szCs w:val="22"/>
        </w:rPr>
      </w:pPr>
    </w:p>
    <w:p w14:paraId="6F7F5593" w14:textId="77777777" w:rsidR="00BB28C8" w:rsidRPr="00562E3A" w:rsidRDefault="00BB28C8" w:rsidP="00562E3A">
      <w:pPr>
        <w:widowControl w:val="0"/>
        <w:ind w:firstLine="567"/>
        <w:jc w:val="both"/>
        <w:rPr>
          <w:rFonts w:ascii="Sylfaen" w:hAnsi="Sylfaen"/>
          <w:iCs/>
          <w:color w:val="000000"/>
          <w:sz w:val="22"/>
          <w:szCs w:val="22"/>
        </w:rPr>
      </w:pPr>
      <w:r w:rsidRPr="00562E3A">
        <w:rPr>
          <w:rFonts w:ascii="Sylfaen" w:hAnsi="Sylfaen"/>
          <w:color w:val="000000"/>
          <w:sz w:val="22"/>
          <w:szCs w:val="22"/>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562E3A" w14:paraId="36B01271" w14:textId="77777777" w:rsidTr="003D2146">
        <w:trPr>
          <w:trHeight w:val="345"/>
          <w:jc w:val="center"/>
        </w:trPr>
        <w:tc>
          <w:tcPr>
            <w:tcW w:w="379" w:type="dxa"/>
            <w:vMerge w:val="restart"/>
            <w:shd w:val="clear" w:color="auto" w:fill="auto"/>
            <w:vAlign w:val="center"/>
          </w:tcPr>
          <w:p w14:paraId="0302DA39" w14:textId="77777777" w:rsidR="00BB28C8" w:rsidRPr="00562E3A" w:rsidRDefault="00BB28C8" w:rsidP="00562E3A">
            <w:pPr>
              <w:pStyle w:val="af4"/>
              <w:widowControl w:val="0"/>
              <w:spacing w:before="0" w:beforeAutospacing="0" w:after="0" w:afterAutospacing="0"/>
              <w:ind w:firstLine="567"/>
              <w:jc w:val="center"/>
              <w:rPr>
                <w:rFonts w:ascii="Sylfaen" w:hAnsi="Sylfaen"/>
                <w:sz w:val="22"/>
                <w:szCs w:val="22"/>
              </w:rPr>
            </w:pPr>
            <w:r w:rsidRPr="00562E3A">
              <w:rPr>
                <w:rFonts w:ascii="Sylfaen" w:hAnsi="Sylfaen"/>
                <w:sz w:val="22"/>
                <w:szCs w:val="22"/>
              </w:rPr>
              <w:t>№</w:t>
            </w:r>
          </w:p>
        </w:tc>
        <w:tc>
          <w:tcPr>
            <w:tcW w:w="11014" w:type="dxa"/>
            <w:gridSpan w:val="8"/>
            <w:shd w:val="clear" w:color="auto" w:fill="auto"/>
            <w:vAlign w:val="center"/>
          </w:tcPr>
          <w:p w14:paraId="1F7A6CE3" w14:textId="77777777" w:rsidR="00BB28C8" w:rsidRPr="00562E3A" w:rsidRDefault="00BB28C8" w:rsidP="00562E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22"/>
                <w:szCs w:val="22"/>
              </w:rPr>
            </w:pPr>
            <w:r w:rsidRPr="00562E3A">
              <w:rPr>
                <w:rFonts w:ascii="Sylfaen" w:hAnsi="Sylfaen"/>
                <w:sz w:val="22"/>
                <w:szCs w:val="22"/>
              </w:rPr>
              <w:t>Выполненные работы</w:t>
            </w:r>
          </w:p>
        </w:tc>
      </w:tr>
      <w:tr w:rsidR="00BB28C8" w:rsidRPr="00562E3A" w14:paraId="05CD3E1B" w14:textId="77777777" w:rsidTr="003D2146">
        <w:trPr>
          <w:trHeight w:val="152"/>
          <w:jc w:val="center"/>
        </w:trPr>
        <w:tc>
          <w:tcPr>
            <w:tcW w:w="379" w:type="dxa"/>
            <w:vMerge/>
            <w:shd w:val="clear" w:color="auto" w:fill="auto"/>
          </w:tcPr>
          <w:p w14:paraId="1BC03898" w14:textId="77777777" w:rsidR="00BB28C8" w:rsidRPr="00562E3A" w:rsidRDefault="00BB28C8" w:rsidP="00562E3A">
            <w:pPr>
              <w:pStyle w:val="af4"/>
              <w:widowControl w:val="0"/>
              <w:spacing w:before="0" w:beforeAutospacing="0" w:after="0" w:afterAutospacing="0"/>
              <w:ind w:firstLine="567"/>
              <w:jc w:val="center"/>
              <w:rPr>
                <w:rFonts w:ascii="Sylfaen" w:hAnsi="Sylfaen"/>
                <w:sz w:val="22"/>
                <w:szCs w:val="22"/>
              </w:rPr>
            </w:pPr>
          </w:p>
        </w:tc>
        <w:tc>
          <w:tcPr>
            <w:tcW w:w="1248" w:type="dxa"/>
            <w:vMerge w:val="restart"/>
            <w:shd w:val="clear" w:color="auto" w:fill="auto"/>
            <w:vAlign w:val="center"/>
          </w:tcPr>
          <w:p w14:paraId="3847D3E5"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наименование</w:t>
            </w:r>
          </w:p>
        </w:tc>
        <w:tc>
          <w:tcPr>
            <w:tcW w:w="1533" w:type="dxa"/>
            <w:vMerge w:val="restart"/>
            <w:shd w:val="clear" w:color="auto" w:fill="auto"/>
            <w:vAlign w:val="center"/>
          </w:tcPr>
          <w:p w14:paraId="3698C645"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краткое изложение технической характеристики</w:t>
            </w:r>
          </w:p>
        </w:tc>
        <w:tc>
          <w:tcPr>
            <w:tcW w:w="3103" w:type="dxa"/>
            <w:gridSpan w:val="2"/>
            <w:shd w:val="clear" w:color="auto" w:fill="auto"/>
            <w:vAlign w:val="center"/>
          </w:tcPr>
          <w:p w14:paraId="1DFB02E2"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количественный показатель</w:t>
            </w:r>
          </w:p>
        </w:tc>
        <w:tc>
          <w:tcPr>
            <w:tcW w:w="3167" w:type="dxa"/>
            <w:gridSpan w:val="2"/>
            <w:shd w:val="clear" w:color="auto" w:fill="auto"/>
            <w:vAlign w:val="center"/>
          </w:tcPr>
          <w:p w14:paraId="41AA6C52"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срок исполнения</w:t>
            </w:r>
          </w:p>
        </w:tc>
        <w:tc>
          <w:tcPr>
            <w:tcW w:w="1087" w:type="dxa"/>
            <w:vMerge w:val="restart"/>
            <w:shd w:val="clear" w:color="auto" w:fill="auto"/>
            <w:vAlign w:val="center"/>
          </w:tcPr>
          <w:p w14:paraId="420A65EC"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сумма, подлежащая уплате (тыс. драмов)</w:t>
            </w:r>
          </w:p>
        </w:tc>
        <w:tc>
          <w:tcPr>
            <w:tcW w:w="876" w:type="dxa"/>
            <w:vMerge w:val="restart"/>
            <w:shd w:val="clear" w:color="auto" w:fill="auto"/>
            <w:vAlign w:val="center"/>
          </w:tcPr>
          <w:p w14:paraId="23F4EA4C"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срок оплаты (по графику оплаты)</w:t>
            </w:r>
          </w:p>
        </w:tc>
      </w:tr>
      <w:tr w:rsidR="00BB28C8" w:rsidRPr="00562E3A" w14:paraId="0D450BAE" w14:textId="77777777" w:rsidTr="003D2146">
        <w:trPr>
          <w:trHeight w:val="152"/>
          <w:jc w:val="center"/>
        </w:trPr>
        <w:tc>
          <w:tcPr>
            <w:tcW w:w="379" w:type="dxa"/>
            <w:vMerge/>
            <w:tcBorders>
              <w:bottom w:val="single" w:sz="4" w:space="0" w:color="auto"/>
            </w:tcBorders>
            <w:shd w:val="clear" w:color="auto" w:fill="auto"/>
          </w:tcPr>
          <w:p w14:paraId="2DD432C7" w14:textId="77777777" w:rsidR="00BB28C8" w:rsidRPr="00562E3A" w:rsidRDefault="00BB28C8" w:rsidP="00562E3A">
            <w:pPr>
              <w:pStyle w:val="af4"/>
              <w:widowControl w:val="0"/>
              <w:spacing w:before="0" w:beforeAutospacing="0" w:after="0" w:afterAutospacing="0"/>
              <w:ind w:firstLine="567"/>
              <w:jc w:val="center"/>
              <w:rPr>
                <w:rFonts w:ascii="Sylfaen" w:hAnsi="Sylfaen"/>
                <w:sz w:val="22"/>
                <w:szCs w:val="22"/>
              </w:rPr>
            </w:pPr>
          </w:p>
        </w:tc>
        <w:tc>
          <w:tcPr>
            <w:tcW w:w="1248" w:type="dxa"/>
            <w:vMerge/>
            <w:tcBorders>
              <w:bottom w:val="single" w:sz="4" w:space="0" w:color="auto"/>
            </w:tcBorders>
            <w:shd w:val="clear" w:color="auto" w:fill="auto"/>
            <w:vAlign w:val="center"/>
          </w:tcPr>
          <w:p w14:paraId="40ACD323"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533" w:type="dxa"/>
            <w:vMerge/>
            <w:tcBorders>
              <w:bottom w:val="single" w:sz="4" w:space="0" w:color="auto"/>
            </w:tcBorders>
            <w:shd w:val="clear" w:color="auto" w:fill="auto"/>
            <w:vAlign w:val="center"/>
          </w:tcPr>
          <w:p w14:paraId="412CAD32"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915" w:type="dxa"/>
            <w:tcBorders>
              <w:bottom w:val="single" w:sz="4" w:space="0" w:color="auto"/>
            </w:tcBorders>
            <w:shd w:val="clear" w:color="auto" w:fill="auto"/>
            <w:vAlign w:val="center"/>
          </w:tcPr>
          <w:p w14:paraId="69FD3BF1" w14:textId="77777777" w:rsidR="00BB28C8" w:rsidRPr="00562E3A" w:rsidRDefault="00BB28C8" w:rsidP="00562E3A">
            <w:pPr>
              <w:pStyle w:val="af4"/>
              <w:widowControl w:val="0"/>
              <w:tabs>
                <w:tab w:val="left" w:pos="916"/>
              </w:tabs>
              <w:spacing w:before="0" w:beforeAutospacing="0" w:after="0" w:afterAutospacing="0"/>
              <w:ind w:left="-105" w:right="-72"/>
              <w:jc w:val="center"/>
              <w:rPr>
                <w:rFonts w:ascii="Sylfaen" w:hAnsi="Sylfaen"/>
                <w:sz w:val="22"/>
                <w:szCs w:val="22"/>
              </w:rPr>
            </w:pPr>
            <w:r w:rsidRPr="00562E3A">
              <w:rPr>
                <w:rFonts w:ascii="Sylfaen" w:hAnsi="Sylfaen"/>
                <w:sz w:val="22"/>
                <w:szCs w:val="22"/>
              </w:rPr>
              <w:t>по графику закупки, утвержденному Договором</w:t>
            </w:r>
          </w:p>
        </w:tc>
        <w:tc>
          <w:tcPr>
            <w:tcW w:w="1188" w:type="dxa"/>
            <w:tcBorders>
              <w:bottom w:val="single" w:sz="4" w:space="0" w:color="auto"/>
            </w:tcBorders>
            <w:shd w:val="clear" w:color="auto" w:fill="auto"/>
            <w:vAlign w:val="center"/>
          </w:tcPr>
          <w:p w14:paraId="32F17228" w14:textId="77777777" w:rsidR="00BB28C8" w:rsidRPr="00562E3A" w:rsidRDefault="00BB28C8" w:rsidP="00562E3A">
            <w:pPr>
              <w:pStyle w:val="af4"/>
              <w:widowControl w:val="0"/>
              <w:tabs>
                <w:tab w:val="left" w:pos="916"/>
              </w:tabs>
              <w:spacing w:before="0" w:beforeAutospacing="0" w:after="0" w:afterAutospacing="0"/>
              <w:ind w:left="-105" w:right="-72"/>
              <w:jc w:val="center"/>
              <w:rPr>
                <w:rFonts w:ascii="Sylfaen" w:hAnsi="Sylfaen"/>
                <w:sz w:val="22"/>
                <w:szCs w:val="22"/>
              </w:rPr>
            </w:pPr>
            <w:r w:rsidRPr="00562E3A">
              <w:rPr>
                <w:rFonts w:ascii="Sylfaen" w:hAnsi="Sylfaen"/>
                <w:sz w:val="22"/>
                <w:szCs w:val="22"/>
              </w:rPr>
              <w:t>фактический</w:t>
            </w:r>
          </w:p>
        </w:tc>
        <w:tc>
          <w:tcPr>
            <w:tcW w:w="1960" w:type="dxa"/>
            <w:tcBorders>
              <w:bottom w:val="single" w:sz="4" w:space="0" w:color="auto"/>
            </w:tcBorders>
            <w:shd w:val="clear" w:color="auto" w:fill="auto"/>
            <w:vAlign w:val="center"/>
          </w:tcPr>
          <w:p w14:paraId="73B527B1" w14:textId="77777777" w:rsidR="00BB28C8" w:rsidRPr="00562E3A" w:rsidRDefault="00BB28C8" w:rsidP="00562E3A">
            <w:pPr>
              <w:pStyle w:val="af4"/>
              <w:widowControl w:val="0"/>
              <w:tabs>
                <w:tab w:val="left" w:pos="916"/>
              </w:tabs>
              <w:spacing w:before="0" w:beforeAutospacing="0" w:after="0" w:afterAutospacing="0"/>
              <w:ind w:left="-105" w:right="-72"/>
              <w:jc w:val="center"/>
              <w:rPr>
                <w:rFonts w:ascii="Sylfaen" w:hAnsi="Sylfaen"/>
                <w:sz w:val="22"/>
                <w:szCs w:val="22"/>
              </w:rPr>
            </w:pPr>
            <w:r w:rsidRPr="00562E3A">
              <w:rPr>
                <w:rFonts w:ascii="Sylfaen" w:hAnsi="Sylfaen"/>
                <w:sz w:val="22"/>
                <w:szCs w:val="22"/>
              </w:rPr>
              <w:t>по графику закупки, утвержденному Договором</w:t>
            </w:r>
          </w:p>
        </w:tc>
        <w:tc>
          <w:tcPr>
            <w:tcW w:w="1207" w:type="dxa"/>
            <w:tcBorders>
              <w:bottom w:val="single" w:sz="4" w:space="0" w:color="auto"/>
            </w:tcBorders>
            <w:shd w:val="clear" w:color="auto" w:fill="auto"/>
            <w:vAlign w:val="center"/>
          </w:tcPr>
          <w:p w14:paraId="07C0B63A" w14:textId="77777777" w:rsidR="00BB28C8" w:rsidRPr="00562E3A" w:rsidRDefault="00BB28C8" w:rsidP="00562E3A">
            <w:pPr>
              <w:pStyle w:val="af4"/>
              <w:widowControl w:val="0"/>
              <w:tabs>
                <w:tab w:val="left" w:pos="916"/>
              </w:tabs>
              <w:spacing w:before="0" w:beforeAutospacing="0" w:after="0" w:afterAutospacing="0"/>
              <w:ind w:left="-105" w:right="-72"/>
              <w:jc w:val="center"/>
              <w:rPr>
                <w:rFonts w:ascii="Sylfaen" w:hAnsi="Sylfaen"/>
                <w:sz w:val="22"/>
                <w:szCs w:val="22"/>
              </w:rPr>
            </w:pPr>
            <w:r w:rsidRPr="00562E3A">
              <w:rPr>
                <w:rFonts w:ascii="Sylfaen" w:hAnsi="Sylfaen"/>
                <w:sz w:val="22"/>
                <w:szCs w:val="22"/>
              </w:rPr>
              <w:t>фактический</w:t>
            </w:r>
          </w:p>
        </w:tc>
        <w:tc>
          <w:tcPr>
            <w:tcW w:w="1087" w:type="dxa"/>
            <w:vMerge/>
            <w:tcBorders>
              <w:bottom w:val="single" w:sz="4" w:space="0" w:color="auto"/>
            </w:tcBorders>
            <w:shd w:val="clear" w:color="auto" w:fill="auto"/>
            <w:vAlign w:val="center"/>
          </w:tcPr>
          <w:p w14:paraId="071B8B8B"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876" w:type="dxa"/>
            <w:vMerge/>
            <w:tcBorders>
              <w:bottom w:val="single" w:sz="4" w:space="0" w:color="auto"/>
            </w:tcBorders>
            <w:shd w:val="clear" w:color="auto" w:fill="auto"/>
            <w:vAlign w:val="center"/>
          </w:tcPr>
          <w:p w14:paraId="46C4F703"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r>
      <w:tr w:rsidR="00BB28C8" w:rsidRPr="00562E3A" w14:paraId="53D4B7A1" w14:textId="77777777" w:rsidTr="003D2146">
        <w:trPr>
          <w:trHeight w:val="515"/>
          <w:jc w:val="center"/>
        </w:trPr>
        <w:tc>
          <w:tcPr>
            <w:tcW w:w="379" w:type="dxa"/>
            <w:shd w:val="clear" w:color="auto" w:fill="auto"/>
            <w:vAlign w:val="center"/>
          </w:tcPr>
          <w:p w14:paraId="2CDDC0AB" w14:textId="77777777" w:rsidR="00BB28C8" w:rsidRPr="00562E3A" w:rsidRDefault="00BB28C8" w:rsidP="00562E3A">
            <w:pPr>
              <w:pStyle w:val="af4"/>
              <w:widowControl w:val="0"/>
              <w:spacing w:before="0" w:beforeAutospacing="0" w:after="0" w:afterAutospacing="0"/>
              <w:ind w:firstLine="567"/>
              <w:jc w:val="center"/>
              <w:rPr>
                <w:rFonts w:ascii="Sylfaen" w:hAnsi="Sylfaen"/>
                <w:sz w:val="22"/>
                <w:szCs w:val="22"/>
              </w:rPr>
            </w:pPr>
          </w:p>
        </w:tc>
        <w:tc>
          <w:tcPr>
            <w:tcW w:w="1248" w:type="dxa"/>
            <w:shd w:val="clear" w:color="auto" w:fill="auto"/>
            <w:vAlign w:val="center"/>
          </w:tcPr>
          <w:p w14:paraId="52352B46"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533" w:type="dxa"/>
            <w:shd w:val="clear" w:color="auto" w:fill="auto"/>
            <w:vAlign w:val="center"/>
          </w:tcPr>
          <w:p w14:paraId="5CC9FD63"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915" w:type="dxa"/>
            <w:shd w:val="clear" w:color="auto" w:fill="auto"/>
            <w:vAlign w:val="center"/>
          </w:tcPr>
          <w:p w14:paraId="4C0A9A74"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188" w:type="dxa"/>
            <w:shd w:val="clear" w:color="auto" w:fill="auto"/>
            <w:vAlign w:val="center"/>
          </w:tcPr>
          <w:p w14:paraId="4DD425A9"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960" w:type="dxa"/>
            <w:shd w:val="clear" w:color="auto" w:fill="auto"/>
            <w:vAlign w:val="center"/>
          </w:tcPr>
          <w:p w14:paraId="5EB5B636"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207" w:type="dxa"/>
            <w:shd w:val="clear" w:color="auto" w:fill="auto"/>
            <w:vAlign w:val="center"/>
          </w:tcPr>
          <w:p w14:paraId="7C1C0C15"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087" w:type="dxa"/>
            <w:shd w:val="clear" w:color="auto" w:fill="auto"/>
            <w:vAlign w:val="center"/>
          </w:tcPr>
          <w:p w14:paraId="5B0872FE"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876" w:type="dxa"/>
            <w:shd w:val="clear" w:color="auto" w:fill="auto"/>
            <w:vAlign w:val="center"/>
          </w:tcPr>
          <w:p w14:paraId="6E3073BB"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r>
      <w:tr w:rsidR="00BB28C8" w:rsidRPr="00562E3A" w14:paraId="1CDADE82" w14:textId="77777777" w:rsidTr="003D2146">
        <w:trPr>
          <w:trHeight w:val="515"/>
          <w:jc w:val="center"/>
        </w:trPr>
        <w:tc>
          <w:tcPr>
            <w:tcW w:w="379" w:type="dxa"/>
            <w:shd w:val="clear" w:color="auto" w:fill="auto"/>
          </w:tcPr>
          <w:p w14:paraId="22958E81" w14:textId="77777777" w:rsidR="00BB28C8" w:rsidRPr="00562E3A" w:rsidRDefault="00BB28C8" w:rsidP="00562E3A">
            <w:pPr>
              <w:pStyle w:val="af4"/>
              <w:widowControl w:val="0"/>
              <w:spacing w:before="0" w:beforeAutospacing="0" w:after="0" w:afterAutospacing="0"/>
              <w:ind w:firstLine="567"/>
              <w:jc w:val="center"/>
              <w:rPr>
                <w:rFonts w:ascii="Sylfaen" w:hAnsi="Sylfaen"/>
                <w:sz w:val="22"/>
                <w:szCs w:val="22"/>
              </w:rPr>
            </w:pPr>
          </w:p>
        </w:tc>
        <w:tc>
          <w:tcPr>
            <w:tcW w:w="1248" w:type="dxa"/>
            <w:shd w:val="clear" w:color="auto" w:fill="auto"/>
          </w:tcPr>
          <w:p w14:paraId="5E88BDBC"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533" w:type="dxa"/>
            <w:shd w:val="clear" w:color="auto" w:fill="auto"/>
          </w:tcPr>
          <w:p w14:paraId="3EE3AB17"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915" w:type="dxa"/>
            <w:shd w:val="clear" w:color="auto" w:fill="auto"/>
          </w:tcPr>
          <w:p w14:paraId="3F276A5F"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188" w:type="dxa"/>
            <w:shd w:val="clear" w:color="auto" w:fill="auto"/>
          </w:tcPr>
          <w:p w14:paraId="66289042"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960" w:type="dxa"/>
            <w:shd w:val="clear" w:color="auto" w:fill="auto"/>
          </w:tcPr>
          <w:p w14:paraId="3D331456"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207" w:type="dxa"/>
            <w:shd w:val="clear" w:color="auto" w:fill="auto"/>
          </w:tcPr>
          <w:p w14:paraId="6B9FF158"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087" w:type="dxa"/>
            <w:shd w:val="clear" w:color="auto" w:fill="auto"/>
          </w:tcPr>
          <w:p w14:paraId="71FAAF75"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876" w:type="dxa"/>
            <w:shd w:val="clear" w:color="auto" w:fill="auto"/>
          </w:tcPr>
          <w:p w14:paraId="392A0A53"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r>
    </w:tbl>
    <w:p w14:paraId="1396D83A" w14:textId="77777777" w:rsidR="00BB28C8" w:rsidRPr="00562E3A" w:rsidRDefault="00BB28C8" w:rsidP="00562E3A">
      <w:pPr>
        <w:widowControl w:val="0"/>
        <w:ind w:firstLine="567"/>
        <w:jc w:val="both"/>
        <w:rPr>
          <w:rFonts w:ascii="Sylfaen" w:hAnsi="Sylfaen" w:cs="Arial"/>
          <w:iCs/>
          <w:color w:val="000000"/>
          <w:sz w:val="22"/>
          <w:szCs w:val="22"/>
          <w:lang w:val="en-US"/>
        </w:rPr>
      </w:pPr>
    </w:p>
    <w:p w14:paraId="1CF1E8FD" w14:textId="77777777" w:rsidR="00BB28C8" w:rsidRPr="00562E3A" w:rsidRDefault="00BB28C8" w:rsidP="00562E3A">
      <w:pPr>
        <w:widowControl w:val="0"/>
        <w:ind w:firstLine="567"/>
        <w:jc w:val="both"/>
        <w:rPr>
          <w:rFonts w:ascii="Sylfaen" w:hAnsi="Sylfaen"/>
          <w:iCs/>
          <w:snapToGrid w:val="0"/>
          <w:color w:val="000000"/>
          <w:sz w:val="22"/>
          <w:szCs w:val="22"/>
        </w:rPr>
      </w:pPr>
      <w:r w:rsidRPr="00562E3A">
        <w:rPr>
          <w:rFonts w:ascii="Sylfaen" w:hAnsi="Sylfaen"/>
          <w:sz w:val="22"/>
          <w:szCs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0783E311" w14:textId="77777777" w:rsidR="00BB28C8" w:rsidRPr="00562E3A" w:rsidRDefault="00BB28C8" w:rsidP="00562E3A">
      <w:pPr>
        <w:widowControl w:val="0"/>
        <w:ind w:firstLine="567"/>
        <w:jc w:val="both"/>
        <w:rPr>
          <w:rFonts w:ascii="Sylfaen" w:hAnsi="Sylfaen"/>
          <w:iCs/>
          <w:snapToGrid w:val="0"/>
          <w:color w:val="000000"/>
          <w:sz w:val="22"/>
          <w:szCs w:val="22"/>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562E3A" w14:paraId="5551583F" w14:textId="77777777" w:rsidTr="003D2146">
        <w:trPr>
          <w:trHeight w:val="266"/>
          <w:tblCellSpacing w:w="7" w:type="dxa"/>
          <w:jc w:val="center"/>
        </w:trPr>
        <w:tc>
          <w:tcPr>
            <w:tcW w:w="0" w:type="auto"/>
            <w:vAlign w:val="center"/>
          </w:tcPr>
          <w:p w14:paraId="69AABCA5"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 xml:space="preserve">Работу сдал </w:t>
            </w:r>
          </w:p>
        </w:tc>
        <w:tc>
          <w:tcPr>
            <w:tcW w:w="0" w:type="auto"/>
            <w:vAlign w:val="center"/>
          </w:tcPr>
          <w:p w14:paraId="5613EBFE"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Работу принял</w:t>
            </w:r>
          </w:p>
        </w:tc>
      </w:tr>
      <w:tr w:rsidR="00BB28C8" w:rsidRPr="00562E3A" w14:paraId="3ABA7BB2" w14:textId="77777777" w:rsidTr="003D2146">
        <w:trPr>
          <w:trHeight w:val="473"/>
          <w:tblCellSpacing w:w="7" w:type="dxa"/>
          <w:jc w:val="center"/>
        </w:trPr>
        <w:tc>
          <w:tcPr>
            <w:tcW w:w="0" w:type="auto"/>
            <w:vAlign w:val="center"/>
          </w:tcPr>
          <w:p w14:paraId="2CB35516" w14:textId="77777777" w:rsidR="00BB28C8" w:rsidRPr="00562E3A" w:rsidRDefault="00BB28C8" w:rsidP="00562E3A">
            <w:pPr>
              <w:widowControl w:val="0"/>
              <w:jc w:val="center"/>
              <w:rPr>
                <w:rFonts w:ascii="Sylfaen" w:hAnsi="Sylfaen"/>
                <w:iCs/>
                <w:sz w:val="22"/>
                <w:szCs w:val="22"/>
                <w:lang w:val="en-US"/>
              </w:rPr>
            </w:pPr>
            <w:r w:rsidRPr="00562E3A">
              <w:rPr>
                <w:rFonts w:ascii="Sylfaen" w:hAnsi="Sylfaen"/>
                <w:sz w:val="22"/>
                <w:szCs w:val="22"/>
              </w:rPr>
              <w:t>___________________________</w:t>
            </w:r>
          </w:p>
          <w:p w14:paraId="76D3EB8E" w14:textId="77777777" w:rsidR="00BB28C8" w:rsidRPr="00562E3A" w:rsidRDefault="00BB28C8" w:rsidP="00562E3A">
            <w:pPr>
              <w:widowControl w:val="0"/>
              <w:jc w:val="center"/>
              <w:rPr>
                <w:rFonts w:ascii="Sylfaen" w:hAnsi="Sylfaen"/>
                <w:iCs/>
                <w:sz w:val="22"/>
                <w:szCs w:val="22"/>
                <w:vertAlign w:val="superscript"/>
              </w:rPr>
            </w:pPr>
            <w:r w:rsidRPr="00562E3A">
              <w:rPr>
                <w:rFonts w:ascii="Sylfaen" w:hAnsi="Sylfaen"/>
                <w:sz w:val="22"/>
                <w:szCs w:val="22"/>
                <w:vertAlign w:val="superscript"/>
              </w:rPr>
              <w:t xml:space="preserve">подпись </w:t>
            </w:r>
          </w:p>
        </w:tc>
        <w:tc>
          <w:tcPr>
            <w:tcW w:w="0" w:type="auto"/>
            <w:vAlign w:val="center"/>
          </w:tcPr>
          <w:p w14:paraId="3B009A20" w14:textId="77777777" w:rsidR="00BB28C8" w:rsidRPr="00562E3A" w:rsidRDefault="00BB28C8" w:rsidP="00562E3A">
            <w:pPr>
              <w:widowControl w:val="0"/>
              <w:jc w:val="center"/>
              <w:rPr>
                <w:rFonts w:ascii="Sylfaen" w:hAnsi="Sylfaen"/>
                <w:iCs/>
                <w:sz w:val="22"/>
                <w:szCs w:val="22"/>
              </w:rPr>
            </w:pPr>
            <w:r w:rsidRPr="00562E3A">
              <w:rPr>
                <w:rFonts w:ascii="Sylfaen" w:hAnsi="Sylfaen"/>
                <w:sz w:val="22"/>
                <w:szCs w:val="22"/>
              </w:rPr>
              <w:t>___________________________</w:t>
            </w:r>
          </w:p>
          <w:p w14:paraId="21259B10" w14:textId="77777777" w:rsidR="00BB28C8" w:rsidRPr="00562E3A" w:rsidRDefault="00BB28C8" w:rsidP="00562E3A">
            <w:pPr>
              <w:widowControl w:val="0"/>
              <w:jc w:val="center"/>
              <w:rPr>
                <w:rFonts w:ascii="Sylfaen" w:hAnsi="Sylfaen"/>
                <w:iCs/>
                <w:sz w:val="22"/>
                <w:szCs w:val="22"/>
                <w:vertAlign w:val="superscript"/>
              </w:rPr>
            </w:pPr>
            <w:r w:rsidRPr="00562E3A">
              <w:rPr>
                <w:rFonts w:ascii="Sylfaen" w:hAnsi="Sylfaen"/>
                <w:sz w:val="22"/>
                <w:szCs w:val="22"/>
                <w:vertAlign w:val="superscript"/>
              </w:rPr>
              <w:t xml:space="preserve">подпись </w:t>
            </w:r>
          </w:p>
        </w:tc>
      </w:tr>
      <w:tr w:rsidR="00BB28C8" w:rsidRPr="00562E3A" w14:paraId="0C468A49" w14:textId="77777777" w:rsidTr="003D2146">
        <w:trPr>
          <w:trHeight w:val="503"/>
          <w:tblCellSpacing w:w="7" w:type="dxa"/>
          <w:jc w:val="center"/>
        </w:trPr>
        <w:tc>
          <w:tcPr>
            <w:tcW w:w="0" w:type="auto"/>
            <w:vAlign w:val="center"/>
          </w:tcPr>
          <w:p w14:paraId="1F282F10" w14:textId="77777777" w:rsidR="00BB28C8" w:rsidRPr="00562E3A" w:rsidRDefault="00BB28C8" w:rsidP="00562E3A">
            <w:pPr>
              <w:widowControl w:val="0"/>
              <w:jc w:val="center"/>
              <w:rPr>
                <w:rFonts w:ascii="Sylfaen" w:hAnsi="Sylfaen"/>
                <w:iCs/>
                <w:sz w:val="22"/>
                <w:szCs w:val="22"/>
                <w:lang w:val="en-US"/>
              </w:rPr>
            </w:pPr>
            <w:r w:rsidRPr="00562E3A">
              <w:rPr>
                <w:rFonts w:ascii="Sylfaen" w:hAnsi="Sylfaen"/>
                <w:sz w:val="22"/>
                <w:szCs w:val="22"/>
              </w:rPr>
              <w:t>___________________________</w:t>
            </w:r>
          </w:p>
          <w:p w14:paraId="63A232A8" w14:textId="77777777" w:rsidR="00BB28C8" w:rsidRPr="00562E3A" w:rsidRDefault="00BB28C8" w:rsidP="00562E3A">
            <w:pPr>
              <w:widowControl w:val="0"/>
              <w:jc w:val="center"/>
              <w:rPr>
                <w:rFonts w:ascii="Sylfaen" w:hAnsi="Sylfaen"/>
                <w:iCs/>
                <w:sz w:val="22"/>
                <w:szCs w:val="22"/>
                <w:vertAlign w:val="superscript"/>
              </w:rPr>
            </w:pPr>
            <w:r w:rsidRPr="00562E3A">
              <w:rPr>
                <w:rFonts w:ascii="Sylfaen" w:hAnsi="Sylfaen"/>
                <w:sz w:val="22"/>
                <w:szCs w:val="22"/>
                <w:vertAlign w:val="superscript"/>
              </w:rPr>
              <w:t>фамилия, имя</w:t>
            </w:r>
          </w:p>
        </w:tc>
        <w:tc>
          <w:tcPr>
            <w:tcW w:w="0" w:type="auto"/>
            <w:vAlign w:val="center"/>
          </w:tcPr>
          <w:p w14:paraId="607E398F" w14:textId="77777777" w:rsidR="00BB28C8" w:rsidRPr="00562E3A" w:rsidRDefault="00BB28C8" w:rsidP="00562E3A">
            <w:pPr>
              <w:widowControl w:val="0"/>
              <w:jc w:val="center"/>
              <w:rPr>
                <w:rFonts w:ascii="Sylfaen" w:hAnsi="Sylfaen"/>
                <w:iCs/>
                <w:sz w:val="22"/>
                <w:szCs w:val="22"/>
              </w:rPr>
            </w:pPr>
            <w:r w:rsidRPr="00562E3A">
              <w:rPr>
                <w:rFonts w:ascii="Sylfaen" w:hAnsi="Sylfaen"/>
                <w:sz w:val="22"/>
                <w:szCs w:val="22"/>
              </w:rPr>
              <w:t>___________________________</w:t>
            </w:r>
          </w:p>
          <w:p w14:paraId="65731DAE" w14:textId="77777777" w:rsidR="00BB28C8" w:rsidRPr="00562E3A" w:rsidRDefault="00BB28C8" w:rsidP="00562E3A">
            <w:pPr>
              <w:widowControl w:val="0"/>
              <w:jc w:val="center"/>
              <w:rPr>
                <w:rFonts w:ascii="Sylfaen" w:hAnsi="Sylfaen"/>
                <w:iCs/>
                <w:sz w:val="22"/>
                <w:szCs w:val="22"/>
                <w:vertAlign w:val="superscript"/>
              </w:rPr>
            </w:pPr>
            <w:r w:rsidRPr="00562E3A">
              <w:rPr>
                <w:rFonts w:ascii="Sylfaen" w:hAnsi="Sylfaen"/>
                <w:sz w:val="22"/>
                <w:szCs w:val="22"/>
                <w:vertAlign w:val="superscript"/>
              </w:rPr>
              <w:t>фамилия, имя</w:t>
            </w:r>
          </w:p>
        </w:tc>
      </w:tr>
      <w:tr w:rsidR="00BB28C8" w:rsidRPr="00562E3A" w14:paraId="02FB489B" w14:textId="77777777" w:rsidTr="003D2146">
        <w:trPr>
          <w:trHeight w:val="281"/>
          <w:tblCellSpacing w:w="7" w:type="dxa"/>
          <w:jc w:val="center"/>
        </w:trPr>
        <w:tc>
          <w:tcPr>
            <w:tcW w:w="0" w:type="auto"/>
            <w:vAlign w:val="center"/>
          </w:tcPr>
          <w:p w14:paraId="0933BF7B"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М. П.</w:t>
            </w:r>
          </w:p>
        </w:tc>
        <w:tc>
          <w:tcPr>
            <w:tcW w:w="0" w:type="auto"/>
            <w:vAlign w:val="center"/>
          </w:tcPr>
          <w:p w14:paraId="21458490"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М. П.</w:t>
            </w:r>
          </w:p>
        </w:tc>
      </w:tr>
    </w:tbl>
    <w:p w14:paraId="7D1D0FF0" w14:textId="77777777" w:rsidR="00BB28C8" w:rsidRPr="00562E3A" w:rsidRDefault="00BB28C8" w:rsidP="00562E3A">
      <w:pPr>
        <w:widowControl w:val="0"/>
        <w:ind w:firstLine="567"/>
        <w:jc w:val="center"/>
        <w:rPr>
          <w:rFonts w:ascii="Sylfaen" w:hAnsi="Sylfaen" w:cs="Sylfaen"/>
          <w:b/>
          <w:sz w:val="22"/>
          <w:szCs w:val="22"/>
        </w:rPr>
      </w:pPr>
    </w:p>
    <w:p w14:paraId="5EF95BC8" w14:textId="77777777" w:rsidR="00BB28C8" w:rsidRPr="00562E3A" w:rsidRDefault="00BB28C8" w:rsidP="00562E3A">
      <w:pPr>
        <w:rPr>
          <w:rFonts w:ascii="Sylfaen" w:hAnsi="Sylfaen" w:cs="Sylfaen"/>
          <w:b/>
          <w:sz w:val="22"/>
          <w:szCs w:val="22"/>
        </w:rPr>
      </w:pPr>
      <w:r w:rsidRPr="00562E3A">
        <w:rPr>
          <w:rFonts w:ascii="Sylfaen" w:hAnsi="Sylfaen" w:cs="Sylfaen"/>
          <w:b/>
          <w:sz w:val="22"/>
          <w:szCs w:val="22"/>
        </w:rPr>
        <w:br w:type="page"/>
      </w:r>
    </w:p>
    <w:p w14:paraId="1F42E04C" w14:textId="77777777" w:rsidR="00BB28C8" w:rsidRPr="00562E3A" w:rsidRDefault="00BB28C8" w:rsidP="00562E3A">
      <w:pPr>
        <w:widowControl w:val="0"/>
        <w:ind w:firstLine="567"/>
        <w:jc w:val="right"/>
        <w:rPr>
          <w:rFonts w:ascii="Sylfaen" w:hAnsi="Sylfaen" w:cs="Sylfaen"/>
          <w:i/>
          <w:sz w:val="22"/>
          <w:szCs w:val="22"/>
        </w:rPr>
      </w:pPr>
      <w:r w:rsidRPr="00562E3A">
        <w:rPr>
          <w:rFonts w:ascii="Sylfaen" w:hAnsi="Sylfaen"/>
          <w:i/>
          <w:sz w:val="22"/>
          <w:szCs w:val="22"/>
        </w:rPr>
        <w:lastRenderedPageBreak/>
        <w:t>Приложение № 4.1</w:t>
      </w:r>
    </w:p>
    <w:p w14:paraId="63A398E0" w14:textId="77777777"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t>к Договору под кодом</w:t>
      </w:r>
      <w:r w:rsidRPr="00562E3A">
        <w:rPr>
          <w:rFonts w:ascii="Sylfaen" w:hAnsi="Sylfaen" w:cs="Arial"/>
          <w:i/>
          <w:sz w:val="22"/>
          <w:szCs w:val="22"/>
        </w:rPr>
        <w:br/>
      </w:r>
      <w:r w:rsidRPr="00562E3A">
        <w:rPr>
          <w:rFonts w:ascii="Sylfaen" w:hAnsi="Sylfaen"/>
          <w:i/>
          <w:sz w:val="22"/>
          <w:szCs w:val="22"/>
        </w:rPr>
        <w:t xml:space="preserve">заключенному " </w:t>
      </w:r>
      <w:r w:rsidRPr="00562E3A">
        <w:rPr>
          <w:rFonts w:ascii="Sylfaen" w:hAnsi="Sylfaen"/>
          <w:i/>
          <w:sz w:val="22"/>
          <w:szCs w:val="22"/>
        </w:rPr>
        <w:tab/>
        <w:t xml:space="preserve">"  </w:t>
      </w:r>
      <w:r w:rsidRPr="00562E3A">
        <w:rPr>
          <w:rFonts w:ascii="Sylfaen" w:hAnsi="Sylfaen"/>
          <w:i/>
          <w:sz w:val="22"/>
          <w:szCs w:val="22"/>
        </w:rPr>
        <w:tab/>
        <w:t>20</w:t>
      </w:r>
      <w:r w:rsidRPr="00562E3A">
        <w:rPr>
          <w:rFonts w:ascii="Sylfaen" w:hAnsi="Sylfaen"/>
          <w:i/>
          <w:sz w:val="22"/>
          <w:szCs w:val="22"/>
        </w:rPr>
        <w:tab/>
        <w:t>г.</w:t>
      </w:r>
    </w:p>
    <w:p w14:paraId="162CBE57" w14:textId="77777777" w:rsidR="00BB28C8" w:rsidRPr="00562E3A" w:rsidRDefault="00BB28C8" w:rsidP="00562E3A">
      <w:pPr>
        <w:widowControl w:val="0"/>
        <w:jc w:val="center"/>
        <w:rPr>
          <w:rFonts w:ascii="Sylfaen" w:hAnsi="Sylfaen" w:cs="Sylfaen"/>
          <w:sz w:val="22"/>
          <w:szCs w:val="22"/>
        </w:rPr>
      </w:pPr>
    </w:p>
    <w:p w14:paraId="4D8ED7D6" w14:textId="77777777" w:rsidR="00BB28C8" w:rsidRPr="00562E3A" w:rsidRDefault="00BB28C8" w:rsidP="00562E3A">
      <w:pPr>
        <w:widowControl w:val="0"/>
        <w:tabs>
          <w:tab w:val="left" w:pos="2250"/>
        </w:tabs>
        <w:jc w:val="center"/>
        <w:rPr>
          <w:rFonts w:ascii="Sylfaen" w:hAnsi="Sylfaen" w:cs="Sylfaen"/>
          <w:bCs/>
          <w:sz w:val="22"/>
          <w:szCs w:val="22"/>
        </w:rPr>
      </w:pPr>
      <w:r w:rsidRPr="00562E3A">
        <w:rPr>
          <w:rFonts w:ascii="Sylfaen" w:hAnsi="Sylfaen"/>
          <w:sz w:val="22"/>
          <w:szCs w:val="22"/>
        </w:rPr>
        <w:t>АКТ №______</w:t>
      </w:r>
    </w:p>
    <w:p w14:paraId="7BFB0A79" w14:textId="77777777" w:rsidR="00BB28C8" w:rsidRPr="00562E3A" w:rsidRDefault="00BB28C8" w:rsidP="00562E3A">
      <w:pPr>
        <w:widowControl w:val="0"/>
        <w:tabs>
          <w:tab w:val="left" w:pos="2250"/>
        </w:tabs>
        <w:jc w:val="center"/>
        <w:rPr>
          <w:rFonts w:ascii="Sylfaen" w:hAnsi="Sylfaen" w:cs="Sylfaen"/>
          <w:bCs/>
          <w:sz w:val="22"/>
          <w:szCs w:val="22"/>
        </w:rPr>
      </w:pPr>
      <w:r w:rsidRPr="00562E3A">
        <w:rPr>
          <w:rFonts w:ascii="Sylfaen" w:hAnsi="Sylfaen"/>
          <w:sz w:val="22"/>
          <w:szCs w:val="22"/>
        </w:rPr>
        <w:t>относительно фиксирования факта сдачи Заказчику результата договора</w:t>
      </w:r>
    </w:p>
    <w:p w14:paraId="68CDCD13" w14:textId="77777777" w:rsidR="00BB28C8" w:rsidRPr="00562E3A" w:rsidRDefault="00BB28C8" w:rsidP="00562E3A">
      <w:pPr>
        <w:widowControl w:val="0"/>
        <w:tabs>
          <w:tab w:val="left" w:pos="360"/>
          <w:tab w:val="left" w:pos="540"/>
        </w:tabs>
        <w:ind w:firstLine="567"/>
        <w:jc w:val="both"/>
        <w:rPr>
          <w:rFonts w:ascii="Sylfaen" w:hAnsi="Sylfaen"/>
          <w:sz w:val="22"/>
          <w:szCs w:val="22"/>
        </w:rPr>
      </w:pPr>
    </w:p>
    <w:p w14:paraId="3A413B54" w14:textId="77777777" w:rsidR="00BB28C8" w:rsidRPr="00562E3A" w:rsidRDefault="00BB28C8" w:rsidP="00562E3A">
      <w:pPr>
        <w:widowControl w:val="0"/>
        <w:jc w:val="both"/>
        <w:rPr>
          <w:rFonts w:ascii="Sylfaen" w:hAnsi="Sylfaen"/>
          <w:sz w:val="22"/>
          <w:szCs w:val="22"/>
        </w:rPr>
      </w:pPr>
      <w:r w:rsidRPr="00562E3A">
        <w:rPr>
          <w:rFonts w:ascii="Sylfaen" w:hAnsi="Sylfaen"/>
          <w:sz w:val="22"/>
          <w:szCs w:val="22"/>
        </w:rPr>
        <w:t xml:space="preserve">Настоящим фиксируется, что в рамках договора закупки № ___________________, </w:t>
      </w:r>
    </w:p>
    <w:p w14:paraId="738DCECB" w14:textId="77777777" w:rsidR="00BB28C8" w:rsidRPr="00562E3A" w:rsidRDefault="00BB28C8" w:rsidP="00562E3A">
      <w:pPr>
        <w:widowControl w:val="0"/>
        <w:ind w:left="6946"/>
        <w:jc w:val="center"/>
        <w:rPr>
          <w:rFonts w:ascii="Sylfaen" w:hAnsi="Sylfaen"/>
          <w:sz w:val="22"/>
          <w:szCs w:val="22"/>
          <w:vertAlign w:val="superscript"/>
        </w:rPr>
      </w:pPr>
      <w:r w:rsidRPr="00562E3A">
        <w:rPr>
          <w:rFonts w:ascii="Sylfaen" w:hAnsi="Sylfaen"/>
          <w:sz w:val="22"/>
          <w:szCs w:val="22"/>
          <w:vertAlign w:val="superscript"/>
        </w:rPr>
        <w:t>номер договора</w:t>
      </w:r>
    </w:p>
    <w:p w14:paraId="22433450" w14:textId="77777777" w:rsidR="00BB28C8" w:rsidRPr="00562E3A" w:rsidRDefault="00BB28C8" w:rsidP="00562E3A">
      <w:pPr>
        <w:widowControl w:val="0"/>
        <w:tabs>
          <w:tab w:val="left" w:pos="8789"/>
        </w:tabs>
        <w:jc w:val="both"/>
        <w:rPr>
          <w:rFonts w:ascii="Sylfaen" w:hAnsi="Sylfaen" w:cs="Sylfaen"/>
          <w:sz w:val="22"/>
          <w:szCs w:val="22"/>
        </w:rPr>
      </w:pPr>
      <w:r w:rsidRPr="00562E3A">
        <w:rPr>
          <w:rFonts w:ascii="Sylfaen" w:hAnsi="Sylfaen"/>
          <w:sz w:val="22"/>
          <w:szCs w:val="22"/>
        </w:rPr>
        <w:t>заключенного _________________________________________________ 20</w:t>
      </w:r>
      <w:r w:rsidRPr="00562E3A">
        <w:rPr>
          <w:rFonts w:ascii="Sylfaen" w:hAnsi="Sylfaen"/>
          <w:sz w:val="22"/>
          <w:szCs w:val="22"/>
        </w:rPr>
        <w:tab/>
        <w:t>г.</w:t>
      </w:r>
    </w:p>
    <w:p w14:paraId="073AB091" w14:textId="77777777" w:rsidR="00BB28C8" w:rsidRPr="00562E3A" w:rsidRDefault="00BB28C8" w:rsidP="00562E3A">
      <w:pPr>
        <w:widowControl w:val="0"/>
        <w:ind w:right="-360"/>
        <w:jc w:val="center"/>
        <w:rPr>
          <w:rFonts w:ascii="Sylfaen" w:hAnsi="Sylfaen" w:cs="Sylfaen"/>
          <w:sz w:val="22"/>
          <w:szCs w:val="22"/>
          <w:vertAlign w:val="superscript"/>
        </w:rPr>
      </w:pPr>
      <w:r w:rsidRPr="00562E3A">
        <w:rPr>
          <w:rFonts w:ascii="Sylfaen" w:hAnsi="Sylfaen"/>
          <w:sz w:val="22"/>
          <w:szCs w:val="22"/>
          <w:vertAlign w:val="superscript"/>
        </w:rPr>
        <w:t>дата заключения договора</w:t>
      </w:r>
    </w:p>
    <w:p w14:paraId="7194536F" w14:textId="77777777" w:rsidR="00BB28C8" w:rsidRPr="00562E3A" w:rsidRDefault="00BB28C8" w:rsidP="00562E3A">
      <w:pPr>
        <w:widowControl w:val="0"/>
        <w:ind w:right="-357"/>
        <w:jc w:val="both"/>
        <w:rPr>
          <w:rFonts w:ascii="Sylfaen" w:hAnsi="Sylfaen" w:cs="Sylfaen"/>
          <w:sz w:val="22"/>
          <w:szCs w:val="22"/>
          <w:u w:val="single"/>
        </w:rPr>
      </w:pPr>
      <w:r w:rsidRPr="00562E3A">
        <w:rPr>
          <w:rFonts w:ascii="Sylfaen" w:hAnsi="Sylfaen"/>
          <w:sz w:val="22"/>
          <w:szCs w:val="22"/>
        </w:rPr>
        <w:t>между __________ (далее — Заказчик) и _____________ (далее — Исполнитель),</w:t>
      </w:r>
    </w:p>
    <w:p w14:paraId="6251C255" w14:textId="77777777" w:rsidR="00BB28C8" w:rsidRPr="00562E3A" w:rsidRDefault="00BB28C8" w:rsidP="00562E3A">
      <w:pPr>
        <w:widowControl w:val="0"/>
        <w:tabs>
          <w:tab w:val="left" w:pos="4678"/>
        </w:tabs>
        <w:ind w:left="851" w:right="-1"/>
        <w:jc w:val="both"/>
        <w:rPr>
          <w:rFonts w:ascii="Sylfaen" w:hAnsi="Sylfaen" w:cs="Sylfaen"/>
          <w:sz w:val="22"/>
          <w:szCs w:val="22"/>
          <w:u w:val="single"/>
          <w:vertAlign w:val="superscript"/>
        </w:rPr>
      </w:pPr>
      <w:r w:rsidRPr="00562E3A">
        <w:rPr>
          <w:rFonts w:ascii="Sylfaen" w:hAnsi="Sylfaen"/>
          <w:sz w:val="22"/>
          <w:szCs w:val="22"/>
          <w:vertAlign w:val="superscript"/>
        </w:rPr>
        <w:t xml:space="preserve">имя Заказчика </w:t>
      </w:r>
      <w:r w:rsidRPr="00562E3A">
        <w:rPr>
          <w:rFonts w:ascii="Sylfaen" w:hAnsi="Sylfaen"/>
          <w:sz w:val="22"/>
          <w:szCs w:val="22"/>
          <w:vertAlign w:val="superscript"/>
        </w:rPr>
        <w:tab/>
        <w:t>имя Исполнителя</w:t>
      </w:r>
    </w:p>
    <w:p w14:paraId="75991E34" w14:textId="77777777" w:rsidR="00BB28C8" w:rsidRPr="00562E3A" w:rsidRDefault="00BB28C8" w:rsidP="00562E3A">
      <w:pPr>
        <w:widowControl w:val="0"/>
        <w:jc w:val="both"/>
        <w:rPr>
          <w:rFonts w:ascii="Sylfaen" w:hAnsi="Sylfaen" w:cs="Sylfaen"/>
          <w:sz w:val="22"/>
          <w:szCs w:val="22"/>
        </w:rPr>
      </w:pPr>
      <w:r w:rsidRPr="00562E3A">
        <w:rPr>
          <w:rFonts w:ascii="Sylfaen" w:hAnsi="Sylfaen"/>
          <w:sz w:val="22"/>
          <w:szCs w:val="22"/>
        </w:rPr>
        <w:t>Исполнитель _____________ 20 г. с целью сдачи-приемки сдал Заказчику нижеуказанные работы:</w:t>
      </w:r>
    </w:p>
    <w:p w14:paraId="0E289D3E" w14:textId="77777777" w:rsidR="00BB28C8" w:rsidRPr="00562E3A" w:rsidRDefault="00BB28C8" w:rsidP="00562E3A">
      <w:pPr>
        <w:widowControl w:val="0"/>
        <w:tabs>
          <w:tab w:val="left" w:pos="360"/>
          <w:tab w:val="left" w:pos="540"/>
        </w:tabs>
        <w:ind w:firstLine="567"/>
        <w:jc w:val="both"/>
        <w:rPr>
          <w:rFonts w:ascii="Sylfaen" w:hAnsi="Sylfaen" w:cs="Sylfaen"/>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562E3A" w14:paraId="7090736E"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724F9D0" w14:textId="77777777" w:rsidR="00BB28C8" w:rsidRPr="00562E3A" w:rsidRDefault="00BB28C8" w:rsidP="00562E3A">
            <w:pPr>
              <w:widowControl w:val="0"/>
              <w:jc w:val="center"/>
              <w:rPr>
                <w:rFonts w:ascii="Sylfaen" w:hAnsi="Sylfaen" w:cs="Sylfaen"/>
                <w:bCs/>
                <w:sz w:val="22"/>
                <w:szCs w:val="22"/>
              </w:rPr>
            </w:pPr>
            <w:r w:rsidRPr="00562E3A">
              <w:rPr>
                <w:rFonts w:ascii="Sylfaen" w:hAnsi="Sylfaen"/>
                <w:sz w:val="22"/>
                <w:szCs w:val="22"/>
              </w:rPr>
              <w:t>Работа</w:t>
            </w:r>
          </w:p>
        </w:tc>
      </w:tr>
      <w:tr w:rsidR="00BB28C8" w:rsidRPr="00562E3A" w14:paraId="55C2BA3B"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0A93F1D" w14:textId="77777777" w:rsidR="00BB28C8" w:rsidRPr="00562E3A" w:rsidRDefault="00BB28C8" w:rsidP="00562E3A">
            <w:pPr>
              <w:widowControl w:val="0"/>
              <w:ind w:firstLine="567"/>
              <w:jc w:val="center"/>
              <w:rPr>
                <w:rFonts w:ascii="Sylfaen" w:hAnsi="Sylfaen"/>
                <w:sz w:val="22"/>
                <w:szCs w:val="22"/>
              </w:rPr>
            </w:pPr>
            <w:r w:rsidRPr="00562E3A">
              <w:rPr>
                <w:rFonts w:ascii="Sylfaen" w:hAnsi="Sylfaen"/>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7E73AFD"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CCED4B3"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объем (фактический)</w:t>
            </w:r>
          </w:p>
        </w:tc>
      </w:tr>
      <w:tr w:rsidR="00BB28C8" w:rsidRPr="00562E3A" w14:paraId="10B92F11"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A6F5628" w14:textId="77777777" w:rsidR="00BB28C8" w:rsidRPr="00562E3A" w:rsidRDefault="00BB28C8" w:rsidP="00562E3A">
            <w:pPr>
              <w:widowControl w:val="0"/>
              <w:ind w:firstLine="567"/>
              <w:rPr>
                <w:rFonts w:ascii="Sylfaen" w:hAnsi="Sylfaen"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14:paraId="0C490584" w14:textId="77777777" w:rsidR="00BB28C8" w:rsidRPr="00562E3A" w:rsidRDefault="00BB28C8" w:rsidP="00562E3A">
            <w:pPr>
              <w:widowControl w:val="0"/>
              <w:rPr>
                <w:rFonts w:ascii="Sylfaen" w:hAnsi="Sylfaen"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14:paraId="68654948" w14:textId="77777777" w:rsidR="00BB28C8" w:rsidRPr="00562E3A" w:rsidRDefault="00BB28C8" w:rsidP="00562E3A">
            <w:pPr>
              <w:widowControl w:val="0"/>
              <w:rPr>
                <w:rFonts w:ascii="Sylfaen" w:hAnsi="Sylfaen" w:cs="Sylfaen"/>
                <w:sz w:val="22"/>
                <w:szCs w:val="22"/>
              </w:rPr>
            </w:pPr>
          </w:p>
        </w:tc>
      </w:tr>
      <w:tr w:rsidR="00BB28C8" w:rsidRPr="00562E3A" w14:paraId="674184C5"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B4F65D6" w14:textId="77777777" w:rsidR="00BB28C8" w:rsidRPr="00562E3A" w:rsidRDefault="00BB28C8" w:rsidP="00562E3A">
            <w:pPr>
              <w:widowControl w:val="0"/>
              <w:ind w:firstLine="567"/>
              <w:rPr>
                <w:rFonts w:ascii="Sylfaen" w:hAnsi="Sylfaen"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14:paraId="2002813C" w14:textId="77777777" w:rsidR="00BB28C8" w:rsidRPr="00562E3A" w:rsidRDefault="00BB28C8" w:rsidP="00562E3A">
            <w:pPr>
              <w:widowControl w:val="0"/>
              <w:rPr>
                <w:rFonts w:ascii="Sylfaen" w:hAnsi="Sylfaen"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14:paraId="1B24A102" w14:textId="77777777" w:rsidR="00BB28C8" w:rsidRPr="00562E3A" w:rsidRDefault="00BB28C8" w:rsidP="00562E3A">
            <w:pPr>
              <w:widowControl w:val="0"/>
              <w:rPr>
                <w:rFonts w:ascii="Sylfaen" w:hAnsi="Sylfaen" w:cs="Sylfaen"/>
                <w:sz w:val="22"/>
                <w:szCs w:val="22"/>
              </w:rPr>
            </w:pPr>
          </w:p>
        </w:tc>
      </w:tr>
    </w:tbl>
    <w:p w14:paraId="578F5880" w14:textId="77777777" w:rsidR="00BB28C8" w:rsidRPr="00562E3A" w:rsidRDefault="00BB28C8" w:rsidP="00562E3A">
      <w:pPr>
        <w:widowControl w:val="0"/>
        <w:tabs>
          <w:tab w:val="left" w:pos="360"/>
          <w:tab w:val="left" w:pos="540"/>
        </w:tabs>
        <w:ind w:firstLine="567"/>
        <w:jc w:val="both"/>
        <w:rPr>
          <w:rFonts w:ascii="Sylfaen" w:hAnsi="Sylfaen" w:cs="Sylfaen"/>
          <w:sz w:val="22"/>
          <w:szCs w:val="22"/>
        </w:rPr>
      </w:pPr>
    </w:p>
    <w:p w14:paraId="314305A9" w14:textId="77777777" w:rsidR="00BB28C8" w:rsidRPr="00562E3A" w:rsidRDefault="00BB28C8" w:rsidP="00562E3A">
      <w:pPr>
        <w:widowControl w:val="0"/>
        <w:tabs>
          <w:tab w:val="left" w:pos="360"/>
          <w:tab w:val="left" w:pos="540"/>
        </w:tabs>
        <w:ind w:firstLine="567"/>
        <w:jc w:val="both"/>
        <w:rPr>
          <w:rFonts w:ascii="Sylfaen" w:hAnsi="Sylfaen"/>
          <w:sz w:val="22"/>
          <w:szCs w:val="22"/>
        </w:rPr>
      </w:pPr>
      <w:r w:rsidRPr="00562E3A">
        <w:rPr>
          <w:rFonts w:ascii="Sylfaen" w:hAnsi="Sylfaen"/>
          <w:sz w:val="22"/>
          <w:szCs w:val="22"/>
        </w:rPr>
        <w:t>Настоящий акт составлен в 2 экземплярах, каждой из сторон предоставляется по одному экземпляру.</w:t>
      </w:r>
    </w:p>
    <w:p w14:paraId="733CF218" w14:textId="77777777" w:rsidR="00BB28C8" w:rsidRPr="00562E3A" w:rsidRDefault="00BB28C8" w:rsidP="00562E3A">
      <w:pPr>
        <w:rPr>
          <w:rFonts w:ascii="Sylfaen" w:hAnsi="Sylfaen"/>
          <w:sz w:val="22"/>
          <w:szCs w:val="22"/>
        </w:rPr>
      </w:pPr>
      <w:r w:rsidRPr="00562E3A">
        <w:rPr>
          <w:rFonts w:ascii="Sylfaen" w:hAnsi="Sylfaen"/>
          <w:sz w:val="22"/>
          <w:szCs w:val="22"/>
        </w:rPr>
        <w:br w:type="page"/>
      </w:r>
    </w:p>
    <w:p w14:paraId="04206A6C" w14:textId="77777777" w:rsidR="00BB28C8" w:rsidRPr="00562E3A" w:rsidRDefault="00BB28C8" w:rsidP="00562E3A">
      <w:pPr>
        <w:widowControl w:val="0"/>
        <w:jc w:val="center"/>
        <w:rPr>
          <w:rFonts w:ascii="Sylfaen" w:hAnsi="Sylfaen" w:cs="Sylfaen"/>
          <w:sz w:val="22"/>
          <w:szCs w:val="22"/>
        </w:rPr>
      </w:pPr>
      <w:r w:rsidRPr="00562E3A">
        <w:rPr>
          <w:rFonts w:ascii="Sylfaen" w:hAnsi="Sylfaen"/>
          <w:sz w:val="22"/>
          <w:szCs w:val="22"/>
        </w:rPr>
        <w:lastRenderedPageBreak/>
        <w:t>СТОРОНЫ</w:t>
      </w:r>
    </w:p>
    <w:p w14:paraId="6A9F73B2" w14:textId="77777777" w:rsidR="00BB28C8" w:rsidRPr="00562E3A" w:rsidRDefault="00BB28C8" w:rsidP="00562E3A">
      <w:pPr>
        <w:widowControl w:val="0"/>
        <w:tabs>
          <w:tab w:val="left" w:pos="360"/>
          <w:tab w:val="left" w:pos="540"/>
        </w:tabs>
        <w:jc w:val="center"/>
        <w:rPr>
          <w:rFonts w:ascii="Sylfaen" w:hAnsi="Sylfaen" w:cs="Sylfaen"/>
          <w:sz w:val="22"/>
          <w:szCs w:val="22"/>
        </w:rPr>
      </w:pPr>
    </w:p>
    <w:tbl>
      <w:tblPr>
        <w:tblW w:w="0" w:type="auto"/>
        <w:tblLook w:val="00A0" w:firstRow="1" w:lastRow="0" w:firstColumn="1" w:lastColumn="0" w:noHBand="0" w:noVBand="0"/>
      </w:tblPr>
      <w:tblGrid>
        <w:gridCol w:w="4345"/>
        <w:gridCol w:w="4725"/>
      </w:tblGrid>
      <w:tr w:rsidR="00BB28C8" w:rsidRPr="00562E3A" w14:paraId="0F990BB7" w14:textId="77777777" w:rsidTr="003D2146">
        <w:tc>
          <w:tcPr>
            <w:tcW w:w="4785" w:type="dxa"/>
          </w:tcPr>
          <w:p w14:paraId="022651EE" w14:textId="77777777" w:rsidR="00BB28C8" w:rsidRPr="00562E3A" w:rsidRDefault="00BB28C8" w:rsidP="00562E3A">
            <w:pPr>
              <w:widowControl w:val="0"/>
              <w:tabs>
                <w:tab w:val="left" w:pos="360"/>
                <w:tab w:val="left" w:pos="540"/>
              </w:tabs>
              <w:jc w:val="center"/>
              <w:rPr>
                <w:rFonts w:ascii="Sylfaen" w:hAnsi="Sylfaen" w:cs="Sylfaen"/>
                <w:b/>
                <w:bCs/>
                <w:sz w:val="22"/>
                <w:szCs w:val="22"/>
              </w:rPr>
            </w:pPr>
            <w:r w:rsidRPr="00562E3A">
              <w:rPr>
                <w:rFonts w:ascii="Sylfaen" w:hAnsi="Sylfaen"/>
                <w:b/>
                <w:sz w:val="22"/>
                <w:szCs w:val="22"/>
              </w:rPr>
              <w:t>Передал</w:t>
            </w:r>
          </w:p>
        </w:tc>
        <w:tc>
          <w:tcPr>
            <w:tcW w:w="5223" w:type="dxa"/>
          </w:tcPr>
          <w:p w14:paraId="1321B7E8" w14:textId="77777777" w:rsidR="00BB28C8" w:rsidRPr="00562E3A" w:rsidRDefault="00BB28C8" w:rsidP="00562E3A">
            <w:pPr>
              <w:widowControl w:val="0"/>
              <w:tabs>
                <w:tab w:val="left" w:pos="360"/>
                <w:tab w:val="left" w:pos="540"/>
              </w:tabs>
              <w:jc w:val="center"/>
              <w:rPr>
                <w:rFonts w:ascii="Sylfaen" w:hAnsi="Sylfaen" w:cs="Sylfaen"/>
                <w:b/>
                <w:bCs/>
                <w:sz w:val="22"/>
                <w:szCs w:val="22"/>
              </w:rPr>
            </w:pPr>
            <w:r w:rsidRPr="00562E3A">
              <w:rPr>
                <w:rFonts w:ascii="Sylfaen" w:hAnsi="Sylfaen"/>
                <w:b/>
                <w:sz w:val="22"/>
                <w:szCs w:val="22"/>
              </w:rPr>
              <w:t>Принял</w:t>
            </w:r>
          </w:p>
        </w:tc>
      </w:tr>
    </w:tbl>
    <w:p w14:paraId="7D631A15" w14:textId="77777777" w:rsidR="00BB28C8" w:rsidRPr="00562E3A" w:rsidRDefault="00BB28C8" w:rsidP="00562E3A">
      <w:pPr>
        <w:widowControl w:val="0"/>
        <w:tabs>
          <w:tab w:val="left" w:pos="360"/>
          <w:tab w:val="left" w:pos="540"/>
        </w:tabs>
        <w:jc w:val="right"/>
        <w:rPr>
          <w:rFonts w:ascii="Sylfaen" w:hAnsi="Sylfaen" w:cs="Sylfaen"/>
          <w:sz w:val="22"/>
          <w:szCs w:val="22"/>
        </w:rPr>
      </w:pPr>
      <w:r w:rsidRPr="00562E3A">
        <w:rPr>
          <w:rFonts w:ascii="Sylfaen" w:hAnsi="Sylfaen"/>
          <w:sz w:val="22"/>
          <w:szCs w:val="22"/>
        </w:rPr>
        <w:t>представитель, спроектировавший заявку:</w:t>
      </w:r>
    </w:p>
    <w:p w14:paraId="5DEC9715" w14:textId="77777777" w:rsidR="00BB28C8" w:rsidRPr="00562E3A" w:rsidRDefault="00BB28C8" w:rsidP="00562E3A">
      <w:pPr>
        <w:widowControl w:val="0"/>
        <w:jc w:val="center"/>
        <w:rPr>
          <w:rFonts w:ascii="Sylfaen" w:hAnsi="Sylfaen"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562E3A" w14:paraId="0B4D2BA7" w14:textId="77777777" w:rsidTr="003D2146">
        <w:trPr>
          <w:tblCellSpacing w:w="7" w:type="dxa"/>
          <w:jc w:val="center"/>
        </w:trPr>
        <w:tc>
          <w:tcPr>
            <w:tcW w:w="0" w:type="auto"/>
            <w:vAlign w:val="center"/>
          </w:tcPr>
          <w:p w14:paraId="586CD96B" w14:textId="77777777" w:rsidR="00BB28C8" w:rsidRPr="00562E3A" w:rsidRDefault="00BB28C8" w:rsidP="00562E3A">
            <w:pPr>
              <w:widowControl w:val="0"/>
              <w:jc w:val="center"/>
              <w:rPr>
                <w:rFonts w:ascii="Sylfaen" w:hAnsi="Sylfaen" w:cs="GHEA Grapalat"/>
                <w:color w:val="000000"/>
                <w:sz w:val="22"/>
                <w:szCs w:val="22"/>
              </w:rPr>
            </w:pPr>
            <w:r w:rsidRPr="00562E3A">
              <w:rPr>
                <w:rFonts w:ascii="Sylfaen" w:hAnsi="Sylfaen"/>
                <w:color w:val="000000"/>
                <w:sz w:val="22"/>
                <w:szCs w:val="22"/>
              </w:rPr>
              <w:t xml:space="preserve">_________________________ </w:t>
            </w:r>
          </w:p>
          <w:p w14:paraId="62DDC113" w14:textId="77777777" w:rsidR="00BB28C8" w:rsidRPr="00562E3A" w:rsidRDefault="00BB28C8" w:rsidP="00562E3A">
            <w:pPr>
              <w:widowControl w:val="0"/>
              <w:jc w:val="center"/>
              <w:rPr>
                <w:rFonts w:ascii="Sylfaen" w:hAnsi="Sylfaen" w:cs="GHEA Grapalat"/>
                <w:color w:val="000000"/>
                <w:sz w:val="22"/>
                <w:szCs w:val="22"/>
                <w:vertAlign w:val="superscript"/>
              </w:rPr>
            </w:pPr>
            <w:r w:rsidRPr="00562E3A">
              <w:rPr>
                <w:rFonts w:ascii="Sylfaen" w:hAnsi="Sylfaen"/>
                <w:color w:val="000000"/>
                <w:sz w:val="22"/>
                <w:szCs w:val="22"/>
                <w:vertAlign w:val="superscript"/>
              </w:rPr>
              <w:t>фамилия, имя</w:t>
            </w:r>
          </w:p>
        </w:tc>
        <w:tc>
          <w:tcPr>
            <w:tcW w:w="0" w:type="auto"/>
            <w:vAlign w:val="center"/>
          </w:tcPr>
          <w:p w14:paraId="7044E29F" w14:textId="77777777" w:rsidR="00BB28C8" w:rsidRPr="00562E3A" w:rsidRDefault="00BB28C8" w:rsidP="00562E3A">
            <w:pPr>
              <w:widowControl w:val="0"/>
              <w:jc w:val="center"/>
              <w:rPr>
                <w:rFonts w:ascii="Sylfaen" w:hAnsi="Sylfaen" w:cs="GHEA Grapalat"/>
                <w:color w:val="000000"/>
                <w:sz w:val="22"/>
                <w:szCs w:val="22"/>
              </w:rPr>
            </w:pPr>
            <w:r w:rsidRPr="00562E3A">
              <w:rPr>
                <w:rFonts w:ascii="Sylfaen" w:hAnsi="Sylfaen"/>
                <w:color w:val="000000"/>
                <w:sz w:val="22"/>
                <w:szCs w:val="22"/>
              </w:rPr>
              <w:t>________________________</w:t>
            </w:r>
          </w:p>
          <w:p w14:paraId="1DB6DD1C" w14:textId="77777777" w:rsidR="00BB28C8" w:rsidRPr="00562E3A" w:rsidRDefault="00BB28C8" w:rsidP="00562E3A">
            <w:pPr>
              <w:widowControl w:val="0"/>
              <w:jc w:val="center"/>
              <w:rPr>
                <w:rFonts w:ascii="Sylfaen" w:hAnsi="Sylfaen" w:cs="GHEA Grapalat"/>
                <w:color w:val="000000"/>
                <w:sz w:val="22"/>
                <w:szCs w:val="22"/>
                <w:vertAlign w:val="superscript"/>
              </w:rPr>
            </w:pPr>
            <w:r w:rsidRPr="00562E3A">
              <w:rPr>
                <w:rFonts w:ascii="Sylfaen" w:hAnsi="Sylfaen"/>
                <w:color w:val="000000"/>
                <w:sz w:val="22"/>
                <w:szCs w:val="22"/>
                <w:vertAlign w:val="superscript"/>
              </w:rPr>
              <w:t>фамилия, имя</w:t>
            </w:r>
          </w:p>
        </w:tc>
      </w:tr>
      <w:tr w:rsidR="00BB28C8" w:rsidRPr="00562E3A" w14:paraId="0CEBAF6F" w14:textId="77777777" w:rsidTr="003D2146">
        <w:trPr>
          <w:tblCellSpacing w:w="7" w:type="dxa"/>
          <w:jc w:val="center"/>
        </w:trPr>
        <w:tc>
          <w:tcPr>
            <w:tcW w:w="0" w:type="auto"/>
            <w:vAlign w:val="center"/>
          </w:tcPr>
          <w:p w14:paraId="2A906D27" w14:textId="77777777" w:rsidR="00BB28C8" w:rsidRPr="00562E3A" w:rsidRDefault="00BB28C8" w:rsidP="00562E3A">
            <w:pPr>
              <w:widowControl w:val="0"/>
              <w:jc w:val="center"/>
              <w:rPr>
                <w:rFonts w:ascii="Sylfaen" w:hAnsi="Sylfaen" w:cs="GHEA Grapalat"/>
                <w:color w:val="000000"/>
                <w:sz w:val="22"/>
                <w:szCs w:val="22"/>
                <w:lang w:val="en-US"/>
              </w:rPr>
            </w:pPr>
            <w:r w:rsidRPr="00562E3A">
              <w:rPr>
                <w:rFonts w:ascii="Sylfaen" w:hAnsi="Sylfaen"/>
                <w:color w:val="000000"/>
                <w:sz w:val="22"/>
                <w:szCs w:val="22"/>
              </w:rPr>
              <w:t>_________________________</w:t>
            </w:r>
          </w:p>
          <w:p w14:paraId="01B82F96" w14:textId="77777777" w:rsidR="00BB28C8" w:rsidRPr="00562E3A" w:rsidRDefault="00BB28C8" w:rsidP="00562E3A">
            <w:pPr>
              <w:widowControl w:val="0"/>
              <w:jc w:val="center"/>
              <w:rPr>
                <w:rFonts w:ascii="Sylfaen" w:hAnsi="Sylfaen" w:cs="GHEA Grapalat"/>
                <w:color w:val="000000"/>
                <w:sz w:val="22"/>
                <w:szCs w:val="22"/>
                <w:vertAlign w:val="superscript"/>
                <w:lang w:val="en-US"/>
              </w:rPr>
            </w:pPr>
            <w:r w:rsidRPr="00562E3A">
              <w:rPr>
                <w:rFonts w:ascii="Sylfaen" w:hAnsi="Sylfaen"/>
                <w:color w:val="000000"/>
                <w:sz w:val="22"/>
                <w:szCs w:val="22"/>
                <w:vertAlign w:val="superscript"/>
              </w:rPr>
              <w:t>подпись</w:t>
            </w:r>
          </w:p>
        </w:tc>
        <w:tc>
          <w:tcPr>
            <w:tcW w:w="0" w:type="auto"/>
            <w:vAlign w:val="center"/>
          </w:tcPr>
          <w:p w14:paraId="12064CBC" w14:textId="77777777" w:rsidR="00BB28C8" w:rsidRPr="00562E3A" w:rsidRDefault="00BB28C8" w:rsidP="00562E3A">
            <w:pPr>
              <w:widowControl w:val="0"/>
              <w:jc w:val="center"/>
              <w:rPr>
                <w:rFonts w:ascii="Sylfaen" w:hAnsi="Sylfaen" w:cs="GHEA Grapalat"/>
                <w:color w:val="000000"/>
                <w:sz w:val="22"/>
                <w:szCs w:val="22"/>
                <w:lang w:val="en-US"/>
              </w:rPr>
            </w:pPr>
            <w:r w:rsidRPr="00562E3A">
              <w:rPr>
                <w:rFonts w:ascii="Sylfaen" w:hAnsi="Sylfaen"/>
                <w:color w:val="000000"/>
                <w:sz w:val="22"/>
                <w:szCs w:val="22"/>
              </w:rPr>
              <w:t>________________________</w:t>
            </w:r>
          </w:p>
          <w:p w14:paraId="16BA8777" w14:textId="77777777" w:rsidR="00BB28C8" w:rsidRPr="00562E3A" w:rsidRDefault="00BB28C8" w:rsidP="00562E3A">
            <w:pPr>
              <w:widowControl w:val="0"/>
              <w:jc w:val="center"/>
              <w:rPr>
                <w:rFonts w:ascii="Sylfaen" w:hAnsi="Sylfaen" w:cs="GHEA Grapalat"/>
                <w:color w:val="000000"/>
                <w:sz w:val="22"/>
                <w:szCs w:val="22"/>
                <w:vertAlign w:val="superscript"/>
              </w:rPr>
            </w:pPr>
            <w:r w:rsidRPr="00562E3A">
              <w:rPr>
                <w:rFonts w:ascii="Sylfaen" w:hAnsi="Sylfaen"/>
                <w:color w:val="000000"/>
                <w:sz w:val="22"/>
                <w:szCs w:val="22"/>
                <w:vertAlign w:val="superscript"/>
              </w:rPr>
              <w:t>подпись</w:t>
            </w:r>
          </w:p>
        </w:tc>
      </w:tr>
    </w:tbl>
    <w:p w14:paraId="48B5E893" w14:textId="77777777" w:rsidR="00BB28C8" w:rsidRPr="00562E3A" w:rsidRDefault="00BB28C8" w:rsidP="00562E3A">
      <w:pPr>
        <w:widowControl w:val="0"/>
        <w:tabs>
          <w:tab w:val="left" w:pos="360"/>
          <w:tab w:val="left" w:pos="540"/>
        </w:tabs>
        <w:jc w:val="center"/>
        <w:rPr>
          <w:rFonts w:ascii="Sylfaen" w:hAnsi="Sylfaen" w:cs="Sylfaen"/>
          <w:b/>
          <w:bCs/>
          <w:sz w:val="22"/>
          <w:szCs w:val="22"/>
        </w:rPr>
      </w:pPr>
    </w:p>
    <w:p w14:paraId="05A83289" w14:textId="77777777" w:rsidR="00BB28C8" w:rsidRPr="00562E3A" w:rsidRDefault="00BB28C8" w:rsidP="00562E3A">
      <w:pPr>
        <w:pStyle w:val="norm"/>
        <w:widowControl w:val="0"/>
        <w:spacing w:line="240" w:lineRule="auto"/>
        <w:ind w:firstLine="567"/>
        <w:jc w:val="center"/>
        <w:rPr>
          <w:rFonts w:ascii="Sylfaen" w:hAnsi="Sylfaen"/>
          <w:b/>
          <w:szCs w:val="22"/>
        </w:rPr>
      </w:pPr>
    </w:p>
    <w:p w14:paraId="20A77129" w14:textId="77777777" w:rsidR="00684668" w:rsidRPr="00562E3A" w:rsidRDefault="00684668" w:rsidP="00562E3A">
      <w:pPr>
        <w:rPr>
          <w:rFonts w:ascii="Sylfaen" w:hAnsi="Sylfaen"/>
          <w:i/>
          <w:sz w:val="22"/>
          <w:szCs w:val="22"/>
        </w:rPr>
      </w:pPr>
      <w:r w:rsidRPr="00562E3A">
        <w:rPr>
          <w:rFonts w:ascii="Sylfaen" w:hAnsi="Sylfaen"/>
          <w:i/>
          <w:sz w:val="22"/>
          <w:szCs w:val="22"/>
        </w:rPr>
        <w:br w:type="page"/>
      </w:r>
    </w:p>
    <w:p w14:paraId="52ACFEFF" w14:textId="77777777" w:rsidR="00684668" w:rsidRPr="00562E3A" w:rsidRDefault="00684668" w:rsidP="00562E3A">
      <w:pPr>
        <w:widowControl w:val="0"/>
        <w:jc w:val="right"/>
        <w:rPr>
          <w:rFonts w:ascii="Sylfaen" w:hAnsi="Sylfaen" w:cs="Sylfaen"/>
          <w:i/>
          <w:sz w:val="22"/>
          <w:szCs w:val="22"/>
        </w:rPr>
      </w:pPr>
      <w:r w:rsidRPr="00562E3A">
        <w:rPr>
          <w:rFonts w:ascii="Sylfaen" w:hAnsi="Sylfaen"/>
          <w:i/>
          <w:sz w:val="22"/>
          <w:szCs w:val="22"/>
        </w:rPr>
        <w:lastRenderedPageBreak/>
        <w:t>Приложение № 5</w:t>
      </w:r>
    </w:p>
    <w:p w14:paraId="51BF52F4" w14:textId="77777777" w:rsidR="00684668" w:rsidRPr="00562E3A" w:rsidRDefault="00684668" w:rsidP="00562E3A">
      <w:pPr>
        <w:widowControl w:val="0"/>
        <w:jc w:val="right"/>
        <w:rPr>
          <w:rFonts w:ascii="Sylfaen" w:hAnsi="Sylfaen" w:cs="Sylfaen"/>
          <w:i/>
          <w:sz w:val="22"/>
          <w:szCs w:val="22"/>
        </w:rPr>
      </w:pPr>
      <w:r w:rsidRPr="00562E3A">
        <w:rPr>
          <w:rFonts w:ascii="Sylfaen" w:hAnsi="Sylfaen"/>
          <w:i/>
          <w:sz w:val="22"/>
          <w:szCs w:val="22"/>
        </w:rPr>
        <w:t>к Договору под кодом</w:t>
      </w:r>
      <w:r w:rsidRPr="00562E3A">
        <w:rPr>
          <w:rFonts w:ascii="Sylfaen" w:hAnsi="Sylfaen"/>
          <w:i/>
          <w:sz w:val="22"/>
          <w:szCs w:val="22"/>
          <w:lang w:val="hy-AM"/>
        </w:rPr>
        <w:t xml:space="preserve"> «      »</w:t>
      </w:r>
      <w:r w:rsidRPr="00562E3A">
        <w:rPr>
          <w:rFonts w:ascii="Sylfaen" w:hAnsi="Sylfaen"/>
          <w:i/>
          <w:sz w:val="22"/>
          <w:szCs w:val="22"/>
        </w:rPr>
        <w:t xml:space="preserve"> </w:t>
      </w:r>
      <w:r w:rsidRPr="00562E3A">
        <w:rPr>
          <w:rFonts w:ascii="Sylfaen" w:hAnsi="Sylfaen" w:cs="Sylfaen"/>
          <w:i/>
          <w:sz w:val="22"/>
          <w:szCs w:val="22"/>
        </w:rPr>
        <w:br/>
      </w:r>
      <w:r w:rsidRPr="00562E3A">
        <w:rPr>
          <w:rFonts w:ascii="Sylfaen" w:hAnsi="Sylfaen"/>
          <w:i/>
          <w:sz w:val="22"/>
          <w:szCs w:val="22"/>
        </w:rPr>
        <w:t>заключенному "</w:t>
      </w:r>
      <w:r w:rsidRPr="00562E3A">
        <w:rPr>
          <w:rFonts w:ascii="Sylfaen" w:hAnsi="Sylfaen"/>
          <w:i/>
          <w:sz w:val="22"/>
          <w:szCs w:val="22"/>
        </w:rPr>
        <w:tab/>
        <w:t xml:space="preserve"> "</w:t>
      </w:r>
      <w:r w:rsidRPr="00562E3A">
        <w:rPr>
          <w:rFonts w:ascii="Sylfaen" w:hAnsi="Sylfaen"/>
          <w:i/>
          <w:sz w:val="22"/>
          <w:szCs w:val="22"/>
        </w:rPr>
        <w:tab/>
        <w:t>20</w:t>
      </w:r>
      <w:r w:rsidRPr="00562E3A">
        <w:rPr>
          <w:rFonts w:ascii="Sylfaen" w:hAnsi="Sylfaen"/>
          <w:i/>
          <w:sz w:val="22"/>
          <w:szCs w:val="22"/>
        </w:rPr>
        <w:tab/>
        <w:t xml:space="preserve">  г.</w:t>
      </w:r>
    </w:p>
    <w:p w14:paraId="33DE3E12" w14:textId="77777777" w:rsidR="00684668" w:rsidRPr="00562E3A" w:rsidRDefault="00684668" w:rsidP="00562E3A">
      <w:pPr>
        <w:jc w:val="center"/>
        <w:rPr>
          <w:rFonts w:ascii="Sylfaen" w:hAnsi="Sylfaen" w:cs="GHEA Grapalat"/>
          <w:sz w:val="22"/>
          <w:szCs w:val="22"/>
        </w:rPr>
      </w:pPr>
    </w:p>
    <w:p w14:paraId="700013CD" w14:textId="77777777" w:rsidR="00684668" w:rsidRPr="00562E3A" w:rsidRDefault="00684668" w:rsidP="00562E3A">
      <w:pPr>
        <w:jc w:val="center"/>
        <w:rPr>
          <w:rFonts w:ascii="Sylfaen" w:hAnsi="Sylfaen" w:cs="GHEA Grapalat"/>
          <w:sz w:val="22"/>
          <w:szCs w:val="22"/>
        </w:rPr>
      </w:pPr>
      <w:r w:rsidRPr="00562E3A">
        <w:rPr>
          <w:rFonts w:ascii="Sylfaen" w:hAnsi="Sylfaen" w:cs="GHEA Grapalat"/>
          <w:sz w:val="22"/>
          <w:szCs w:val="22"/>
        </w:rPr>
        <w:t>УВЕДОМЛЕНИЕ</w:t>
      </w:r>
    </w:p>
    <w:p w14:paraId="4E048274" w14:textId="77777777" w:rsidR="00684668" w:rsidRPr="00562E3A" w:rsidRDefault="00684668" w:rsidP="00562E3A">
      <w:pPr>
        <w:jc w:val="center"/>
        <w:rPr>
          <w:rFonts w:ascii="Sylfaen" w:hAnsi="Sylfaen" w:cs="GHEA Grapalat"/>
          <w:sz w:val="22"/>
          <w:szCs w:val="22"/>
          <w:lang w:val="hy-AM"/>
        </w:rPr>
      </w:pPr>
    </w:p>
    <w:p w14:paraId="1E0D7409" w14:textId="77777777" w:rsidR="00684668" w:rsidRPr="00562E3A" w:rsidRDefault="00684668" w:rsidP="00562E3A">
      <w:pPr>
        <w:rPr>
          <w:rFonts w:ascii="Sylfaen" w:hAnsi="Sylfaen" w:cs="Arial"/>
          <w:sz w:val="22"/>
          <w:szCs w:val="22"/>
          <w:lang w:val="es-ES"/>
        </w:rPr>
      </w:pPr>
      <w:r w:rsidRPr="00562E3A">
        <w:rPr>
          <w:rFonts w:ascii="Sylfaen" w:hAnsi="Sylfaen"/>
          <w:sz w:val="22"/>
          <w:szCs w:val="22"/>
          <w:u w:val="single"/>
          <w:lang w:val="es-ES"/>
        </w:rPr>
        <w:t xml:space="preserve">                                                             </w:t>
      </w:r>
      <w:r w:rsidRPr="00562E3A">
        <w:rPr>
          <w:rFonts w:ascii="Sylfaen" w:hAnsi="Sylfaen"/>
          <w:sz w:val="22"/>
          <w:szCs w:val="22"/>
          <w:u w:val="single"/>
          <w:lang w:val="es-ES"/>
        </w:rPr>
        <w:tab/>
      </w:r>
      <w:r w:rsidRPr="00562E3A">
        <w:rPr>
          <w:rFonts w:ascii="Sylfaen" w:hAnsi="Sylfaen"/>
          <w:sz w:val="22"/>
          <w:szCs w:val="22"/>
          <w:u w:val="single"/>
          <w:lang w:val="es-ES"/>
        </w:rPr>
        <w:tab/>
        <w:t xml:space="preserve">       </w:t>
      </w:r>
      <w:r w:rsidRPr="00562E3A">
        <w:rPr>
          <w:rFonts w:ascii="Sylfaen" w:hAnsi="Sylfaen"/>
          <w:sz w:val="22"/>
          <w:szCs w:val="22"/>
          <w:lang w:val="es-ES"/>
        </w:rPr>
        <w:t xml:space="preserve"> </w:t>
      </w:r>
      <w:r w:rsidRPr="00562E3A">
        <w:rPr>
          <w:rFonts w:ascii="Sylfaen" w:hAnsi="Sylfaen"/>
          <w:sz w:val="22"/>
          <w:szCs w:val="22"/>
        </w:rPr>
        <w:t>з</w:t>
      </w:r>
      <w:r w:rsidRPr="00562E3A">
        <w:rPr>
          <w:rFonts w:ascii="Sylfaen" w:hAnsi="Sylfaen" w:cs="Sylfaen"/>
          <w:sz w:val="22"/>
          <w:szCs w:val="22"/>
        </w:rPr>
        <w:t>аявляет, что</w:t>
      </w:r>
      <w:r w:rsidRPr="00562E3A">
        <w:rPr>
          <w:rFonts w:ascii="Sylfaen" w:hAnsi="Sylfaen" w:cs="Arial"/>
          <w:sz w:val="22"/>
          <w:szCs w:val="22"/>
        </w:rPr>
        <w:t>:</w:t>
      </w:r>
      <w:r w:rsidRPr="00562E3A">
        <w:rPr>
          <w:rFonts w:ascii="Sylfaen" w:hAnsi="Sylfaen" w:cs="Arial"/>
          <w:sz w:val="22"/>
          <w:szCs w:val="22"/>
          <w:lang w:val="es-ES"/>
        </w:rPr>
        <w:t xml:space="preserve">  </w:t>
      </w:r>
    </w:p>
    <w:p w14:paraId="05293339" w14:textId="77777777" w:rsidR="00684668" w:rsidRPr="00562E3A" w:rsidRDefault="00684668" w:rsidP="00562E3A">
      <w:pPr>
        <w:rPr>
          <w:rFonts w:ascii="Sylfaen" w:hAnsi="Sylfaen" w:cs="Arial"/>
          <w:sz w:val="22"/>
          <w:szCs w:val="22"/>
          <w:vertAlign w:val="superscript"/>
          <w:lang w:val="es-ES"/>
        </w:rPr>
      </w:pPr>
      <w:r w:rsidRPr="00562E3A">
        <w:rPr>
          <w:rFonts w:ascii="Sylfaen" w:hAnsi="Sylfaen"/>
          <w:sz w:val="22"/>
          <w:szCs w:val="22"/>
          <w:vertAlign w:val="superscript"/>
          <w:lang w:val="es-ES"/>
        </w:rPr>
        <w:t xml:space="preserve">               </w:t>
      </w:r>
      <w:r w:rsidRPr="00562E3A">
        <w:rPr>
          <w:rFonts w:ascii="Sylfaen" w:hAnsi="Sylfaen"/>
          <w:sz w:val="22"/>
          <w:szCs w:val="22"/>
          <w:lang w:val="es-ES"/>
        </w:rPr>
        <w:t xml:space="preserve">     </w:t>
      </w:r>
      <w:r w:rsidRPr="00562E3A">
        <w:rPr>
          <w:rFonts w:ascii="Sylfaen" w:hAnsi="Sylfaen" w:cs="Sylfaen"/>
          <w:sz w:val="22"/>
          <w:szCs w:val="22"/>
          <w:vertAlign w:val="superscript"/>
        </w:rPr>
        <w:t>название</w:t>
      </w:r>
      <w:r w:rsidRPr="00562E3A">
        <w:rPr>
          <w:rFonts w:ascii="Sylfaen" w:hAnsi="Sylfaen" w:cs="Sylfaen"/>
          <w:sz w:val="22"/>
          <w:szCs w:val="22"/>
          <w:vertAlign w:val="superscript"/>
          <w:lang w:val="es-ES"/>
        </w:rPr>
        <w:t xml:space="preserve"> </w:t>
      </w:r>
      <w:proofErr w:type="spellStart"/>
      <w:r w:rsidRPr="00562E3A">
        <w:rPr>
          <w:rFonts w:ascii="Sylfaen" w:hAnsi="Sylfaen" w:cs="Sylfaen"/>
          <w:sz w:val="22"/>
          <w:szCs w:val="22"/>
          <w:vertAlign w:val="superscript"/>
          <w:lang w:val="es-ES"/>
        </w:rPr>
        <w:t>финансового</w:t>
      </w:r>
      <w:proofErr w:type="spellEnd"/>
      <w:r w:rsidRPr="00562E3A">
        <w:rPr>
          <w:rFonts w:ascii="Sylfaen" w:hAnsi="Sylfaen" w:cs="Sylfaen"/>
          <w:sz w:val="22"/>
          <w:szCs w:val="22"/>
          <w:vertAlign w:val="superscript"/>
          <w:lang w:val="es-ES"/>
        </w:rPr>
        <w:t xml:space="preserve"> </w:t>
      </w:r>
      <w:proofErr w:type="spellStart"/>
      <w:r w:rsidRPr="00562E3A">
        <w:rPr>
          <w:rFonts w:ascii="Sylfaen" w:hAnsi="Sylfaen" w:cs="Sylfaen"/>
          <w:sz w:val="22"/>
          <w:szCs w:val="22"/>
          <w:vertAlign w:val="superscript"/>
          <w:lang w:val="es-ES"/>
        </w:rPr>
        <w:t>агента</w:t>
      </w:r>
      <w:proofErr w:type="spellEnd"/>
    </w:p>
    <w:p w14:paraId="189EBCCB" w14:textId="77777777" w:rsidR="00684668" w:rsidRPr="00562E3A" w:rsidRDefault="00684668" w:rsidP="00562E3A">
      <w:pPr>
        <w:rPr>
          <w:rFonts w:ascii="Sylfaen" w:hAnsi="Sylfaen"/>
          <w:sz w:val="22"/>
          <w:szCs w:val="22"/>
          <w:vertAlign w:val="superscript"/>
          <w:lang w:val="es-ES"/>
        </w:rPr>
      </w:pPr>
    </w:p>
    <w:p w14:paraId="1CBD7C3C" w14:textId="77777777" w:rsidR="00684668" w:rsidRPr="00562E3A" w:rsidRDefault="00684668" w:rsidP="00562E3A">
      <w:pPr>
        <w:pStyle w:val="aff3"/>
        <w:numPr>
          <w:ilvl w:val="0"/>
          <w:numId w:val="37"/>
        </w:numPr>
        <w:contextualSpacing/>
        <w:jc w:val="both"/>
        <w:rPr>
          <w:rFonts w:ascii="Sylfaen" w:hAnsi="Sylfaen"/>
          <w:sz w:val="22"/>
          <w:szCs w:val="22"/>
          <w:u w:val="single"/>
          <w:lang w:val="es-ES"/>
        </w:rPr>
      </w:pPr>
      <w:r w:rsidRPr="00562E3A">
        <w:rPr>
          <w:rFonts w:ascii="Sylfaen" w:hAnsi="Sylfaen"/>
          <w:sz w:val="22"/>
          <w:szCs w:val="22"/>
        </w:rPr>
        <w:t>В рамках заключенного между   ----------------------</w:t>
      </w:r>
      <w:r w:rsidRPr="00562E3A">
        <w:rPr>
          <w:rFonts w:ascii="Sylfaen" w:hAnsi="Sylfaen"/>
          <w:sz w:val="22"/>
          <w:szCs w:val="22"/>
          <w:lang w:val="hy-AM"/>
        </w:rPr>
        <w:t xml:space="preserve"> </w:t>
      </w:r>
      <w:r w:rsidRPr="00562E3A">
        <w:rPr>
          <w:rFonts w:ascii="Sylfaen" w:hAnsi="Sylfaen"/>
          <w:sz w:val="22"/>
          <w:szCs w:val="22"/>
        </w:rPr>
        <w:t xml:space="preserve">- ом   и ---------------------------- -ом                              </w:t>
      </w:r>
    </w:p>
    <w:p w14:paraId="2C53BE06" w14:textId="77777777" w:rsidR="00684668" w:rsidRPr="00562E3A" w:rsidRDefault="00684668" w:rsidP="00562E3A">
      <w:pPr>
        <w:rPr>
          <w:rFonts w:ascii="Sylfaen" w:hAnsi="Sylfaen" w:cs="Sylfaen"/>
          <w:sz w:val="22"/>
          <w:szCs w:val="22"/>
          <w:vertAlign w:val="superscript"/>
        </w:rPr>
      </w:pPr>
      <w:r w:rsidRPr="00562E3A">
        <w:rPr>
          <w:rFonts w:ascii="Sylfaen" w:hAnsi="Sylfaen" w:cs="Sylfaen"/>
          <w:sz w:val="22"/>
          <w:szCs w:val="22"/>
          <w:vertAlign w:val="superscript"/>
          <w:lang w:val="es-ES"/>
        </w:rPr>
        <w:t xml:space="preserve">                                                                                     </w:t>
      </w:r>
      <w:r w:rsidRPr="00562E3A">
        <w:rPr>
          <w:rFonts w:ascii="Sylfaen" w:hAnsi="Sylfaen" w:cs="Sylfaen"/>
          <w:sz w:val="22"/>
          <w:szCs w:val="22"/>
          <w:vertAlign w:val="superscript"/>
        </w:rPr>
        <w:t xml:space="preserve">      название</w:t>
      </w:r>
      <w:r w:rsidRPr="00562E3A">
        <w:rPr>
          <w:rFonts w:ascii="Sylfaen" w:hAnsi="Sylfaen" w:cs="Sylfaen"/>
          <w:sz w:val="22"/>
          <w:szCs w:val="22"/>
          <w:vertAlign w:val="superscript"/>
          <w:lang w:val="es-ES"/>
        </w:rPr>
        <w:t xml:space="preserve"> </w:t>
      </w:r>
      <w:r w:rsidR="0005376A" w:rsidRPr="00562E3A">
        <w:rPr>
          <w:rFonts w:ascii="Sylfaen" w:hAnsi="Sylfaen" w:cs="Sylfaen"/>
          <w:sz w:val="22"/>
          <w:szCs w:val="22"/>
          <w:vertAlign w:val="superscript"/>
        </w:rPr>
        <w:t>заказчика</w:t>
      </w:r>
      <w:r w:rsidRPr="00562E3A">
        <w:rPr>
          <w:rFonts w:ascii="Sylfaen" w:hAnsi="Sylfaen" w:cs="Sylfaen"/>
          <w:sz w:val="22"/>
          <w:szCs w:val="22"/>
          <w:vertAlign w:val="superscript"/>
        </w:rPr>
        <w:t xml:space="preserve">                      </w:t>
      </w: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название</w:t>
      </w:r>
      <w:r w:rsidRPr="00562E3A">
        <w:rPr>
          <w:rFonts w:ascii="Sylfaen" w:hAnsi="Sylfaen" w:cs="Sylfaen"/>
          <w:sz w:val="22"/>
          <w:szCs w:val="22"/>
          <w:vertAlign w:val="superscript"/>
          <w:lang w:val="es-ES"/>
        </w:rPr>
        <w:t xml:space="preserve"> </w:t>
      </w:r>
      <w:r w:rsidR="00B05EC7" w:rsidRPr="00562E3A">
        <w:rPr>
          <w:rFonts w:ascii="Sylfaen" w:hAnsi="Sylfaen" w:cs="Sylfaen"/>
          <w:sz w:val="22"/>
          <w:szCs w:val="22"/>
          <w:vertAlign w:val="superscript"/>
        </w:rPr>
        <w:t>подрядчика</w:t>
      </w:r>
    </w:p>
    <w:p w14:paraId="23ADB6CF" w14:textId="77777777" w:rsidR="00684668" w:rsidRPr="00562E3A" w:rsidRDefault="00684668" w:rsidP="00562E3A">
      <w:pPr>
        <w:rPr>
          <w:rFonts w:ascii="Sylfaen" w:hAnsi="Sylfaen" w:cs="Sylfaen"/>
          <w:sz w:val="22"/>
          <w:szCs w:val="22"/>
          <w:vertAlign w:val="superscript"/>
        </w:rPr>
      </w:pPr>
      <w:r w:rsidRPr="00562E3A">
        <w:rPr>
          <w:rFonts w:ascii="Sylfaen" w:hAnsi="Sylfaen" w:cs="Sylfaen"/>
          <w:sz w:val="22"/>
          <w:szCs w:val="22"/>
          <w:lang w:val="es-ES"/>
        </w:rPr>
        <w:t xml:space="preserve">   «--»</w:t>
      </w:r>
      <w:r w:rsidRPr="00562E3A">
        <w:rPr>
          <w:rFonts w:ascii="Sylfaen" w:hAnsi="Sylfaen" w:cs="Sylfaen"/>
          <w:sz w:val="22"/>
          <w:szCs w:val="22"/>
        </w:rPr>
        <w:t xml:space="preserve"> </w:t>
      </w:r>
      <w:r w:rsidRPr="00562E3A">
        <w:rPr>
          <w:rFonts w:ascii="Sylfaen" w:hAnsi="Sylfaen" w:cs="Sylfaen"/>
          <w:sz w:val="22"/>
          <w:szCs w:val="22"/>
          <w:lang w:val="es-ES"/>
        </w:rPr>
        <w:t>20</w:t>
      </w:r>
      <w:r w:rsidRPr="00562E3A">
        <w:rPr>
          <w:rFonts w:ascii="Sylfaen" w:hAnsi="Sylfaen" w:cs="Sylfaen"/>
          <w:sz w:val="22"/>
          <w:szCs w:val="22"/>
        </w:rPr>
        <w:t>г</w:t>
      </w:r>
      <w:r w:rsidRPr="00562E3A">
        <w:rPr>
          <w:rFonts w:ascii="Sylfaen" w:hAnsi="Sylfaen" w:cs="Sylfaen"/>
          <w:sz w:val="22"/>
          <w:szCs w:val="22"/>
          <w:lang w:val="es-ES"/>
        </w:rPr>
        <w:t>.</w:t>
      </w:r>
      <w:r w:rsidRPr="00562E3A">
        <w:rPr>
          <w:rFonts w:ascii="Sylfaen" w:hAnsi="Sylfaen" w:cs="Sylfaen"/>
          <w:sz w:val="22"/>
          <w:szCs w:val="22"/>
        </w:rPr>
        <w:t xml:space="preserve">договора под кодом </w:t>
      </w:r>
      <w:r w:rsidRPr="00562E3A">
        <w:rPr>
          <w:rFonts w:ascii="Sylfaen" w:hAnsi="Sylfaen" w:cs="Sylfaen"/>
          <w:sz w:val="22"/>
          <w:szCs w:val="22"/>
          <w:lang w:val="es-ES"/>
        </w:rPr>
        <w:t xml:space="preserve"> </w:t>
      </w:r>
      <w:r w:rsidRPr="00562E3A">
        <w:rPr>
          <w:rFonts w:ascii="Sylfaen" w:hAnsi="Sylfaen"/>
          <w:i/>
          <w:sz w:val="22"/>
          <w:szCs w:val="22"/>
          <w:lang w:val="af-ZA"/>
        </w:rPr>
        <w:t>___</w:t>
      </w:r>
      <w:r w:rsidRPr="00562E3A">
        <w:rPr>
          <w:rFonts w:ascii="Sylfaen" w:hAnsi="Sylfaen" w:cs="Arial"/>
          <w:i/>
          <w:sz w:val="22"/>
          <w:szCs w:val="22"/>
          <w:shd w:val="clear" w:color="auto" w:fill="FFFFFF"/>
          <w:lang w:val="hy-AM"/>
        </w:rPr>
        <w:t>«________»</w:t>
      </w:r>
      <w:r w:rsidRPr="00562E3A">
        <w:rPr>
          <w:rFonts w:ascii="Sylfaen" w:hAnsi="Sylfaen"/>
          <w:i/>
          <w:sz w:val="22"/>
          <w:szCs w:val="22"/>
          <w:u w:val="single"/>
        </w:rPr>
        <w:t xml:space="preserve">__ </w:t>
      </w:r>
      <w:r w:rsidRPr="00562E3A">
        <w:rPr>
          <w:rFonts w:ascii="Sylfaen" w:hAnsi="Sylfaen"/>
          <w:sz w:val="22"/>
          <w:szCs w:val="22"/>
        </w:rPr>
        <w:t>(</w:t>
      </w:r>
      <w:r w:rsidRPr="00562E3A">
        <w:rPr>
          <w:rFonts w:ascii="Sylfaen" w:hAnsi="Sylfaen" w:cs="Sylfaen"/>
          <w:sz w:val="22"/>
          <w:szCs w:val="22"/>
        </w:rPr>
        <w:t>далее-Договор</w:t>
      </w:r>
      <w:r w:rsidRPr="00562E3A">
        <w:rPr>
          <w:rFonts w:ascii="Sylfaen" w:hAnsi="Sylfaen" w:cs="Sylfaen"/>
          <w:sz w:val="22"/>
          <w:szCs w:val="22"/>
          <w:lang w:val="es-ES"/>
        </w:rPr>
        <w:t>)</w:t>
      </w:r>
      <w:r w:rsidRPr="00562E3A">
        <w:rPr>
          <w:rFonts w:ascii="Sylfaen" w:hAnsi="Sylfaen" w:cs="Sylfaen"/>
          <w:sz w:val="22"/>
          <w:szCs w:val="22"/>
        </w:rPr>
        <w:t xml:space="preserve">, между мной </w:t>
      </w:r>
      <w:r w:rsidRPr="00562E3A">
        <w:rPr>
          <w:rFonts w:ascii="Sylfaen" w:hAnsi="Sylfaen" w:cs="Sylfaen"/>
          <w:sz w:val="22"/>
          <w:szCs w:val="22"/>
          <w:lang w:val="hy-AM"/>
        </w:rPr>
        <w:t xml:space="preserve"> </w:t>
      </w:r>
      <w:r w:rsidRPr="00562E3A">
        <w:rPr>
          <w:rFonts w:ascii="Sylfaen" w:hAnsi="Sylfaen" w:cs="Sylfaen"/>
          <w:sz w:val="22"/>
          <w:szCs w:val="22"/>
        </w:rPr>
        <w:t>и -------------- - ом</w:t>
      </w:r>
    </w:p>
    <w:p w14:paraId="5A4AF9BD" w14:textId="77777777" w:rsidR="00684668" w:rsidRPr="00562E3A" w:rsidRDefault="00684668" w:rsidP="00562E3A">
      <w:pPr>
        <w:rPr>
          <w:rFonts w:ascii="Sylfaen" w:hAnsi="Sylfaen"/>
          <w:sz w:val="22"/>
          <w:szCs w:val="22"/>
          <w:u w:val="single"/>
          <w:lang w:val="es-ES"/>
        </w:rPr>
      </w:pPr>
      <w:r w:rsidRPr="00562E3A">
        <w:rPr>
          <w:rFonts w:ascii="Sylfaen" w:hAnsi="Sylfaen" w:cs="Sylfaen"/>
          <w:sz w:val="22"/>
          <w:szCs w:val="22"/>
          <w:vertAlign w:val="superscript"/>
        </w:rPr>
        <w:t xml:space="preserve">                                                                                                                                                               </w:t>
      </w: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название</w:t>
      </w:r>
      <w:r w:rsidRPr="00562E3A">
        <w:rPr>
          <w:rFonts w:ascii="Sylfaen" w:hAnsi="Sylfaen" w:cs="Sylfaen"/>
          <w:sz w:val="22"/>
          <w:szCs w:val="22"/>
          <w:vertAlign w:val="superscript"/>
          <w:lang w:val="es-ES"/>
        </w:rPr>
        <w:t xml:space="preserve"> </w:t>
      </w:r>
      <w:r w:rsidR="00B05EC7" w:rsidRPr="00562E3A">
        <w:rPr>
          <w:rFonts w:ascii="Sylfaen" w:hAnsi="Sylfaen" w:cs="Sylfaen"/>
          <w:sz w:val="22"/>
          <w:szCs w:val="22"/>
          <w:vertAlign w:val="superscript"/>
        </w:rPr>
        <w:t>подрядчика</w:t>
      </w:r>
    </w:p>
    <w:p w14:paraId="095BC000" w14:textId="77777777" w:rsidR="00684668" w:rsidRPr="00562E3A" w:rsidRDefault="00684668" w:rsidP="00562E3A">
      <w:pPr>
        <w:ind w:firstLine="709"/>
        <w:rPr>
          <w:rFonts w:ascii="Sylfaen" w:hAnsi="Sylfaen" w:cs="Sylfaen"/>
          <w:sz w:val="22"/>
          <w:szCs w:val="22"/>
          <w:lang w:val="es-ES"/>
        </w:rPr>
      </w:pPr>
      <w:r w:rsidRPr="00562E3A">
        <w:rPr>
          <w:rFonts w:ascii="Sylfaen" w:hAnsi="Sylfaen"/>
          <w:sz w:val="22"/>
          <w:szCs w:val="22"/>
          <w:u w:val="single"/>
          <w:lang w:val="es-ES"/>
        </w:rPr>
        <w:tab/>
      </w:r>
      <w:r w:rsidRPr="00562E3A">
        <w:rPr>
          <w:rFonts w:ascii="Sylfaen" w:hAnsi="Sylfaen" w:cs="Sylfaen"/>
          <w:sz w:val="22"/>
          <w:szCs w:val="22"/>
          <w:lang w:val="es-ES"/>
        </w:rPr>
        <w:t xml:space="preserve"> «--»   20  </w:t>
      </w:r>
      <w:r w:rsidRPr="00562E3A">
        <w:rPr>
          <w:rFonts w:ascii="Sylfaen" w:hAnsi="Sylfaen" w:cs="Sylfaen"/>
          <w:sz w:val="22"/>
          <w:szCs w:val="22"/>
        </w:rPr>
        <w:t xml:space="preserve">года </w:t>
      </w:r>
      <w:r w:rsidRPr="00562E3A">
        <w:rPr>
          <w:rFonts w:ascii="Sylfaen" w:hAnsi="Sylfaen" w:cs="Sylfaen"/>
          <w:sz w:val="22"/>
          <w:szCs w:val="22"/>
          <w:lang w:val="es-ES"/>
        </w:rPr>
        <w:t xml:space="preserve"> </w:t>
      </w:r>
      <w:r w:rsidRPr="00562E3A">
        <w:rPr>
          <w:rFonts w:ascii="Sylfaen" w:hAnsi="Sylfaen"/>
          <w:sz w:val="22"/>
          <w:szCs w:val="22"/>
        </w:rPr>
        <w:t>заключен</w:t>
      </w:r>
      <w:r w:rsidRPr="00562E3A">
        <w:rPr>
          <w:rFonts w:ascii="Sylfaen" w:hAnsi="Sylfaen" w:cs="Sylfaen"/>
          <w:sz w:val="22"/>
          <w:szCs w:val="22"/>
          <w:lang w:val="es-ES"/>
        </w:rPr>
        <w:t xml:space="preserve"> </w:t>
      </w:r>
      <w:r w:rsidRPr="00562E3A">
        <w:rPr>
          <w:rFonts w:ascii="Sylfaen" w:hAnsi="Sylfaen" w:cs="Sylfaen"/>
          <w:sz w:val="22"/>
          <w:szCs w:val="22"/>
        </w:rPr>
        <w:t xml:space="preserve">договор факторинга под кодом </w:t>
      </w:r>
      <w:r w:rsidRPr="00562E3A">
        <w:rPr>
          <w:rFonts w:ascii="Sylfaen" w:hAnsi="Sylfaen"/>
          <w:sz w:val="22"/>
          <w:szCs w:val="22"/>
          <w:lang w:val="es-ES"/>
        </w:rPr>
        <w:t>«---</w:t>
      </w:r>
      <w:r w:rsidRPr="00562E3A">
        <w:rPr>
          <w:rFonts w:ascii="Sylfaen" w:hAnsi="Sylfaen" w:cs="Sylfaen"/>
          <w:sz w:val="22"/>
          <w:szCs w:val="22"/>
          <w:lang w:val="es-ES"/>
        </w:rPr>
        <w:t>------------------</w:t>
      </w:r>
      <w:r w:rsidRPr="00562E3A">
        <w:rPr>
          <w:rFonts w:ascii="Sylfaen" w:hAnsi="Sylfaen"/>
          <w:sz w:val="22"/>
          <w:szCs w:val="22"/>
          <w:lang w:val="es-ES"/>
        </w:rPr>
        <w:t>»</w:t>
      </w:r>
      <w:r w:rsidRPr="00562E3A">
        <w:rPr>
          <w:rFonts w:ascii="Sylfaen" w:hAnsi="Sylfaen"/>
          <w:sz w:val="22"/>
          <w:szCs w:val="22"/>
        </w:rPr>
        <w:t>.</w:t>
      </w:r>
      <w:r w:rsidRPr="00562E3A">
        <w:rPr>
          <w:rFonts w:ascii="Sylfaen" w:hAnsi="Sylfaen" w:cs="Sylfaen"/>
          <w:sz w:val="22"/>
          <w:szCs w:val="22"/>
          <w:lang w:val="es-ES"/>
        </w:rPr>
        <w:t xml:space="preserve"> </w:t>
      </w:r>
    </w:p>
    <w:p w14:paraId="1FE1688A" w14:textId="77777777" w:rsidR="00684668" w:rsidRPr="00562E3A" w:rsidRDefault="00684668" w:rsidP="00562E3A">
      <w:pPr>
        <w:rPr>
          <w:rFonts w:ascii="Sylfaen" w:hAnsi="Sylfaen" w:cs="Sylfaen"/>
          <w:sz w:val="22"/>
          <w:szCs w:val="22"/>
          <w:lang w:val="es-ES"/>
        </w:rPr>
      </w:pPr>
    </w:p>
    <w:p w14:paraId="257433E0" w14:textId="77777777" w:rsidR="00684668" w:rsidRPr="00562E3A" w:rsidRDefault="00684668" w:rsidP="00562E3A">
      <w:pPr>
        <w:pStyle w:val="aff3"/>
        <w:numPr>
          <w:ilvl w:val="0"/>
          <w:numId w:val="37"/>
        </w:numPr>
        <w:contextualSpacing/>
        <w:jc w:val="both"/>
        <w:rPr>
          <w:rFonts w:ascii="Sylfaen" w:hAnsi="Sylfaen" w:cs="Sylfaen"/>
          <w:sz w:val="22"/>
          <w:szCs w:val="22"/>
        </w:rPr>
      </w:pPr>
      <w:r w:rsidRPr="00562E3A">
        <w:rPr>
          <w:rFonts w:ascii="Sylfaen" w:hAnsi="Sylfaen" w:cs="Sylfaen"/>
          <w:sz w:val="22"/>
          <w:szCs w:val="22"/>
        </w:rPr>
        <w:t>Согласен с условиями изложенными в пункте 8.12 .</w:t>
      </w:r>
    </w:p>
    <w:p w14:paraId="75F6E5A0" w14:textId="77777777" w:rsidR="00684668" w:rsidRPr="00562E3A" w:rsidRDefault="00684668" w:rsidP="00562E3A">
      <w:pPr>
        <w:jc w:val="center"/>
        <w:rPr>
          <w:rFonts w:ascii="Sylfaen" w:hAnsi="Sylfaen" w:cs="GHEA Grapalat"/>
          <w:sz w:val="22"/>
          <w:szCs w:val="22"/>
          <w:lang w:val="es-ES"/>
        </w:rPr>
      </w:pPr>
    </w:p>
    <w:p w14:paraId="1BD40F62" w14:textId="77777777" w:rsidR="00684668" w:rsidRPr="00562E3A" w:rsidRDefault="00684668" w:rsidP="00562E3A">
      <w:pPr>
        <w:jc w:val="center"/>
        <w:rPr>
          <w:rFonts w:ascii="Sylfaen" w:hAnsi="Sylfaen" w:cs="Sylfaen"/>
          <w:b/>
          <w:sz w:val="22"/>
          <w:szCs w:val="22"/>
          <w:lang w:val="es-ES"/>
        </w:rPr>
      </w:pPr>
    </w:p>
    <w:p w14:paraId="315ED794" w14:textId="77777777" w:rsidR="00684668" w:rsidRPr="00562E3A" w:rsidRDefault="00684668" w:rsidP="00562E3A">
      <w:pPr>
        <w:ind w:left="720" w:firstLine="720"/>
        <w:rPr>
          <w:rFonts w:ascii="Sylfaen" w:hAnsi="Sylfaen"/>
          <w:sz w:val="22"/>
          <w:szCs w:val="22"/>
          <w:lang w:val="hy-AM"/>
        </w:rPr>
      </w:pPr>
      <w:r w:rsidRPr="00562E3A">
        <w:rPr>
          <w:rFonts w:ascii="Sylfaen" w:hAnsi="Sylfaen"/>
          <w:sz w:val="22"/>
          <w:szCs w:val="22"/>
          <w:lang w:val="es-ES"/>
        </w:rPr>
        <w:t xml:space="preserve">     </w:t>
      </w:r>
      <w:r w:rsidRPr="00562E3A">
        <w:rPr>
          <w:rFonts w:ascii="Sylfaen" w:hAnsi="Sylfaen"/>
          <w:sz w:val="22"/>
          <w:szCs w:val="22"/>
          <w:lang w:val="hy-AM"/>
        </w:rPr>
        <w:t xml:space="preserve">___________________________________________ </w:t>
      </w:r>
      <w:r w:rsidRPr="00562E3A">
        <w:rPr>
          <w:rFonts w:ascii="Sylfaen" w:hAnsi="Sylfaen"/>
          <w:sz w:val="22"/>
          <w:szCs w:val="22"/>
          <w:lang w:val="hy-AM"/>
        </w:rPr>
        <w:tab/>
        <w:t xml:space="preserve">        </w:t>
      </w:r>
      <w:r w:rsidRPr="00562E3A">
        <w:rPr>
          <w:rFonts w:ascii="Sylfaen" w:hAnsi="Sylfaen"/>
          <w:sz w:val="22"/>
          <w:szCs w:val="22"/>
          <w:lang w:val="es-ES"/>
        </w:rPr>
        <w:t xml:space="preserve">      </w:t>
      </w:r>
      <w:r w:rsidRPr="00562E3A">
        <w:rPr>
          <w:rFonts w:ascii="Sylfaen" w:hAnsi="Sylfaen"/>
          <w:sz w:val="22"/>
          <w:szCs w:val="22"/>
          <w:lang w:val="hy-AM"/>
        </w:rPr>
        <w:t xml:space="preserve">_____________ </w:t>
      </w:r>
    </w:p>
    <w:p w14:paraId="1E810C5A" w14:textId="77777777" w:rsidR="00684668" w:rsidRPr="00562E3A" w:rsidRDefault="00684668" w:rsidP="00562E3A">
      <w:pPr>
        <w:rPr>
          <w:rFonts w:ascii="Sylfaen" w:hAnsi="Sylfaen"/>
          <w:sz w:val="22"/>
          <w:szCs w:val="22"/>
          <w:vertAlign w:val="superscript"/>
          <w:lang w:val="hy-AM"/>
        </w:rPr>
      </w:pPr>
      <w:r w:rsidRPr="00562E3A">
        <w:rPr>
          <w:rFonts w:ascii="Sylfaen" w:hAnsi="Sylfaen"/>
          <w:sz w:val="22"/>
          <w:szCs w:val="22"/>
          <w:vertAlign w:val="superscript"/>
        </w:rPr>
        <w:t xml:space="preserve">                                                </w:t>
      </w:r>
      <w:r w:rsidRPr="00562E3A">
        <w:rPr>
          <w:rFonts w:ascii="Sylfaen" w:hAnsi="Sylfaen"/>
          <w:sz w:val="22"/>
          <w:szCs w:val="22"/>
          <w:vertAlign w:val="superscript"/>
          <w:lang w:val="hy-AM"/>
        </w:rPr>
        <w:t>название финансового агента (должность руководителя, имя, фамилия)</w:t>
      </w:r>
      <w:r w:rsidRPr="00562E3A">
        <w:rPr>
          <w:rFonts w:ascii="Sylfaen" w:hAnsi="Sylfaen"/>
          <w:sz w:val="22"/>
          <w:szCs w:val="22"/>
          <w:vertAlign w:val="superscript"/>
        </w:rPr>
        <w:t xml:space="preserve">                                                         подпись</w:t>
      </w:r>
      <w:r w:rsidRPr="00562E3A">
        <w:rPr>
          <w:rFonts w:ascii="Sylfaen" w:hAnsi="Sylfaen"/>
          <w:sz w:val="22"/>
          <w:szCs w:val="22"/>
          <w:vertAlign w:val="superscript"/>
          <w:lang w:val="hy-AM"/>
        </w:rPr>
        <w:t xml:space="preserve">                                                                                                                                                                                                                       </w:t>
      </w:r>
    </w:p>
    <w:p w14:paraId="57C3AC64" w14:textId="77777777" w:rsidR="00684668" w:rsidRPr="00562E3A" w:rsidRDefault="00684668" w:rsidP="00562E3A">
      <w:pPr>
        <w:jc w:val="right"/>
        <w:rPr>
          <w:rFonts w:ascii="Sylfaen" w:hAnsi="Sylfaen"/>
          <w:sz w:val="22"/>
          <w:szCs w:val="22"/>
          <w:lang w:val="hy-AM"/>
        </w:rPr>
      </w:pPr>
      <w:r w:rsidRPr="00562E3A">
        <w:rPr>
          <w:rFonts w:ascii="Sylfaen" w:hAnsi="Sylfaen"/>
          <w:sz w:val="22"/>
          <w:szCs w:val="22"/>
          <w:lang w:val="hy-AM"/>
        </w:rPr>
        <w:t xml:space="preserve">    </w:t>
      </w:r>
    </w:p>
    <w:p w14:paraId="08B94E0D" w14:textId="77777777" w:rsidR="00684668" w:rsidRPr="00562E3A" w:rsidRDefault="00684668" w:rsidP="00562E3A">
      <w:pPr>
        <w:jc w:val="center"/>
        <w:rPr>
          <w:rFonts w:ascii="Sylfaen" w:hAnsi="Sylfaen" w:cs="Sylfaen"/>
          <w:sz w:val="22"/>
          <w:szCs w:val="22"/>
          <w:lang w:val="es-ES"/>
        </w:rPr>
      </w:pPr>
      <w:r w:rsidRPr="00562E3A">
        <w:rPr>
          <w:rFonts w:ascii="Sylfaen" w:hAnsi="Sylfaen"/>
          <w:sz w:val="22"/>
          <w:szCs w:val="22"/>
        </w:rPr>
        <w:t xml:space="preserve">                                                                                                      М. П.</w:t>
      </w:r>
      <w:r w:rsidRPr="00562E3A">
        <w:rPr>
          <w:rFonts w:ascii="Sylfaen" w:hAnsi="Sylfaen" w:cs="Sylfaen"/>
          <w:sz w:val="22"/>
          <w:szCs w:val="22"/>
          <w:lang w:val="es-ES"/>
        </w:rPr>
        <w:t xml:space="preserve"> (</w:t>
      </w:r>
      <w:r w:rsidRPr="00562E3A">
        <w:rPr>
          <w:rFonts w:ascii="Sylfaen" w:hAnsi="Sylfaen" w:cs="Sylfaen"/>
          <w:sz w:val="22"/>
          <w:szCs w:val="22"/>
        </w:rPr>
        <w:t>при наличии</w:t>
      </w:r>
      <w:r w:rsidRPr="00562E3A">
        <w:rPr>
          <w:rFonts w:ascii="Sylfaen" w:hAnsi="Sylfaen" w:cs="Sylfaen"/>
          <w:sz w:val="22"/>
          <w:szCs w:val="22"/>
          <w:lang w:val="es-ES"/>
        </w:rPr>
        <w:t>)</w:t>
      </w:r>
    </w:p>
    <w:p w14:paraId="47F3F468" w14:textId="77777777" w:rsidR="00684668" w:rsidRPr="00562E3A" w:rsidRDefault="00684668" w:rsidP="00562E3A">
      <w:pPr>
        <w:jc w:val="center"/>
        <w:rPr>
          <w:rFonts w:ascii="Sylfaen" w:hAnsi="Sylfaen" w:cs="Sylfaen"/>
          <w:sz w:val="22"/>
          <w:szCs w:val="22"/>
          <w:lang w:val="es-ES"/>
        </w:rPr>
      </w:pPr>
      <w:r w:rsidRPr="00562E3A">
        <w:rPr>
          <w:rFonts w:ascii="Sylfaen" w:hAnsi="Sylfaen" w:cs="Sylfaen"/>
          <w:sz w:val="22"/>
          <w:szCs w:val="22"/>
          <w:lang w:val="es-ES"/>
        </w:rPr>
        <w:t xml:space="preserve">                                               </w:t>
      </w:r>
    </w:p>
    <w:p w14:paraId="74F40FA5" w14:textId="77777777" w:rsidR="00684668" w:rsidRPr="00562E3A" w:rsidRDefault="00684668" w:rsidP="00562E3A">
      <w:pPr>
        <w:jc w:val="center"/>
        <w:rPr>
          <w:rFonts w:ascii="Sylfaen" w:hAnsi="Sylfaen" w:cs="Sylfaen"/>
          <w:sz w:val="22"/>
          <w:szCs w:val="22"/>
          <w:lang w:val="es-ES"/>
        </w:rPr>
      </w:pPr>
    </w:p>
    <w:p w14:paraId="52093349" w14:textId="77777777" w:rsidR="00684668" w:rsidRPr="00562E3A" w:rsidRDefault="00684668" w:rsidP="00562E3A">
      <w:pPr>
        <w:jc w:val="right"/>
        <w:rPr>
          <w:rFonts w:ascii="Sylfaen" w:hAnsi="Sylfaen"/>
          <w:sz w:val="22"/>
          <w:szCs w:val="22"/>
          <w:lang w:val="hy-AM"/>
        </w:rPr>
      </w:pPr>
      <w:r w:rsidRPr="00562E3A">
        <w:rPr>
          <w:rFonts w:ascii="Sylfaen" w:hAnsi="Sylfaen" w:cs="Sylfaen"/>
          <w:sz w:val="22"/>
          <w:szCs w:val="22"/>
          <w:lang w:val="es-ES"/>
        </w:rPr>
        <w:t xml:space="preserve">«--»         20  </w:t>
      </w:r>
      <w:r w:rsidRPr="00562E3A">
        <w:rPr>
          <w:rFonts w:ascii="Sylfaen" w:hAnsi="Sylfaen" w:cs="Sylfaen"/>
          <w:sz w:val="22"/>
          <w:szCs w:val="22"/>
        </w:rPr>
        <w:t>г.</w:t>
      </w:r>
      <w:r w:rsidRPr="00562E3A">
        <w:rPr>
          <w:rFonts w:ascii="Sylfaen" w:hAnsi="Sylfaen"/>
          <w:sz w:val="22"/>
          <w:szCs w:val="22"/>
          <w:lang w:val="hy-AM"/>
        </w:rPr>
        <w:tab/>
        <w:t xml:space="preserve"> </w:t>
      </w:r>
    </w:p>
    <w:p w14:paraId="46016B95" w14:textId="77777777" w:rsidR="008D352C" w:rsidRPr="00562E3A" w:rsidRDefault="008D352C" w:rsidP="00562E3A">
      <w:pPr>
        <w:widowControl w:val="0"/>
        <w:ind w:left="-142" w:firstLine="142"/>
        <w:jc w:val="both"/>
        <w:rPr>
          <w:rFonts w:ascii="Sylfaen" w:hAnsi="Sylfaen"/>
          <w:i/>
          <w:sz w:val="22"/>
          <w:szCs w:val="22"/>
        </w:rPr>
      </w:pPr>
    </w:p>
    <w:sectPr w:rsidR="008D352C" w:rsidRPr="00562E3A"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C0CC1" w14:textId="77777777" w:rsidR="00471A0E" w:rsidRDefault="00471A0E">
      <w:r>
        <w:separator/>
      </w:r>
    </w:p>
  </w:endnote>
  <w:endnote w:type="continuationSeparator" w:id="0">
    <w:p w14:paraId="4F20900D" w14:textId="77777777" w:rsidR="00471A0E" w:rsidRDefault="00471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5AC88180" w14:textId="77777777" w:rsidR="009F799F" w:rsidRPr="003E450C" w:rsidRDefault="009F799F">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F21D9">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0C392" w14:textId="77777777" w:rsidR="00471A0E" w:rsidRDefault="00471A0E">
      <w:r>
        <w:separator/>
      </w:r>
    </w:p>
  </w:footnote>
  <w:footnote w:type="continuationSeparator" w:id="0">
    <w:p w14:paraId="549F2AF9" w14:textId="77777777" w:rsidR="00471A0E" w:rsidRDefault="00471A0E">
      <w:r>
        <w:continuationSeparator/>
      </w:r>
    </w:p>
  </w:footnote>
  <w:footnote w:id="1">
    <w:p w14:paraId="08EEE146" w14:textId="77777777" w:rsidR="009F799F" w:rsidRPr="00793343" w:rsidRDefault="009F799F" w:rsidP="007A5F50">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2">
    <w:p w14:paraId="4F44EE5B" w14:textId="77777777" w:rsidR="009F799F" w:rsidRPr="008842CE" w:rsidRDefault="009F799F"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2278EE2E" w14:textId="77777777" w:rsidR="009F799F" w:rsidRPr="00803069" w:rsidRDefault="009F799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14:paraId="14561B61" w14:textId="77777777" w:rsidR="009F799F" w:rsidRPr="00803069" w:rsidDel="0014408D" w:rsidRDefault="009F799F" w:rsidP="00541313">
      <w:pPr>
        <w:widowControl w:val="0"/>
        <w:ind w:firstLine="142"/>
        <w:jc w:val="both"/>
        <w:rPr>
          <w:del w:id="0" w:author="Inesa Kocharyan" w:date="2022-10-24T15:49:00Z"/>
          <w:rFonts w:ascii="GHEA Grapalat" w:hAnsi="GHEA Grapalat"/>
          <w:i/>
          <w:sz w:val="20"/>
          <w:szCs w:val="20"/>
        </w:rPr>
      </w:pPr>
      <w:r w:rsidRPr="00803069">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пункта 1 </w:t>
      </w:r>
      <w:r w:rsidRPr="00803069">
        <w:rPr>
          <w:rFonts w:ascii="GHEA Grapalat" w:hAnsi="GHEA Grapalat"/>
          <w:i/>
          <w:sz w:val="20"/>
          <w:szCs w:val="20"/>
        </w:rPr>
        <w:t>части 6 статьи 15 Закона РА "О закупках</w:t>
      </w:r>
      <w:r w:rsidRPr="00EA4AE7">
        <w:rPr>
          <w:rFonts w:ascii="GHEA Grapalat" w:hAnsi="GHEA Grapalat"/>
          <w:i/>
          <w:sz w:val="20"/>
          <w:szCs w:val="20"/>
        </w:rPr>
        <w:t>"</w:t>
      </w:r>
      <w:r w:rsidRPr="00803069">
        <w:rPr>
          <w:rFonts w:ascii="GHEA Grapalat" w:hAnsi="GHEA Grapalat"/>
          <w:i/>
          <w:sz w:val="20"/>
          <w:szCs w:val="20"/>
        </w:rPr>
        <w:t>,</w:t>
      </w:r>
    </w:p>
    <w:p w14:paraId="46650259" w14:textId="77777777" w:rsidR="009F799F" w:rsidRPr="00803069" w:rsidRDefault="009F799F"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EA4AE7">
        <w:rPr>
          <w:rFonts w:ascii="GHEA Grapalat" w:hAnsi="GHEA Grapalat"/>
          <w:i/>
          <w:sz w:val="20"/>
          <w:szCs w:val="20"/>
        </w:rPr>
        <w:t xml:space="preserve">  запланированная (прогнозируемая) общая цена закупки в рамках данной процедуры по заявке на закупку не превышает 25 млн. </w:t>
      </w:r>
      <w:r w:rsidRPr="00553DC6">
        <w:rPr>
          <w:rFonts w:ascii="GHEA Grapalat" w:hAnsi="GHEA Grapalat"/>
          <w:i/>
          <w:sz w:val="20"/>
          <w:szCs w:val="20"/>
        </w:rPr>
        <w:t>драмов РА</w:t>
      </w:r>
    </w:p>
    <w:p w14:paraId="2C17ED52" w14:textId="77777777" w:rsidR="009F799F" w:rsidRPr="00803069" w:rsidRDefault="009F799F"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EA4AE7">
        <w:rPr>
          <w:rFonts w:ascii="GHEA Grapalat" w:hAnsi="GHEA Grapalat"/>
          <w:i/>
          <w:sz w:val="20"/>
          <w:szCs w:val="20"/>
        </w:rPr>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14:paraId="2CF8263A" w14:textId="77777777" w:rsidR="009F799F" w:rsidRPr="00D3436F" w:rsidRDefault="009F799F" w:rsidP="00541313">
      <w:pPr>
        <w:widowControl w:val="0"/>
        <w:ind w:firstLine="142"/>
        <w:jc w:val="both"/>
        <w:rPr>
          <w:rFonts w:ascii="GHEA Grapalat" w:hAnsi="GHEA Grapalat"/>
          <w:i/>
          <w:sz w:val="20"/>
          <w:szCs w:val="20"/>
        </w:rPr>
      </w:pPr>
      <w:r w:rsidRPr="00803069">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14:paraId="46DF44D4" w14:textId="77777777" w:rsidR="009F799F" w:rsidRPr="008842CE" w:rsidRDefault="009F799F" w:rsidP="001831C4">
      <w:pPr>
        <w:pStyle w:val="af2"/>
        <w:widowControl w:val="0"/>
        <w:jc w:val="both"/>
        <w:rPr>
          <w:rFonts w:ascii="GHEA Grapalat" w:hAnsi="GHEA Grapalat"/>
          <w:lang w:val="af-ZA"/>
        </w:rPr>
      </w:pPr>
    </w:p>
    <w:p w14:paraId="7E6056F9" w14:textId="77777777" w:rsidR="009F799F" w:rsidRPr="008842CE" w:rsidRDefault="009F799F" w:rsidP="008842CE">
      <w:pPr>
        <w:pStyle w:val="af2"/>
        <w:widowControl w:val="0"/>
        <w:jc w:val="both"/>
        <w:rPr>
          <w:rFonts w:ascii="GHEA Grapalat" w:hAnsi="GHEA Grapalat"/>
          <w:lang w:val="af-ZA"/>
        </w:rPr>
      </w:pPr>
    </w:p>
  </w:footnote>
  <w:footnote w:id="4">
    <w:p w14:paraId="50F5861E" w14:textId="77777777" w:rsidR="009F799F" w:rsidRPr="00CD6B60" w:rsidRDefault="009F799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762709E2" w14:textId="77777777" w:rsidR="009F799F" w:rsidRPr="00CD6B60" w:rsidRDefault="009F799F"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2B30CE6" w14:textId="77777777" w:rsidR="009F799F" w:rsidRPr="002E4BC5" w:rsidRDefault="009F799F"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A02BFAD" w14:textId="77777777" w:rsidR="009F799F" w:rsidRPr="003F2273" w:rsidRDefault="009F799F"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5">
    <w:p w14:paraId="16802DD0" w14:textId="77777777" w:rsidR="009F799F" w:rsidRDefault="009F799F"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4E6A2F7F" w14:textId="77777777" w:rsidR="009F799F" w:rsidRPr="00831D6D" w:rsidRDefault="009F799F"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14:paraId="5AACF80C" w14:textId="77777777" w:rsidR="009F799F" w:rsidRPr="00831D6D" w:rsidRDefault="009F799F"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6">
    <w:p w14:paraId="38B4C731" w14:textId="77777777" w:rsidR="009F799F" w:rsidRPr="00C24DBE" w:rsidRDefault="009F799F" w:rsidP="00365501">
      <w:pPr>
        <w:pStyle w:val="af2"/>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14:paraId="0A4A6CAF" w14:textId="77777777" w:rsidR="009F799F" w:rsidRPr="00365501" w:rsidRDefault="009F799F" w:rsidP="00AF1F59">
      <w:pPr>
        <w:pStyle w:val="af2"/>
        <w:jc w:val="both"/>
        <w:rPr>
          <w:rFonts w:asciiTheme="minorHAnsi" w:hAnsiTheme="minorHAnsi"/>
        </w:rPr>
      </w:pPr>
    </w:p>
    <w:p w14:paraId="64382CCB" w14:textId="77777777" w:rsidR="009F799F" w:rsidRPr="00D3436F" w:rsidRDefault="009F799F"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A1B62ED" w14:textId="77777777" w:rsidR="009F799F" w:rsidRPr="000811C1" w:rsidRDefault="009F799F">
      <w:pPr>
        <w:pStyle w:val="af2"/>
        <w:rPr>
          <w:rFonts w:asciiTheme="minorHAnsi" w:hAnsiTheme="minorHAnsi"/>
        </w:rPr>
      </w:pPr>
    </w:p>
  </w:footnote>
  <w:footnote w:id="7">
    <w:p w14:paraId="67AF0F9D" w14:textId="77777777" w:rsidR="009F799F" w:rsidRPr="00810F23" w:rsidRDefault="009F799F">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8">
    <w:p w14:paraId="41F6DAFE" w14:textId="77777777" w:rsidR="009F799F" w:rsidRPr="00035859" w:rsidRDefault="009F799F" w:rsidP="00035859">
      <w:pPr>
        <w:pStyle w:val="af2"/>
        <w:jc w:val="both"/>
        <w:rPr>
          <w:sz w:val="18"/>
          <w:szCs w:val="18"/>
        </w:rPr>
      </w:pPr>
      <w:r w:rsidRPr="00035859">
        <w:rPr>
          <w:rStyle w:val="af6"/>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14:paraId="363C1DC3" w14:textId="77777777" w:rsidR="009F799F" w:rsidRPr="00035859" w:rsidRDefault="009F799F" w:rsidP="00035859">
      <w:pPr>
        <w:pStyle w:val="af2"/>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14:paraId="3B4E935D" w14:textId="77777777" w:rsidR="009F799F" w:rsidRPr="00035859" w:rsidRDefault="009F799F" w:rsidP="00035859">
      <w:pPr>
        <w:pStyle w:val="af2"/>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14:paraId="5078223D" w14:textId="77777777" w:rsidR="009F799F" w:rsidRPr="000811C1" w:rsidRDefault="009F799F">
      <w:pPr>
        <w:pStyle w:val="af2"/>
        <w:rPr>
          <w:rFonts w:asciiTheme="minorHAnsi" w:hAnsiTheme="minorHAnsi"/>
        </w:rPr>
      </w:pPr>
    </w:p>
  </w:footnote>
  <w:footnote w:id="9">
    <w:p w14:paraId="72A96F7D" w14:textId="77777777" w:rsidR="009F799F" w:rsidRPr="008842CE" w:rsidRDefault="009F799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92707CB" w14:textId="77777777" w:rsidR="009F799F" w:rsidRPr="000811C1" w:rsidRDefault="009F799F">
      <w:pPr>
        <w:pStyle w:val="af2"/>
        <w:rPr>
          <w:lang w:val="af-ZA"/>
        </w:rPr>
      </w:pPr>
    </w:p>
  </w:footnote>
  <w:footnote w:id="10">
    <w:p w14:paraId="1962DA7A" w14:textId="77777777" w:rsidR="009F799F" w:rsidRPr="00F41D1E" w:rsidRDefault="009F799F" w:rsidP="00791FCA">
      <w:pPr>
        <w:pStyle w:val="af2"/>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00644B19" w14:textId="77777777" w:rsidR="009F799F" w:rsidRPr="00F41D1E" w:rsidRDefault="009F799F" w:rsidP="00791FCA">
      <w:pPr>
        <w:pStyle w:val="af2"/>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w:t>
      </w:r>
      <w:proofErr w:type="spellStart"/>
      <w:r w:rsidRPr="00F41D1E">
        <w:rPr>
          <w:rFonts w:ascii="GHEA Grapalat" w:hAnsi="GHEA Grapalat"/>
          <w:i/>
          <w:sz w:val="18"/>
          <w:szCs w:val="18"/>
        </w:rPr>
        <w:t>двадцатипятикратный</w:t>
      </w:r>
      <w:proofErr w:type="spellEnd"/>
      <w:r w:rsidRPr="00F41D1E">
        <w:rPr>
          <w:rFonts w:ascii="GHEA Grapalat" w:hAnsi="GHEA Grapalat"/>
          <w:i/>
          <w:sz w:val="18"/>
          <w:szCs w:val="18"/>
        </w:rPr>
        <w:t xml:space="preserve"> размер базовой единицы закупок и не предусмотрена предоплата, </w:t>
      </w:r>
    </w:p>
    <w:p w14:paraId="22A1AA38" w14:textId="77777777" w:rsidR="009F799F" w:rsidRPr="00F41D1E" w:rsidRDefault="009F799F" w:rsidP="00791FCA">
      <w:pPr>
        <w:pStyle w:val="af2"/>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F0BD94C" w14:textId="77777777" w:rsidR="009F799F" w:rsidRPr="00791FCA" w:rsidRDefault="009F799F" w:rsidP="00C457A7">
      <w:pPr>
        <w:pStyle w:val="af2"/>
        <w:jc w:val="both"/>
        <w:rPr>
          <w:rFonts w:asciiTheme="minorHAnsi" w:hAnsiTheme="minorHAnsi"/>
          <w:i/>
        </w:rPr>
      </w:pPr>
    </w:p>
    <w:p w14:paraId="749C0E40" w14:textId="77777777" w:rsidR="009F799F" w:rsidRPr="00D44813" w:rsidRDefault="009F799F" w:rsidP="00C457A7">
      <w:pPr>
        <w:pStyle w:val="af2"/>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14:paraId="21DB9EB2" w14:textId="77777777" w:rsidR="009F799F" w:rsidRPr="00D44813" w:rsidRDefault="009F799F" w:rsidP="00C457A7">
      <w:pPr>
        <w:pStyle w:val="af2"/>
        <w:jc w:val="both"/>
        <w:rPr>
          <w:rFonts w:asciiTheme="minorHAnsi" w:hAnsiTheme="minorHAnsi"/>
          <w:i/>
        </w:rPr>
      </w:pPr>
      <w:r w:rsidRPr="00D44813">
        <w:rPr>
          <w:rFonts w:asciiTheme="minorHAnsi" w:hAnsiTheme="minorHAnsi"/>
          <w:i/>
        </w:rPr>
        <w:t xml:space="preserve">- не превышает </w:t>
      </w:r>
      <w:proofErr w:type="spellStart"/>
      <w:r w:rsidRPr="00D44813">
        <w:rPr>
          <w:rFonts w:asciiTheme="minorHAnsi" w:hAnsiTheme="minorHAnsi"/>
          <w:i/>
        </w:rPr>
        <w:t>двадцатипятикратный</w:t>
      </w:r>
      <w:proofErr w:type="spellEnd"/>
      <w:r w:rsidRPr="00D44813">
        <w:rPr>
          <w:rFonts w:asciiTheme="minorHAnsi" w:hAnsiTheme="minorHAnsi"/>
          <w:i/>
        </w:rPr>
        <w:t xml:space="preserve">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14:paraId="0163C672" w14:textId="77777777" w:rsidR="009F799F" w:rsidRPr="00D44813" w:rsidRDefault="009F799F" w:rsidP="00C457A7">
      <w:pPr>
        <w:pStyle w:val="af2"/>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w:t>
      </w:r>
      <w:proofErr w:type="spellStart"/>
      <w:r w:rsidRPr="00D44813">
        <w:rPr>
          <w:rFonts w:asciiTheme="minorHAnsi" w:hAnsiTheme="minorHAnsi"/>
          <w:i/>
        </w:rPr>
        <w:t>двадцатипятикратного</w:t>
      </w:r>
      <w:proofErr w:type="spellEnd"/>
      <w:r w:rsidRPr="00D44813">
        <w:rPr>
          <w:rFonts w:asciiTheme="minorHAnsi" w:hAnsiTheme="minorHAnsi"/>
          <w:i/>
        </w:rPr>
        <w:t xml:space="preserve">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14:paraId="6BC0A43B" w14:textId="77777777" w:rsidR="009F799F" w:rsidRDefault="009F799F" w:rsidP="00C457A7">
      <w:pPr>
        <w:pStyle w:val="af2"/>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14:paraId="3A427785" w14:textId="77777777" w:rsidR="009F799F" w:rsidRPr="002B487D" w:rsidRDefault="009F799F" w:rsidP="00C67FAB">
      <w:pPr>
        <w:pStyle w:val="af2"/>
        <w:jc w:val="both"/>
        <w:rPr>
          <w:ins w:id="4" w:author="Vardan" w:date="2020-06-03T18:23:00Z"/>
          <w:rFonts w:asciiTheme="minorHAnsi" w:hAnsiTheme="minorHAnsi"/>
          <w:i/>
        </w:rPr>
      </w:pPr>
      <w:r w:rsidRPr="002B487D">
        <w:rPr>
          <w:rFonts w:asciiTheme="minorHAnsi" w:hAnsiTheme="minorHAnsi"/>
          <w:i/>
        </w:rPr>
        <w:t>12 Если:</w:t>
      </w:r>
    </w:p>
    <w:p w14:paraId="22EFFD03" w14:textId="77777777" w:rsidR="009F799F" w:rsidRPr="002B487D" w:rsidRDefault="009F799F" w:rsidP="008F43E8">
      <w:pPr>
        <w:pStyle w:val="af2"/>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6BCA31CE" w14:textId="77777777" w:rsidR="009F799F" w:rsidRPr="002B487D" w:rsidRDefault="009F799F" w:rsidP="008F43E8">
      <w:pPr>
        <w:pStyle w:val="af2"/>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14:paraId="46E5A43F" w14:textId="77777777" w:rsidR="009F799F" w:rsidRPr="002B487D" w:rsidRDefault="009F799F" w:rsidP="00C67FAB">
      <w:pPr>
        <w:pStyle w:val="af2"/>
        <w:jc w:val="both"/>
        <w:rPr>
          <w:rFonts w:asciiTheme="minorHAnsi" w:hAnsiTheme="minorHAnsi"/>
          <w:i/>
        </w:rPr>
      </w:pPr>
    </w:p>
  </w:footnote>
  <w:footnote w:id="11">
    <w:p w14:paraId="72DADAD4" w14:textId="77777777" w:rsidR="009F799F" w:rsidRPr="002B487D" w:rsidRDefault="009F799F" w:rsidP="00C67FAB">
      <w:pPr>
        <w:pStyle w:val="af2"/>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2">
    <w:p w14:paraId="5109DDF7" w14:textId="77777777" w:rsidR="009F799F" w:rsidRPr="008E4439" w:rsidRDefault="009F799F"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02953CC1" w14:textId="77777777" w:rsidR="009F799F" w:rsidRPr="000811C1" w:rsidRDefault="009F799F" w:rsidP="0027573B">
      <w:pPr>
        <w:pStyle w:val="af2"/>
        <w:rPr>
          <w:rFonts w:ascii="Sylfaen" w:hAnsi="Sylfaen"/>
          <w:sz w:val="18"/>
          <w:szCs w:val="18"/>
        </w:rPr>
      </w:pPr>
    </w:p>
  </w:footnote>
  <w:footnote w:id="13">
    <w:p w14:paraId="32485A6E" w14:textId="77777777" w:rsidR="009F799F" w:rsidRPr="00A31673" w:rsidRDefault="009F799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1CC20F26" w14:textId="77777777" w:rsidR="009F799F" w:rsidRPr="00900E5A" w:rsidRDefault="009F799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5">
    <w:p w14:paraId="5BCBDF79" w14:textId="77777777" w:rsidR="009F799F" w:rsidRPr="00810F23" w:rsidRDefault="009F799F"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3749076A" w14:textId="77777777" w:rsidR="009F799F" w:rsidRPr="005F2C25" w:rsidRDefault="009F799F">
      <w:pPr>
        <w:pStyle w:val="af2"/>
        <w:rPr>
          <w:rFonts w:ascii="Times New Roman" w:hAnsi="Times New Roman"/>
        </w:rPr>
      </w:pPr>
    </w:p>
  </w:footnote>
  <w:footnote w:id="16">
    <w:p w14:paraId="7F159CE6" w14:textId="77777777" w:rsidR="009F799F" w:rsidRDefault="009F799F" w:rsidP="006B3E56">
      <w:pPr>
        <w:jc w:val="both"/>
      </w:pPr>
    </w:p>
    <w:p w14:paraId="7B3126AD" w14:textId="77777777" w:rsidR="009F799F" w:rsidRPr="00FC561F" w:rsidRDefault="009F799F" w:rsidP="006B3E56">
      <w:pPr>
        <w:jc w:val="both"/>
        <w:rPr>
          <w:rFonts w:ascii="GHEA Grapalat" w:hAnsi="GHEA Grapalat"/>
          <w:i/>
          <w:sz w:val="20"/>
          <w:szCs w:val="20"/>
        </w:rPr>
      </w:pPr>
    </w:p>
    <w:p w14:paraId="27A5B642" w14:textId="77777777" w:rsidR="009F799F" w:rsidRDefault="009F799F"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14:paraId="1B4DBBC0" w14:textId="77777777" w:rsidR="009F799F" w:rsidRPr="00E7182E" w:rsidRDefault="009F799F"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14:paraId="102869F4" w14:textId="77777777" w:rsidR="009F799F" w:rsidRPr="007D41A3" w:rsidRDefault="009F799F"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97567C4" w14:textId="77777777" w:rsidR="009F799F" w:rsidRPr="001849D9" w:rsidRDefault="009F799F" w:rsidP="006B3E56">
      <w:pPr>
        <w:jc w:val="both"/>
        <w:rPr>
          <w:rFonts w:ascii="GHEA Grapalat" w:hAnsi="GHEA Grapalat"/>
          <w:i/>
          <w:sz w:val="20"/>
          <w:szCs w:val="20"/>
          <w:lang w:val="af-ZA"/>
        </w:rPr>
      </w:pPr>
      <w:r w:rsidRPr="001849D9">
        <w:rPr>
          <w:rFonts w:ascii="GHEA Grapalat" w:hAnsi="GHEA Grapalat"/>
          <w:i/>
          <w:sz w:val="20"/>
          <w:szCs w:val="20"/>
        </w:rPr>
        <w:t xml:space="preserve"> </w:t>
      </w:r>
    </w:p>
    <w:p w14:paraId="281AB7E6" w14:textId="77777777" w:rsidR="009F799F" w:rsidRPr="001849D9" w:rsidRDefault="009F799F" w:rsidP="006B3E56">
      <w:pPr>
        <w:pStyle w:val="af2"/>
        <w:rPr>
          <w:rFonts w:asciiTheme="minorHAnsi" w:hAnsiTheme="minorHAnsi"/>
          <w:i/>
          <w:lang w:val="af-ZA"/>
        </w:rPr>
      </w:pPr>
    </w:p>
  </w:footnote>
  <w:footnote w:id="17">
    <w:p w14:paraId="240DC966" w14:textId="77777777" w:rsidR="009F799F" w:rsidRPr="00990559" w:rsidRDefault="009F799F">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8">
    <w:p w14:paraId="3FF41589" w14:textId="77777777" w:rsidR="009F799F" w:rsidRPr="00A25D1B" w:rsidRDefault="009F799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11EB0D8D" w14:textId="77777777" w:rsidR="009F799F" w:rsidRPr="00DC619D" w:rsidRDefault="009F799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0">
    <w:p w14:paraId="01739977" w14:textId="77777777" w:rsidR="009F799F" w:rsidRPr="00D3436F" w:rsidRDefault="009F799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4AD32965" w14:textId="77777777" w:rsidR="009F799F" w:rsidRPr="00D3436F" w:rsidRDefault="009F799F">
      <w:pPr>
        <w:pStyle w:val="af2"/>
        <w:rPr>
          <w:lang w:val="es-ES"/>
        </w:rPr>
      </w:pPr>
    </w:p>
  </w:footnote>
  <w:footnote w:id="21">
    <w:p w14:paraId="21E7E641" w14:textId="77777777" w:rsidR="009F799F" w:rsidRDefault="009F799F">
      <w:pPr>
        <w:pStyle w:val="af2"/>
        <w:rPr>
          <w:rFonts w:ascii="GHEA Grapalat" w:hAnsi="GHEA Grapalat"/>
          <w:i/>
        </w:rPr>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58791365" w14:textId="77777777" w:rsidR="009F799F" w:rsidRPr="00000327" w:rsidRDefault="009F799F" w:rsidP="00E04C40">
      <w:pPr>
        <w:widowControl w:val="0"/>
        <w:spacing w:after="160"/>
        <w:ind w:right="565"/>
        <w:jc w:val="both"/>
        <w:rPr>
          <w:rFonts w:ascii="GHEA Grapalat" w:hAnsi="GHEA Grapalat"/>
          <w:b/>
          <w:sz w:val="20"/>
          <w:szCs w:val="20"/>
        </w:rPr>
      </w:pPr>
      <w:r w:rsidRPr="00E04C40">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37E9E3FB" w14:textId="77777777" w:rsidR="009F799F" w:rsidRPr="00217344" w:rsidRDefault="009F799F">
      <w:pPr>
        <w:pStyle w:val="af2"/>
      </w:pPr>
    </w:p>
  </w:footnote>
  <w:footnote w:id="22">
    <w:p w14:paraId="22DBE94E" w14:textId="77777777" w:rsidR="009F799F" w:rsidRPr="00217344" w:rsidRDefault="009F799F"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44D41C57" w14:textId="77777777" w:rsidR="00364167" w:rsidRPr="00217344" w:rsidRDefault="00364167" w:rsidP="00364167">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0A16D89C" w14:textId="77777777" w:rsidR="007B4E80" w:rsidRPr="00217344" w:rsidRDefault="007B4E80" w:rsidP="007B4E8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14:paraId="1A7530C6" w14:textId="77777777" w:rsidR="007B4E80" w:rsidRPr="00217344" w:rsidRDefault="007B4E80" w:rsidP="007B4E8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699215FF" w14:textId="77777777" w:rsidR="009F799F" w:rsidRPr="00217344" w:rsidRDefault="009F799F" w:rsidP="00B90C0A">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7">
    <w:p w14:paraId="679E4620" w14:textId="77777777" w:rsidR="00364167" w:rsidRPr="00217344" w:rsidRDefault="00364167" w:rsidP="00364167">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8">
    <w:p w14:paraId="22AD4175" w14:textId="77777777" w:rsidR="009F799F" w:rsidRPr="00217344" w:rsidRDefault="009F799F"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9">
    <w:p w14:paraId="4C22FEB8" w14:textId="77777777" w:rsidR="009F799F" w:rsidRPr="00124BE9" w:rsidRDefault="009F799F"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7592AB7D" w14:textId="77777777" w:rsidR="009F799F" w:rsidRPr="00124BE9" w:rsidRDefault="009F799F" w:rsidP="00BB28C8">
      <w:pPr>
        <w:pStyle w:val="af2"/>
        <w:widowControl w:val="0"/>
        <w:jc w:val="both"/>
        <w:rPr>
          <w:rFonts w:ascii="GHEA Grapalat" w:hAnsi="GHEA Grapalat"/>
          <w:lang w:val="hy-AM"/>
        </w:rPr>
      </w:pPr>
    </w:p>
  </w:footnote>
  <w:footnote w:id="30">
    <w:p w14:paraId="16C9C1AA" w14:textId="77777777" w:rsidR="009F799F" w:rsidRPr="00124BE9" w:rsidRDefault="009F799F"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1">
    <w:p w14:paraId="551755EC" w14:textId="77777777" w:rsidR="009F799F" w:rsidRDefault="009F799F" w:rsidP="00BB28C8">
      <w:pPr>
        <w:pStyle w:val="af2"/>
        <w:widowControl w:val="0"/>
        <w:jc w:val="both"/>
        <w:rPr>
          <w:rFonts w:ascii="GHEA Grapalat" w:hAnsi="GHEA Grapalat"/>
          <w:i/>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7B481D4A" w14:textId="77777777" w:rsidR="009F799F" w:rsidRPr="00124BE9" w:rsidRDefault="009F799F" w:rsidP="00BB28C8">
      <w:pPr>
        <w:pStyle w:val="af2"/>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14:paraId="1898A8EE" w14:textId="77777777" w:rsidR="009F799F" w:rsidRPr="00124BE9" w:rsidRDefault="009F799F" w:rsidP="00BB28C8">
      <w:pPr>
        <w:pStyle w:val="af2"/>
        <w:widowControl w:val="0"/>
        <w:jc w:val="both"/>
        <w:rPr>
          <w:rFonts w:ascii="GHEA Grapalat" w:hAnsi="GHEA Grapalat"/>
          <w:lang w:val="hy-AM"/>
        </w:rPr>
      </w:pPr>
    </w:p>
  </w:footnote>
  <w:footnote w:id="32">
    <w:p w14:paraId="4C371F44" w14:textId="77777777" w:rsidR="009F799F" w:rsidRPr="00AC7DC5" w:rsidRDefault="009F799F"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79B76212" w14:textId="77777777" w:rsidR="009F799F" w:rsidRPr="00552088" w:rsidRDefault="009F799F"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B3A52BD" w14:textId="77777777" w:rsidR="009F799F" w:rsidRPr="004078D0" w:rsidRDefault="009F799F" w:rsidP="00BB28C8">
      <w:pPr>
        <w:pStyle w:val="af2"/>
        <w:widowControl w:val="0"/>
        <w:jc w:val="both"/>
        <w:rPr>
          <w:rFonts w:ascii="GHEA Grapalat" w:hAnsi="GHEA Grapalat"/>
          <w:sz w:val="2"/>
          <w:szCs w:val="2"/>
          <w:lang w:val="hy-AM"/>
        </w:rPr>
      </w:pPr>
    </w:p>
    <w:p w14:paraId="5784DC6C" w14:textId="77777777" w:rsidR="009F799F" w:rsidRPr="004078D0" w:rsidRDefault="009F799F" w:rsidP="00BB28C8">
      <w:pPr>
        <w:pStyle w:val="af2"/>
        <w:widowControl w:val="0"/>
        <w:jc w:val="both"/>
        <w:rPr>
          <w:rFonts w:ascii="GHEA Grapalat" w:hAnsi="GHEA Grapalat"/>
          <w:sz w:val="2"/>
          <w:szCs w:val="2"/>
          <w:lang w:val="hy-AM"/>
        </w:rPr>
      </w:pPr>
    </w:p>
  </w:footnote>
  <w:footnote w:id="33">
    <w:p w14:paraId="1F090B2E" w14:textId="77777777" w:rsidR="009F799F" w:rsidRDefault="009F799F" w:rsidP="00BB28C8">
      <w:pPr>
        <w:pStyle w:val="af2"/>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14:paraId="38FEA56C" w14:textId="77777777" w:rsidR="009F799F" w:rsidRPr="00124BE9" w:rsidRDefault="009F799F" w:rsidP="00BB28C8">
      <w:pPr>
        <w:pStyle w:val="af2"/>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34">
    <w:p w14:paraId="1C1D058A" w14:textId="77777777" w:rsidR="009F799F" w:rsidRPr="00124BE9" w:rsidRDefault="009F799F"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5">
    <w:p w14:paraId="206A48CA" w14:textId="77777777" w:rsidR="009F799F" w:rsidRPr="00124BE9" w:rsidRDefault="009F799F"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8773611" w14:textId="77777777" w:rsidR="009F799F" w:rsidRPr="001C4E24" w:rsidRDefault="009F799F" w:rsidP="00BB28C8">
      <w:pPr>
        <w:pStyle w:val="af2"/>
        <w:rPr>
          <w:lang w:val="hy-AM"/>
        </w:rPr>
      </w:pPr>
    </w:p>
  </w:footnote>
  <w:footnote w:id="36">
    <w:p w14:paraId="0061E500" w14:textId="77777777" w:rsidR="009F799F" w:rsidRPr="00B87E79" w:rsidRDefault="009F799F" w:rsidP="0042574B">
      <w:pPr>
        <w:pStyle w:val="af2"/>
        <w:widowControl w:val="0"/>
        <w:rPr>
          <w:sz w:val="16"/>
          <w:szCs w:val="16"/>
        </w:rPr>
      </w:pPr>
      <w:r w:rsidRPr="00B87E79">
        <w:rPr>
          <w:rStyle w:val="af6"/>
          <w:sz w:val="16"/>
          <w:szCs w:val="16"/>
        </w:rPr>
        <w:t>**</w:t>
      </w:r>
      <w:r w:rsidRPr="00B87E79">
        <w:rPr>
          <w:sz w:val="16"/>
          <w:szCs w:val="16"/>
        </w:rPr>
        <w:t xml:space="preserve"> </w:t>
      </w:r>
      <w:r w:rsidRPr="00B87E79">
        <w:rPr>
          <w:rFonts w:ascii="GHEA Grapalat" w:hAnsi="GHEA Grapalat"/>
          <w:i/>
          <w:sz w:val="16"/>
          <w:szCs w:val="16"/>
        </w:rPr>
        <w:t xml:space="preserve">Если договор заключается на основании части 6 статьи 15 Закона РА "О закупках", то в </w:t>
      </w:r>
      <w:proofErr w:type="spellStart"/>
      <w:r w:rsidRPr="00B87E79">
        <w:rPr>
          <w:rFonts w:ascii="GHEA Grapalat" w:hAnsi="GHEA Grapalat"/>
          <w:i/>
          <w:sz w:val="16"/>
          <w:szCs w:val="16"/>
        </w:rPr>
        <w:t>качественачала</w:t>
      </w:r>
      <w:proofErr w:type="spellEnd"/>
      <w:r w:rsidRPr="00B87E79">
        <w:rPr>
          <w:rFonts w:ascii="GHEA Grapalat" w:hAnsi="GHEA Grapalat"/>
          <w:i/>
          <w:sz w:val="16"/>
          <w:szCs w:val="16"/>
        </w:rPr>
        <w:t xml:space="preserve"> срока в графе "Начало" указывается день вступления в силу заключаемого между сторонами соглашения в случае предусмотрения финансовых средств</w:t>
      </w:r>
      <w:ins w:id="24" w:author="Vardan" w:date="2022-10-29T23:35:00Z">
        <w:r w:rsidRPr="00B87E79">
          <w:rPr>
            <w:rFonts w:ascii="GHEA Grapalat" w:hAnsi="GHEA Grapalat"/>
            <w:i/>
            <w:sz w:val="16"/>
            <w:szCs w:val="16"/>
          </w:rPr>
          <w:t xml:space="preserve">, </w:t>
        </w:r>
      </w:ins>
      <w:r w:rsidRPr="00B87E79">
        <w:rPr>
          <w:rFonts w:ascii="GHEA Grapalat" w:hAnsi="GHEA Grapalat"/>
          <w:i/>
          <w:sz w:val="16"/>
          <w:szCs w:val="16"/>
        </w:rPr>
        <w:t>а в графе  " конец " срок исполнения устанавливается в календарных днях.</w:t>
      </w:r>
    </w:p>
    <w:p w14:paraId="469AD4AA" w14:textId="77777777" w:rsidR="009F799F" w:rsidRPr="00124BE9" w:rsidRDefault="009F799F" w:rsidP="00BB28C8">
      <w:pPr>
        <w:pStyle w:val="af2"/>
        <w:widowControl w:val="0"/>
      </w:pPr>
      <w:r w:rsidRPr="00124BE9">
        <w:rPr>
          <w:rFonts w:ascii="GHEA Grapalat" w:hAnsi="GHEA Grapalat"/>
          <w:i/>
        </w:rPr>
        <w:t>.</w:t>
      </w:r>
    </w:p>
  </w:footnote>
  <w:footnote w:id="37">
    <w:p w14:paraId="3CDD6948"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8">
    <w:p w14:paraId="151CCA1F"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619918907">
    <w:abstractNumId w:val="23"/>
  </w:num>
  <w:num w:numId="2" w16cid:durableId="1737514838">
    <w:abstractNumId w:val="11"/>
  </w:num>
  <w:num w:numId="3" w16cid:durableId="1581334238">
    <w:abstractNumId w:val="21"/>
  </w:num>
  <w:num w:numId="4" w16cid:durableId="841118512">
    <w:abstractNumId w:val="16"/>
  </w:num>
  <w:num w:numId="5" w16cid:durableId="1142575784">
    <w:abstractNumId w:val="26"/>
  </w:num>
  <w:num w:numId="6" w16cid:durableId="1926062970">
    <w:abstractNumId w:val="23"/>
    <w:lvlOverride w:ilvl="0">
      <w:startOverride w:val="1"/>
    </w:lvlOverride>
    <w:lvlOverride w:ilvl="1"/>
    <w:lvlOverride w:ilvl="2"/>
    <w:lvlOverride w:ilvl="3"/>
    <w:lvlOverride w:ilvl="4"/>
    <w:lvlOverride w:ilvl="5"/>
    <w:lvlOverride w:ilvl="6"/>
    <w:lvlOverride w:ilvl="7"/>
    <w:lvlOverride w:ilvl="8"/>
  </w:num>
  <w:num w:numId="7" w16cid:durableId="20339936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23671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49810378">
    <w:abstractNumId w:val="18"/>
  </w:num>
  <w:num w:numId="10" w16cid:durableId="277882841">
    <w:abstractNumId w:val="5"/>
  </w:num>
  <w:num w:numId="11" w16cid:durableId="890768175">
    <w:abstractNumId w:val="9"/>
  </w:num>
  <w:num w:numId="12" w16cid:durableId="592279989">
    <w:abstractNumId w:val="31"/>
  </w:num>
  <w:num w:numId="13" w16cid:durableId="632714635">
    <w:abstractNumId w:val="28"/>
  </w:num>
  <w:num w:numId="14" w16cid:durableId="278025098">
    <w:abstractNumId w:val="13"/>
  </w:num>
  <w:num w:numId="15" w16cid:durableId="300548556">
    <w:abstractNumId w:val="30"/>
  </w:num>
  <w:num w:numId="16" w16cid:durableId="1726759830">
    <w:abstractNumId w:val="15"/>
  </w:num>
  <w:num w:numId="17" w16cid:durableId="1126582215">
    <w:abstractNumId w:val="6"/>
  </w:num>
  <w:num w:numId="18" w16cid:durableId="1084453075">
    <w:abstractNumId w:val="1"/>
  </w:num>
  <w:num w:numId="19" w16cid:durableId="1539007333">
    <w:abstractNumId w:val="17"/>
  </w:num>
  <w:num w:numId="20" w16cid:durableId="278993448">
    <w:abstractNumId w:val="17"/>
  </w:num>
  <w:num w:numId="21" w16cid:durableId="7168573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2436616">
    <w:abstractNumId w:val="24"/>
  </w:num>
  <w:num w:numId="23" w16cid:durableId="348412558">
    <w:abstractNumId w:val="8"/>
  </w:num>
  <w:num w:numId="24" w16cid:durableId="2065327768">
    <w:abstractNumId w:val="20"/>
  </w:num>
  <w:num w:numId="25" w16cid:durableId="433135249">
    <w:abstractNumId w:val="22"/>
  </w:num>
  <w:num w:numId="26" w16cid:durableId="1306741297">
    <w:abstractNumId w:val="14"/>
  </w:num>
  <w:num w:numId="27" w16cid:durableId="40787920">
    <w:abstractNumId w:val="7"/>
  </w:num>
  <w:num w:numId="28" w16cid:durableId="154538164">
    <w:abstractNumId w:val="12"/>
  </w:num>
  <w:num w:numId="29" w16cid:durableId="1148477660">
    <w:abstractNumId w:val="4"/>
  </w:num>
  <w:num w:numId="30" w16cid:durableId="1391266392">
    <w:abstractNumId w:val="3"/>
  </w:num>
  <w:num w:numId="31" w16cid:durableId="981039674">
    <w:abstractNumId w:val="0"/>
  </w:num>
  <w:num w:numId="32" w16cid:durableId="248465894">
    <w:abstractNumId w:val="10"/>
  </w:num>
  <w:num w:numId="33" w16cid:durableId="1011567329">
    <w:abstractNumId w:val="27"/>
  </w:num>
  <w:num w:numId="34" w16cid:durableId="1539853078">
    <w:abstractNumId w:val="25"/>
  </w:num>
  <w:num w:numId="35" w16cid:durableId="1203517634">
    <w:abstractNumId w:val="29"/>
  </w:num>
  <w:num w:numId="36" w16cid:durableId="1743261426">
    <w:abstractNumId w:val="2"/>
  </w:num>
  <w:num w:numId="37" w16cid:durableId="207690506">
    <w:abstractNumId w:val="1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541E"/>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074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4E1"/>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6DA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06DD"/>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FD9"/>
    <w:rsid w:val="00345909"/>
    <w:rsid w:val="00345CB0"/>
    <w:rsid w:val="003468B8"/>
    <w:rsid w:val="00347499"/>
    <w:rsid w:val="003475E1"/>
    <w:rsid w:val="0034777A"/>
    <w:rsid w:val="003500D1"/>
    <w:rsid w:val="00350210"/>
    <w:rsid w:val="003529EA"/>
    <w:rsid w:val="00352DB8"/>
    <w:rsid w:val="0035482E"/>
    <w:rsid w:val="00354AEF"/>
    <w:rsid w:val="00354C65"/>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167"/>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0601"/>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549"/>
    <w:rsid w:val="00401B30"/>
    <w:rsid w:val="00401BA5"/>
    <w:rsid w:val="00402941"/>
    <w:rsid w:val="00402BC3"/>
    <w:rsid w:val="00402C45"/>
    <w:rsid w:val="00403109"/>
    <w:rsid w:val="004031C1"/>
    <w:rsid w:val="0040346A"/>
    <w:rsid w:val="00405194"/>
    <w:rsid w:val="004055C1"/>
    <w:rsid w:val="00405996"/>
    <w:rsid w:val="004060E5"/>
    <w:rsid w:val="00406298"/>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5EA2"/>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1A0E"/>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E70C4"/>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5785"/>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3A3"/>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1026"/>
    <w:rsid w:val="005525A4"/>
    <w:rsid w:val="00552934"/>
    <w:rsid w:val="00552D6E"/>
    <w:rsid w:val="00553DC6"/>
    <w:rsid w:val="00553DFD"/>
    <w:rsid w:val="005544AC"/>
    <w:rsid w:val="00554C36"/>
    <w:rsid w:val="0055623A"/>
    <w:rsid w:val="005563D9"/>
    <w:rsid w:val="005572F4"/>
    <w:rsid w:val="00557BD3"/>
    <w:rsid w:val="00557E3D"/>
    <w:rsid w:val="00560F47"/>
    <w:rsid w:val="00561817"/>
    <w:rsid w:val="00561AD9"/>
    <w:rsid w:val="00561C69"/>
    <w:rsid w:val="00562E3A"/>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5725"/>
    <w:rsid w:val="005960B4"/>
    <w:rsid w:val="0059636E"/>
    <w:rsid w:val="00596658"/>
    <w:rsid w:val="005967A5"/>
    <w:rsid w:val="0059697A"/>
    <w:rsid w:val="00596EE4"/>
    <w:rsid w:val="005A1236"/>
    <w:rsid w:val="005A17BE"/>
    <w:rsid w:val="005A2E7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6E5D"/>
    <w:rsid w:val="00616FC9"/>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6F28"/>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6E1A"/>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1D9"/>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6F86"/>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3B0E"/>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4E80"/>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1DD"/>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17968"/>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64BA"/>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2AB"/>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774"/>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6982"/>
    <w:rsid w:val="009471C4"/>
    <w:rsid w:val="00947B00"/>
    <w:rsid w:val="00947D03"/>
    <w:rsid w:val="0095176C"/>
    <w:rsid w:val="0095199F"/>
    <w:rsid w:val="00951CE5"/>
    <w:rsid w:val="00952531"/>
    <w:rsid w:val="00952E6C"/>
    <w:rsid w:val="00953ADF"/>
    <w:rsid w:val="00953DB0"/>
    <w:rsid w:val="00953F12"/>
    <w:rsid w:val="00954425"/>
    <w:rsid w:val="009548D2"/>
    <w:rsid w:val="00954C8E"/>
    <w:rsid w:val="00955135"/>
    <w:rsid w:val="00955A1E"/>
    <w:rsid w:val="00955E87"/>
    <w:rsid w:val="009566E8"/>
    <w:rsid w:val="00956D11"/>
    <w:rsid w:val="00957055"/>
    <w:rsid w:val="00957621"/>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A0E"/>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41A"/>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3DD"/>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3CC"/>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06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970"/>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690D"/>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87E79"/>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487"/>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0BE0"/>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511"/>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0E94"/>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519"/>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3BA1"/>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173AD"/>
    <w:rsid w:val="00D20407"/>
    <w:rsid w:val="00D21019"/>
    <w:rsid w:val="00D219A5"/>
    <w:rsid w:val="00D21AD1"/>
    <w:rsid w:val="00D21C38"/>
    <w:rsid w:val="00D21E30"/>
    <w:rsid w:val="00D22464"/>
    <w:rsid w:val="00D22B3B"/>
    <w:rsid w:val="00D22CBB"/>
    <w:rsid w:val="00D232F1"/>
    <w:rsid w:val="00D23C17"/>
    <w:rsid w:val="00D23E36"/>
    <w:rsid w:val="00D24392"/>
    <w:rsid w:val="00D2457B"/>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807"/>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202"/>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4F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428"/>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B84"/>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4B2"/>
    <w:rsid w:val="00FA1A78"/>
    <w:rsid w:val="00FA2B47"/>
    <w:rsid w:val="00FA2BFA"/>
    <w:rsid w:val="00FA2CF4"/>
    <w:rsid w:val="00FA2DBA"/>
    <w:rsid w:val="00FA2F7C"/>
    <w:rsid w:val="00FA2FB6"/>
    <w:rsid w:val="00FA355B"/>
    <w:rsid w:val="00FA37C3"/>
    <w:rsid w:val="00FA3D8E"/>
    <w:rsid w:val="00FA409E"/>
    <w:rsid w:val="00FA4725"/>
    <w:rsid w:val="00FA4F9D"/>
    <w:rsid w:val="00FA5CBD"/>
    <w:rsid w:val="00FA6B94"/>
    <w:rsid w:val="00FA6F47"/>
    <w:rsid w:val="00FA7EAA"/>
    <w:rsid w:val="00FB068C"/>
    <w:rsid w:val="00FB12F4"/>
    <w:rsid w:val="00FB1530"/>
    <w:rsid w:val="00FB15D0"/>
    <w:rsid w:val="00FB1A13"/>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6A13A0"/>
  <w15:docId w15:val="{68D0AA4A-895F-4083-AD3A-30FC267B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80411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11146036">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7405827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3296154">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7495723">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0959792">
      <w:bodyDiv w:val="1"/>
      <w:marLeft w:val="0"/>
      <w:marRight w:val="0"/>
      <w:marTop w:val="0"/>
      <w:marBottom w:val="0"/>
      <w:divBdr>
        <w:top w:val="none" w:sz="0" w:space="0" w:color="auto"/>
        <w:left w:val="none" w:sz="0" w:space="0" w:color="auto"/>
        <w:bottom w:val="none" w:sz="0" w:space="0" w:color="auto"/>
        <w:right w:val="none" w:sz="0" w:space="0" w:color="auto"/>
      </w:divBdr>
    </w:div>
    <w:div w:id="1786003065">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5580926">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3628828">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ks.finans@mta.gov.am" TargetMode="External"/><Relationship Id="rId13" Type="http://schemas.openxmlformats.org/officeDocument/2006/relationships/hyperlink" Target="http://www.procurement.a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aks.finans@mta.gov.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araks.finans@mta.gov.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raks.finans@mta.gov.am" TargetMode="External"/><Relationship Id="rId14" Type="http://schemas.openxmlformats.org/officeDocument/2006/relationships/hyperlink" Target="mailto:araks.finans@mta.gov.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AD4F7-851B-4AFA-A860-AC75F8EBF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69</Pages>
  <Words>21504</Words>
  <Characters>122577</Characters>
  <Application>Microsoft Office Word</Application>
  <DocSecurity>0</DocSecurity>
  <Lines>1021</Lines>
  <Paragraphs>287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143794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cp:revision>
  <cp:lastPrinted>2018-02-16T07:12:00Z</cp:lastPrinted>
  <dcterms:created xsi:type="dcterms:W3CDTF">2025-07-30T11:47:00Z</dcterms:created>
  <dcterms:modified xsi:type="dcterms:W3CDTF">2025-07-31T10:42:00Z</dcterms:modified>
</cp:coreProperties>
</file>